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0.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header6.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6A0" w:rsidRPr="00F547F5" w:rsidRDefault="003546A0" w:rsidP="003546A0">
      <w:pPr>
        <w:pStyle w:val="Zhlav"/>
        <w:pBdr>
          <w:bottom w:val="none" w:sz="0" w:space="0" w:color="auto"/>
        </w:pBdr>
        <w:spacing w:after="120"/>
        <w:jc w:val="center"/>
        <w:rPr>
          <w:rFonts w:ascii="Arial" w:hAnsi="Arial" w:cs="Arial"/>
          <w:sz w:val="22"/>
          <w:szCs w:val="22"/>
        </w:rPr>
      </w:pPr>
      <w:bookmarkStart w:id="0" w:name="OLE_LINK1"/>
      <w:bookmarkStart w:id="1" w:name="OLE_LINK2"/>
      <w:r w:rsidRPr="00F547F5">
        <w:rPr>
          <w:rFonts w:ascii="Arial" w:hAnsi="Arial" w:cs="Arial"/>
          <w:sz w:val="22"/>
          <w:szCs w:val="22"/>
        </w:rPr>
        <w:t>Příloha č. 2 - Závazný vzor Smlouvy</w:t>
      </w:r>
    </w:p>
    <w:p w:rsidR="003546A0" w:rsidRPr="00F547F5" w:rsidRDefault="003546A0" w:rsidP="003546A0">
      <w:pPr>
        <w:pStyle w:val="Zhlav"/>
        <w:pBdr>
          <w:bottom w:val="none" w:sz="0" w:space="0" w:color="auto"/>
        </w:pBdr>
        <w:spacing w:after="120"/>
        <w:rPr>
          <w:rFonts w:ascii="Arial" w:hAnsi="Arial" w:cs="Arial"/>
          <w:sz w:val="22"/>
          <w:szCs w:val="22"/>
        </w:rPr>
      </w:pPr>
      <w:bookmarkStart w:id="2" w:name="_GoBack"/>
      <w:bookmarkEnd w:id="2"/>
    </w:p>
    <w:p w:rsidR="003546A0" w:rsidRPr="00F547F5" w:rsidRDefault="003546A0" w:rsidP="003546A0">
      <w:pPr>
        <w:pStyle w:val="RLNzevsmlouvy"/>
        <w:rPr>
          <w:rFonts w:ascii="Arial" w:hAnsi="Arial"/>
          <w:sz w:val="22"/>
          <w:szCs w:val="22"/>
        </w:rPr>
      </w:pPr>
      <w:r w:rsidRPr="00F547F5">
        <w:rPr>
          <w:rFonts w:ascii="Arial" w:hAnsi="Arial"/>
          <w:sz w:val="22"/>
          <w:szCs w:val="22"/>
        </w:rPr>
        <w:t xml:space="preserve">SMLOUVA O </w:t>
      </w:r>
      <w:r w:rsidR="00CB35A9" w:rsidRPr="00F547F5">
        <w:rPr>
          <w:rFonts w:ascii="Arial" w:hAnsi="Arial"/>
          <w:sz w:val="22"/>
          <w:szCs w:val="22"/>
        </w:rPr>
        <w:t xml:space="preserve">poskytování služeb </w:t>
      </w:r>
      <w:r w:rsidR="00D90CD1">
        <w:rPr>
          <w:rFonts w:ascii="Arial" w:hAnsi="Arial"/>
          <w:sz w:val="22"/>
          <w:szCs w:val="22"/>
        </w:rPr>
        <w:t>Systémové integrace</w:t>
      </w:r>
      <w:r w:rsidRPr="00F547F5">
        <w:rPr>
          <w:rFonts w:ascii="Arial" w:hAnsi="Arial"/>
          <w:sz w:val="22"/>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Smluvní strany:</w:t>
      </w:r>
    </w:p>
    <w:p w:rsidR="003546A0" w:rsidRPr="00F547F5" w:rsidRDefault="003546A0" w:rsidP="003546A0">
      <w:pPr>
        <w:pStyle w:val="RLdajeosmluvnstran"/>
        <w:rPr>
          <w:rFonts w:ascii="Arial" w:hAnsi="Arial" w:cs="Arial"/>
          <w:szCs w:val="22"/>
        </w:rPr>
      </w:pPr>
    </w:p>
    <w:p w:rsidR="003546A0" w:rsidRPr="00F547F5" w:rsidRDefault="003546A0" w:rsidP="003546A0">
      <w:pPr>
        <w:pStyle w:val="RLdajeosmluvnstran"/>
        <w:rPr>
          <w:rFonts w:ascii="Arial" w:hAnsi="Arial" w:cs="Arial"/>
          <w:b/>
          <w:szCs w:val="22"/>
        </w:rPr>
      </w:pPr>
      <w:r w:rsidRPr="00F547F5">
        <w:rPr>
          <w:rFonts w:ascii="Arial" w:hAnsi="Arial" w:cs="Arial"/>
          <w:b/>
          <w:szCs w:val="22"/>
        </w:rPr>
        <w:t>Česká republika – Ministerstvo práce a sociálních věcí</w:t>
      </w:r>
    </w:p>
    <w:p w:rsidR="003546A0" w:rsidRPr="00F547F5" w:rsidRDefault="003546A0" w:rsidP="003546A0">
      <w:pPr>
        <w:pStyle w:val="RLdajeosmluvnstran"/>
        <w:rPr>
          <w:rFonts w:ascii="Arial" w:hAnsi="Arial" w:cs="Arial"/>
          <w:szCs w:val="22"/>
        </w:rPr>
      </w:pPr>
      <w:r w:rsidRPr="00F547F5">
        <w:rPr>
          <w:rFonts w:ascii="Arial" w:hAnsi="Arial" w:cs="Arial"/>
          <w:szCs w:val="22"/>
        </w:rPr>
        <w:t>se sídlem: Na Poříčním právu 1/376, 128 01 Praha 2</w:t>
      </w:r>
    </w:p>
    <w:p w:rsidR="003546A0" w:rsidRPr="00F547F5" w:rsidRDefault="003546A0" w:rsidP="003546A0">
      <w:pPr>
        <w:pStyle w:val="RLdajeosmluvnstran"/>
        <w:rPr>
          <w:rFonts w:ascii="Arial" w:hAnsi="Arial" w:cs="Arial"/>
          <w:szCs w:val="22"/>
        </w:rPr>
      </w:pPr>
      <w:r w:rsidRPr="00F547F5">
        <w:rPr>
          <w:rFonts w:ascii="Arial" w:hAnsi="Arial" w:cs="Arial"/>
          <w:szCs w:val="22"/>
        </w:rPr>
        <w:t>IČO: 005 51 023</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Česká národní banka, pobočka Praha, Na Příkopě 28, 11503 Praha 1, </w:t>
      </w:r>
    </w:p>
    <w:p w:rsidR="003546A0" w:rsidRPr="00F547F5" w:rsidRDefault="003546A0" w:rsidP="003546A0">
      <w:pPr>
        <w:pStyle w:val="RLdajeosmluvnstran"/>
        <w:rPr>
          <w:rFonts w:ascii="Arial" w:hAnsi="Arial" w:cs="Arial"/>
          <w:szCs w:val="22"/>
        </w:rPr>
      </w:pPr>
      <w:r w:rsidRPr="00F547F5">
        <w:rPr>
          <w:rFonts w:ascii="Arial" w:hAnsi="Arial" w:cs="Arial"/>
          <w:szCs w:val="22"/>
        </w:rPr>
        <w:t>č. účtu: 2229001/0710</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C30E05" w:rsidRPr="00F547F5">
        <w:rPr>
          <w:rFonts w:ascii="Arial" w:hAnsi="Arial" w:cs="Arial"/>
          <w:szCs w:val="22"/>
        </w:rPr>
        <w:t>Mgr. Bc. et Bc. Robertem Baxou</w:t>
      </w:r>
      <w:r w:rsidR="00BB1BA8">
        <w:rPr>
          <w:rFonts w:ascii="Arial" w:hAnsi="Arial" w:cs="Arial"/>
          <w:szCs w:val="22"/>
        </w:rPr>
        <w:t>, LL.M.</w:t>
      </w:r>
      <w:r w:rsidRPr="00F547F5">
        <w:rPr>
          <w:rFonts w:ascii="Arial" w:hAnsi="Arial" w:cs="Arial"/>
          <w:szCs w:val="22"/>
        </w:rPr>
        <w:t xml:space="preserve"> </w:t>
      </w:r>
    </w:p>
    <w:p w:rsidR="003546A0" w:rsidRPr="00F547F5" w:rsidRDefault="0089330E" w:rsidP="003546A0">
      <w:pPr>
        <w:pStyle w:val="RLdajeosmluvnstran"/>
        <w:rPr>
          <w:rFonts w:ascii="Arial" w:hAnsi="Arial" w:cs="Arial"/>
          <w:szCs w:val="22"/>
        </w:rPr>
      </w:pPr>
      <w:r w:rsidRPr="0089330E">
        <w:rPr>
          <w:rFonts w:ascii="Arial" w:hAnsi="Arial" w:cs="Arial"/>
          <w:szCs w:val="22"/>
        </w:rPr>
        <w:t>první</w:t>
      </w:r>
      <w:r>
        <w:rPr>
          <w:rFonts w:ascii="Arial" w:hAnsi="Arial" w:cs="Arial"/>
          <w:szCs w:val="22"/>
        </w:rPr>
        <w:t>m náměst</w:t>
      </w:r>
      <w:r w:rsidRPr="0089330E">
        <w:rPr>
          <w:rFonts w:ascii="Arial" w:hAnsi="Arial" w:cs="Arial"/>
          <w:szCs w:val="22"/>
        </w:rPr>
        <w:t>k</w:t>
      </w:r>
      <w:r>
        <w:rPr>
          <w:rFonts w:ascii="Arial" w:hAnsi="Arial" w:cs="Arial"/>
          <w:szCs w:val="22"/>
        </w:rPr>
        <w:t>em</w:t>
      </w:r>
      <w:r w:rsidRPr="0089330E">
        <w:rPr>
          <w:rFonts w:ascii="Arial" w:hAnsi="Arial" w:cs="Arial"/>
          <w:szCs w:val="22"/>
        </w:rPr>
        <w:t xml:space="preserve"> ministryně</w:t>
      </w:r>
      <w:r>
        <w:rPr>
          <w:rFonts w:ascii="Arial" w:hAnsi="Arial" w:cs="Arial"/>
          <w:szCs w:val="22"/>
        </w:rPr>
        <w:t>, náměstkem pro řízení sekce informačních technologií</w:t>
      </w:r>
    </w:p>
    <w:p w:rsidR="00232490" w:rsidRPr="00F547F5" w:rsidRDefault="00232490" w:rsidP="00232490">
      <w:pPr>
        <w:pStyle w:val="RLdajeosmluvnstran"/>
        <w:rPr>
          <w:rFonts w:ascii="Arial" w:hAnsi="Arial" w:cs="Arial"/>
          <w:i/>
          <w:szCs w:val="22"/>
        </w:rPr>
      </w:pPr>
      <w:r w:rsidRPr="00F547F5">
        <w:rPr>
          <w:rFonts w:ascii="Arial" w:hAnsi="Arial" w:cs="Arial"/>
          <w:i/>
          <w:szCs w:val="22"/>
        </w:rPr>
        <w:t xml:space="preserve">číslo smlouvy Objednatele: </w:t>
      </w: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p w:rsidR="003546A0" w:rsidRPr="00F547F5" w:rsidRDefault="003546A0" w:rsidP="003546A0">
      <w:pPr>
        <w:pStyle w:val="RLdajeosmluvnstran"/>
        <w:rPr>
          <w:rFonts w:ascii="Arial" w:hAnsi="Arial" w:cs="Arial"/>
          <w:szCs w:val="22"/>
        </w:rPr>
      </w:pPr>
      <w:r w:rsidRPr="00F547F5" w:rsidDel="00055172">
        <w:rPr>
          <w:rFonts w:ascii="Arial" w:hAnsi="Arial" w:cs="Arial"/>
          <w:szCs w:val="22"/>
        </w:rPr>
        <w:t xml:space="preserve"> </w:t>
      </w:r>
      <w:r w:rsidRPr="00F547F5">
        <w:rPr>
          <w:rFonts w:ascii="Arial" w:hAnsi="Arial" w:cs="Arial"/>
          <w:szCs w:val="22"/>
        </w:rPr>
        <w:t>(dále jen „</w:t>
      </w:r>
      <w:r w:rsidRPr="00F547F5">
        <w:rPr>
          <w:rFonts w:ascii="Arial" w:hAnsi="Arial" w:cs="Arial"/>
          <w:b/>
          <w:szCs w:val="22"/>
        </w:rPr>
        <w:t>Objednatel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p>
    <w:p w:rsidR="003546A0" w:rsidRPr="00F547F5" w:rsidRDefault="003546A0" w:rsidP="003546A0">
      <w:pPr>
        <w:jc w:val="center"/>
        <w:rPr>
          <w:rFonts w:ascii="Arial" w:hAnsi="Arial" w:cs="Arial"/>
          <w:szCs w:val="22"/>
          <w:lang w:eastAsia="en-US"/>
        </w:rPr>
      </w:pPr>
      <w:r w:rsidRPr="00F547F5">
        <w:rPr>
          <w:rFonts w:ascii="Arial" w:hAnsi="Arial" w:cs="Arial"/>
          <w:szCs w:val="22"/>
          <w:lang w:eastAsia="en-US"/>
        </w:rPr>
        <w:t>a</w:t>
      </w:r>
    </w:p>
    <w:p w:rsidR="003546A0" w:rsidRPr="00F547F5" w:rsidRDefault="003546A0" w:rsidP="003546A0">
      <w:pPr>
        <w:jc w:val="center"/>
        <w:rPr>
          <w:rFonts w:ascii="Arial" w:hAnsi="Arial" w:cs="Arial"/>
          <w:szCs w:val="22"/>
          <w:lang w:eastAsia="en-US"/>
        </w:rPr>
      </w:pPr>
    </w:p>
    <w:p w:rsidR="003546A0" w:rsidRPr="00F05ACC" w:rsidRDefault="00F05ACC" w:rsidP="003546A0">
      <w:pPr>
        <w:pStyle w:val="RLdajeosmluvnstran"/>
        <w:rPr>
          <w:rFonts w:ascii="Arial" w:hAnsi="Arial" w:cs="Arial"/>
          <w:b/>
          <w:bCs/>
          <w:szCs w:val="22"/>
        </w:rPr>
      </w:pPr>
      <w:r w:rsidRPr="00F05ACC">
        <w:rPr>
          <w:rFonts w:ascii="Arial" w:hAnsi="Arial" w:cs="Arial"/>
          <w:b/>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se sídlem: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IČO: </w:t>
      </w:r>
      <w:r w:rsidR="00F05ACC" w:rsidRPr="00F05ACC">
        <w:rPr>
          <w:rFonts w:ascii="Arial" w:hAnsi="Arial" w:cs="Arial"/>
          <w:bCs/>
          <w:szCs w:val="22"/>
          <w:highlight w:val="yellow"/>
          <w:lang w:val="en-US"/>
        </w:rPr>
        <w:t>[DOPLNÍ DODAVATEL]</w:t>
      </w:r>
      <w:r w:rsidRPr="00F547F5">
        <w:rPr>
          <w:rFonts w:ascii="Arial" w:hAnsi="Arial" w:cs="Arial"/>
          <w:szCs w:val="22"/>
        </w:rPr>
        <w:t xml:space="preserve">, DIČ: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společnost zapsaná v obchodním rejstříku vedeném </w:t>
      </w:r>
      <w:r w:rsidR="00F05ACC" w:rsidRPr="00F05ACC">
        <w:rPr>
          <w:rFonts w:ascii="Arial" w:hAnsi="Arial" w:cs="Arial"/>
          <w:bCs/>
          <w:szCs w:val="22"/>
          <w:highlight w:val="yellow"/>
          <w:lang w:val="en-US"/>
        </w:rPr>
        <w:t>[DOPLNÍ DODAVATEL]</w:t>
      </w:r>
      <w:r w:rsidRPr="00F547F5">
        <w:rPr>
          <w:rFonts w:ascii="Arial" w:hAnsi="Arial" w:cs="Arial"/>
          <w:szCs w:val="22"/>
        </w:rPr>
        <w:t xml:space="preserve">, </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oddíl </w:t>
      </w:r>
      <w:r w:rsidR="00F05ACC" w:rsidRPr="00F05ACC">
        <w:rPr>
          <w:rFonts w:ascii="Arial" w:hAnsi="Arial" w:cs="Arial"/>
          <w:bCs/>
          <w:szCs w:val="22"/>
          <w:highlight w:val="yellow"/>
          <w:lang w:val="en-US"/>
        </w:rPr>
        <w:t>[DOPLNÍ DODAVATEL]</w:t>
      </w:r>
      <w:r w:rsidRPr="00F547F5">
        <w:rPr>
          <w:rFonts w:ascii="Arial" w:hAnsi="Arial" w:cs="Arial"/>
          <w:szCs w:val="22"/>
        </w:rPr>
        <w:t xml:space="preserve">, vložka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bank. spojení: </w:t>
      </w:r>
      <w:r w:rsidR="00F05ACC" w:rsidRPr="00F05ACC">
        <w:rPr>
          <w:rFonts w:ascii="Arial" w:hAnsi="Arial" w:cs="Arial"/>
          <w:bCs/>
          <w:szCs w:val="22"/>
          <w:highlight w:val="yellow"/>
          <w:lang w:val="en-US"/>
        </w:rPr>
        <w:t>[DOPLNÍ DODAVATEL]</w:t>
      </w:r>
      <w:r w:rsidRPr="00F547F5">
        <w:rPr>
          <w:rFonts w:ascii="Arial" w:hAnsi="Arial" w:cs="Arial"/>
          <w:szCs w:val="22"/>
        </w:rPr>
        <w:t xml:space="preserve">, č. účtu: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 xml:space="preserve">zastoupená: </w:t>
      </w:r>
      <w:r w:rsidR="00F05ACC" w:rsidRPr="00F05ACC">
        <w:rPr>
          <w:rFonts w:ascii="Arial" w:hAnsi="Arial" w:cs="Arial"/>
          <w:bCs/>
          <w:szCs w:val="22"/>
          <w:highlight w:val="yellow"/>
          <w:lang w:val="en-US"/>
        </w:rPr>
        <w:t>[DOPLNÍ DODAVATEL]</w:t>
      </w:r>
    </w:p>
    <w:p w:rsidR="003546A0" w:rsidRPr="00F547F5" w:rsidRDefault="003546A0" w:rsidP="003546A0">
      <w:pPr>
        <w:pStyle w:val="RLdajeosmluvnstran"/>
        <w:rPr>
          <w:rFonts w:ascii="Arial" w:hAnsi="Arial" w:cs="Arial"/>
          <w:szCs w:val="22"/>
        </w:rPr>
      </w:pPr>
      <w:r w:rsidRPr="00F547F5">
        <w:rPr>
          <w:rFonts w:ascii="Arial" w:hAnsi="Arial" w:cs="Arial"/>
          <w:szCs w:val="22"/>
        </w:rPr>
        <w:t>(dále jen „</w:t>
      </w:r>
      <w:r w:rsidRPr="00F547F5">
        <w:rPr>
          <w:rFonts w:ascii="Arial" w:hAnsi="Arial" w:cs="Arial"/>
          <w:b/>
          <w:bCs/>
          <w:szCs w:val="22"/>
        </w:rPr>
        <w:t>Poskytovatel</w:t>
      </w:r>
      <w:r w:rsidRPr="00F547F5">
        <w:rPr>
          <w:rFonts w:ascii="Arial" w:hAnsi="Arial" w:cs="Arial"/>
          <w:szCs w:val="22"/>
        </w:rPr>
        <w:t>“)</w:t>
      </w:r>
    </w:p>
    <w:p w:rsidR="003546A0" w:rsidRPr="00F547F5" w:rsidRDefault="003546A0" w:rsidP="003546A0">
      <w:pPr>
        <w:pStyle w:val="RLdajeosmluvnstran"/>
        <w:rPr>
          <w:rFonts w:ascii="Arial" w:hAnsi="Arial" w:cs="Arial"/>
          <w:szCs w:val="22"/>
        </w:rPr>
      </w:pPr>
      <w:r w:rsidRPr="00F547F5">
        <w:rPr>
          <w:rFonts w:ascii="Arial" w:hAnsi="Arial" w:cs="Arial"/>
          <w:i/>
          <w:szCs w:val="22"/>
        </w:rPr>
        <w:t xml:space="preserve">číslo smlouvy Poskytovatele: </w:t>
      </w:r>
      <w:r w:rsidR="00F05ACC" w:rsidRPr="00F05ACC">
        <w:rPr>
          <w:rFonts w:ascii="Arial" w:hAnsi="Arial" w:cs="Arial"/>
          <w:bCs/>
          <w:szCs w:val="22"/>
          <w:highlight w:val="yellow"/>
          <w:lang w:val="en-US"/>
        </w:rPr>
        <w:t>[DOPLNÍ DODAVATEL]</w:t>
      </w:r>
    </w:p>
    <w:p w:rsidR="00232490" w:rsidRPr="00F547F5" w:rsidRDefault="00232490" w:rsidP="003546A0">
      <w:pPr>
        <w:pStyle w:val="RLdajeosmluvnstran"/>
        <w:rPr>
          <w:rFonts w:ascii="Arial" w:hAnsi="Arial" w:cs="Arial"/>
          <w:i/>
          <w:szCs w:val="22"/>
        </w:rPr>
      </w:pPr>
    </w:p>
    <w:p w:rsidR="00D90C85" w:rsidRPr="00F547F5" w:rsidRDefault="003546A0" w:rsidP="003546A0">
      <w:pPr>
        <w:jc w:val="center"/>
        <w:rPr>
          <w:rFonts w:ascii="Arial" w:hAnsi="Arial" w:cs="Arial"/>
          <w:szCs w:val="22"/>
          <w:lang w:eastAsia="en-US"/>
        </w:rPr>
      </w:pPr>
      <w:r w:rsidRPr="00F547F5">
        <w:rPr>
          <w:rFonts w:ascii="Arial" w:hAnsi="Arial" w:cs="Arial"/>
          <w:szCs w:val="22"/>
          <w:lang w:eastAsia="en-US"/>
        </w:rPr>
        <w:t xml:space="preserve">dnešního dne uzavřely tuto smlouvu v souladu s ustanovením § </w:t>
      </w:r>
      <w:r w:rsidR="00232490" w:rsidRPr="00F547F5">
        <w:rPr>
          <w:rFonts w:ascii="Arial" w:hAnsi="Arial" w:cs="Arial"/>
          <w:szCs w:val="22"/>
          <w:lang w:eastAsia="en-US"/>
        </w:rPr>
        <w:t>1746 odst. 2</w:t>
      </w:r>
      <w:r w:rsidRPr="00F547F5">
        <w:rPr>
          <w:rFonts w:ascii="Arial" w:hAnsi="Arial" w:cs="Arial"/>
          <w:szCs w:val="22"/>
          <w:lang w:eastAsia="en-US"/>
        </w:rPr>
        <w:t xml:space="preserve"> zákona č. 89/2012 Sb., občanský zákoník (dále jen „</w:t>
      </w:r>
      <w:r w:rsidRPr="00F547F5">
        <w:rPr>
          <w:rFonts w:ascii="Arial" w:hAnsi="Arial" w:cs="Arial"/>
          <w:b/>
          <w:szCs w:val="22"/>
          <w:lang w:eastAsia="en-US"/>
        </w:rPr>
        <w:t>občanský zákoník</w:t>
      </w:r>
      <w:r w:rsidRPr="00F547F5">
        <w:rPr>
          <w:rFonts w:ascii="Arial" w:hAnsi="Arial" w:cs="Arial"/>
          <w:szCs w:val="22"/>
          <w:lang w:eastAsia="en-US"/>
        </w:rPr>
        <w:t>“)</w:t>
      </w:r>
      <w:r w:rsidR="00D90C85" w:rsidRPr="00F547F5">
        <w:rPr>
          <w:rFonts w:ascii="Arial" w:hAnsi="Arial" w:cs="Arial"/>
          <w:szCs w:val="22"/>
          <w:lang w:eastAsia="en-US"/>
        </w:rPr>
        <w:t xml:space="preserve"> a § </w:t>
      </w:r>
      <w:r w:rsidR="00325956">
        <w:rPr>
          <w:rFonts w:ascii="Arial" w:hAnsi="Arial" w:cs="Arial"/>
          <w:szCs w:val="22"/>
          <w:lang w:eastAsia="en-US"/>
        </w:rPr>
        <w:t> 1</w:t>
      </w:r>
      <w:r w:rsidR="0021338F">
        <w:rPr>
          <w:rFonts w:ascii="Arial" w:hAnsi="Arial" w:cs="Arial"/>
          <w:szCs w:val="22"/>
          <w:lang w:eastAsia="en-US"/>
        </w:rPr>
        <w:t>24</w:t>
      </w:r>
      <w:r w:rsidR="00325956">
        <w:rPr>
          <w:rFonts w:ascii="Arial" w:hAnsi="Arial" w:cs="Arial"/>
          <w:szCs w:val="22"/>
          <w:lang w:eastAsia="en-US"/>
        </w:rPr>
        <w:t xml:space="preserve"> </w:t>
      </w:r>
      <w:r w:rsidR="00D90C85" w:rsidRPr="00F547F5">
        <w:rPr>
          <w:rFonts w:ascii="Arial" w:hAnsi="Arial" w:cs="Arial"/>
          <w:szCs w:val="22"/>
          <w:lang w:eastAsia="en-US"/>
        </w:rPr>
        <w:t xml:space="preserve">zákona č. </w:t>
      </w:r>
      <w:r w:rsidR="00325956" w:rsidRPr="00F547F5">
        <w:rPr>
          <w:rFonts w:ascii="Arial" w:hAnsi="Arial" w:cs="Arial"/>
          <w:szCs w:val="22"/>
          <w:lang w:eastAsia="en-US"/>
        </w:rPr>
        <w:t>13</w:t>
      </w:r>
      <w:r w:rsidR="00325956">
        <w:rPr>
          <w:rFonts w:ascii="Arial" w:hAnsi="Arial" w:cs="Arial"/>
          <w:szCs w:val="22"/>
          <w:lang w:eastAsia="en-US"/>
        </w:rPr>
        <w:t>4</w:t>
      </w:r>
      <w:r w:rsidR="00D90C85" w:rsidRPr="00F547F5">
        <w:rPr>
          <w:rFonts w:ascii="Arial" w:hAnsi="Arial" w:cs="Arial"/>
          <w:szCs w:val="22"/>
          <w:lang w:eastAsia="en-US"/>
        </w:rPr>
        <w:t>/</w:t>
      </w:r>
      <w:r w:rsidR="00325956" w:rsidRPr="00F547F5">
        <w:rPr>
          <w:rFonts w:ascii="Arial" w:hAnsi="Arial" w:cs="Arial"/>
          <w:szCs w:val="22"/>
          <w:lang w:eastAsia="en-US"/>
        </w:rPr>
        <w:t>20</w:t>
      </w:r>
      <w:r w:rsidR="00325956">
        <w:rPr>
          <w:rFonts w:ascii="Arial" w:hAnsi="Arial" w:cs="Arial"/>
          <w:szCs w:val="22"/>
          <w:lang w:eastAsia="en-US"/>
        </w:rPr>
        <w:t>1</w:t>
      </w:r>
      <w:r w:rsidR="00325956" w:rsidRPr="00F547F5">
        <w:rPr>
          <w:rFonts w:ascii="Arial" w:hAnsi="Arial" w:cs="Arial"/>
          <w:szCs w:val="22"/>
          <w:lang w:eastAsia="en-US"/>
        </w:rPr>
        <w:t xml:space="preserve">6 </w:t>
      </w:r>
      <w:r w:rsidR="00D90C85" w:rsidRPr="00F547F5">
        <w:rPr>
          <w:rFonts w:ascii="Arial" w:hAnsi="Arial" w:cs="Arial"/>
          <w:szCs w:val="22"/>
          <w:lang w:eastAsia="en-US"/>
        </w:rPr>
        <w:t xml:space="preserve">Sb., o </w:t>
      </w:r>
      <w:r w:rsidR="00325956">
        <w:rPr>
          <w:rFonts w:ascii="Arial" w:hAnsi="Arial" w:cs="Arial"/>
          <w:szCs w:val="22"/>
          <w:lang w:eastAsia="en-US"/>
        </w:rPr>
        <w:t xml:space="preserve">zadávání </w:t>
      </w:r>
      <w:r w:rsidR="00D90C85" w:rsidRPr="00F547F5">
        <w:rPr>
          <w:rFonts w:ascii="Arial" w:hAnsi="Arial" w:cs="Arial"/>
          <w:szCs w:val="22"/>
          <w:lang w:eastAsia="en-US"/>
        </w:rPr>
        <w:t>veřejných zakáz</w:t>
      </w:r>
      <w:r w:rsidR="00325956">
        <w:rPr>
          <w:rFonts w:ascii="Arial" w:hAnsi="Arial" w:cs="Arial"/>
          <w:szCs w:val="22"/>
          <w:lang w:eastAsia="en-US"/>
        </w:rPr>
        <w:t>e</w:t>
      </w:r>
      <w:r w:rsidR="00D90C85" w:rsidRPr="00F547F5">
        <w:rPr>
          <w:rFonts w:ascii="Arial" w:hAnsi="Arial" w:cs="Arial"/>
          <w:szCs w:val="22"/>
          <w:lang w:eastAsia="en-US"/>
        </w:rPr>
        <w:t>k (dále jen „</w:t>
      </w:r>
      <w:r w:rsidR="00F05ACC">
        <w:rPr>
          <w:rFonts w:ascii="Arial" w:hAnsi="Arial" w:cs="Arial"/>
          <w:b/>
          <w:szCs w:val="22"/>
          <w:lang w:eastAsia="en-US"/>
        </w:rPr>
        <w:t>ZZVZ</w:t>
      </w:r>
      <w:r w:rsidR="00D90C85" w:rsidRPr="00F547F5">
        <w:rPr>
          <w:rFonts w:ascii="Arial" w:hAnsi="Arial" w:cs="Arial"/>
          <w:szCs w:val="22"/>
          <w:lang w:eastAsia="en-US"/>
        </w:rPr>
        <w:t>“)</w:t>
      </w:r>
      <w:r w:rsidRPr="00F547F5">
        <w:rPr>
          <w:rFonts w:ascii="Arial" w:hAnsi="Arial" w:cs="Arial"/>
          <w:szCs w:val="22"/>
          <w:lang w:eastAsia="en-US"/>
        </w:rPr>
        <w:t xml:space="preserve"> </w:t>
      </w:r>
    </w:p>
    <w:p w:rsidR="00E94879" w:rsidRPr="00F547F5" w:rsidRDefault="003546A0" w:rsidP="00065860">
      <w:pPr>
        <w:jc w:val="center"/>
        <w:rPr>
          <w:rFonts w:ascii="Arial" w:hAnsi="Arial" w:cs="Arial"/>
          <w:szCs w:val="22"/>
        </w:rPr>
      </w:pPr>
      <w:r w:rsidRPr="00F547F5">
        <w:rPr>
          <w:rFonts w:ascii="Arial" w:hAnsi="Arial" w:cs="Arial"/>
          <w:szCs w:val="22"/>
          <w:lang w:eastAsia="en-US"/>
        </w:rPr>
        <w:t>(dále jen „</w:t>
      </w:r>
      <w:r w:rsidRPr="00F547F5">
        <w:rPr>
          <w:rFonts w:ascii="Arial" w:hAnsi="Arial" w:cs="Arial"/>
          <w:b/>
          <w:szCs w:val="22"/>
          <w:lang w:eastAsia="en-US"/>
        </w:rPr>
        <w:t>Smlouva</w:t>
      </w:r>
      <w:r w:rsidRPr="00F547F5">
        <w:rPr>
          <w:rFonts w:ascii="Arial" w:hAnsi="Arial" w:cs="Arial"/>
          <w:szCs w:val="22"/>
          <w:lang w:eastAsia="en-US"/>
        </w:rPr>
        <w:t>“)</w:t>
      </w:r>
    </w:p>
    <w:p w:rsidR="008521E2" w:rsidRPr="00F547F5" w:rsidRDefault="008521E2">
      <w:pPr>
        <w:spacing w:after="0" w:line="240" w:lineRule="auto"/>
        <w:rPr>
          <w:rFonts w:ascii="Arial" w:hAnsi="Arial" w:cs="Arial"/>
          <w:b/>
          <w:szCs w:val="22"/>
        </w:rPr>
      </w:pPr>
      <w:r w:rsidRPr="00F547F5">
        <w:rPr>
          <w:rFonts w:ascii="Arial" w:hAnsi="Arial" w:cs="Arial"/>
          <w:szCs w:val="22"/>
        </w:rPr>
        <w:br w:type="page"/>
      </w: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lastRenderedPageBreak/>
        <w:t>Smluvní strany, vědomy si svých závazků v této Smlouvě obsažených a s úmyslem být touto Smlouvou vázány, dohodly se na následujícím znění Smlouvy:</w:t>
      </w:r>
    </w:p>
    <w:p w:rsidR="00E94879" w:rsidRPr="00F547F5" w:rsidRDefault="00E94879" w:rsidP="00E94879">
      <w:pPr>
        <w:pStyle w:val="RLlneksmlouvy"/>
        <w:rPr>
          <w:rFonts w:ascii="Arial" w:hAnsi="Arial" w:cs="Arial"/>
          <w:szCs w:val="22"/>
        </w:rPr>
      </w:pPr>
      <w:r w:rsidRPr="00F547F5">
        <w:rPr>
          <w:rFonts w:ascii="Arial" w:hAnsi="Arial" w:cs="Arial"/>
          <w:szCs w:val="22"/>
        </w:rPr>
        <w:t>ÚVODNÍ USTANOVENÍ</w:t>
      </w:r>
    </w:p>
    <w:p w:rsidR="00546F98" w:rsidRPr="00F547F5" w:rsidRDefault="00546F98" w:rsidP="00546F98">
      <w:pPr>
        <w:pStyle w:val="RLTextlnkuslovan"/>
        <w:tabs>
          <w:tab w:val="clear" w:pos="2297"/>
          <w:tab w:val="num" w:pos="1474"/>
        </w:tabs>
        <w:ind w:left="1474"/>
        <w:rPr>
          <w:rFonts w:ascii="Arial" w:hAnsi="Arial" w:cs="Arial"/>
          <w:szCs w:val="22"/>
        </w:rPr>
      </w:pPr>
      <w:r w:rsidRPr="00F547F5">
        <w:rPr>
          <w:rFonts w:ascii="Arial" w:hAnsi="Arial" w:cs="Arial"/>
          <w:szCs w:val="22"/>
        </w:rPr>
        <w:t>Objednatel prohlašuje, že:</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je ústředním orgánem státní správy, jehož působnost a zásady činnosti jsou stanoveny zákonem č. 2/1969 Sb., o zřízení ministerstev a jiných ústředních orgánů státní správy České republiky, ve znění pozdějších předpisů,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w:t>
      </w:r>
    </w:p>
    <w:p w:rsidR="00546F98" w:rsidRPr="00F547F5" w:rsidRDefault="00546F98" w:rsidP="00546F98">
      <w:pPr>
        <w:pStyle w:val="RLTextlnkuslovan"/>
        <w:tabs>
          <w:tab w:val="clear" w:pos="2297"/>
          <w:tab w:val="num" w:pos="1474"/>
        </w:tabs>
        <w:ind w:left="1474"/>
        <w:rPr>
          <w:rFonts w:ascii="Arial" w:hAnsi="Arial" w:cs="Arial"/>
          <w:szCs w:val="22"/>
        </w:rPr>
      </w:pPr>
      <w:bookmarkStart w:id="3" w:name="_Ref420567861"/>
      <w:r w:rsidRPr="00F547F5">
        <w:rPr>
          <w:rFonts w:ascii="Arial" w:hAnsi="Arial" w:cs="Arial"/>
          <w:szCs w:val="22"/>
        </w:rPr>
        <w:t>Poskytovatel prohlašuje, že:</w:t>
      </w:r>
      <w:bookmarkEnd w:id="3"/>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je právnickou osobou řádně založenou a existující podle </w:t>
      </w:r>
      <w:r w:rsidR="00F05ACC" w:rsidRPr="00F05ACC">
        <w:rPr>
          <w:rFonts w:ascii="Arial" w:hAnsi="Arial" w:cs="Arial"/>
          <w:bCs/>
          <w:szCs w:val="22"/>
          <w:highlight w:val="yellow"/>
          <w:lang w:val="en-US"/>
        </w:rPr>
        <w:t>[DOPLNÍ DODAVATEL]</w:t>
      </w:r>
      <w:r w:rsidRPr="00F547F5">
        <w:rPr>
          <w:rFonts w:ascii="Arial" w:hAnsi="Arial" w:cs="Arial"/>
          <w:szCs w:val="22"/>
        </w:rPr>
        <w:t xml:space="preserve"> právního řádu, </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splňuje veškeré podmínky a požadavky v této Smlouvě stanovené a je oprávněn tuto Smlouvu uzavřít a řádně plnit závazky v ní obsažené, a</w:t>
      </w:r>
    </w:p>
    <w:p w:rsidR="00546F98" w:rsidRPr="00F547F5" w:rsidRDefault="00546F98" w:rsidP="00546F98">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ke dni uzavření této Smlouvy vůči němu není vedeno řízení dle zákona č. 182/2006 Sb., o úpadku a způsobech jeho řešení (insolvenční zákon), ve znění pozdějších předpisů, a zároveň se zavazuje Objednatele o všech skutečnostech o hrozícím úpadku bezodkladně informovat.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oznámil dne </w:t>
      </w:r>
      <w:r w:rsidR="00F05ACC" w:rsidRPr="00F05ACC">
        <w:rPr>
          <w:rFonts w:ascii="Arial" w:hAnsi="Arial" w:cs="Arial"/>
          <w:bCs/>
          <w:szCs w:val="22"/>
          <w:highlight w:val="yellow"/>
          <w:lang w:val="en-US"/>
        </w:rPr>
        <w:t>[DOPLNÍ DODAVATEL]</w:t>
      </w:r>
      <w:r w:rsidRPr="00F547F5">
        <w:rPr>
          <w:rFonts w:ascii="Arial" w:hAnsi="Arial" w:cs="Arial"/>
          <w:szCs w:val="22"/>
        </w:rPr>
        <w:t xml:space="preserve"> oznámením otevřeného řízení svůj úmysl z</w:t>
      </w:r>
      <w:r w:rsidR="00546F98" w:rsidRPr="00F547F5">
        <w:rPr>
          <w:rFonts w:ascii="Arial" w:hAnsi="Arial" w:cs="Arial"/>
          <w:szCs w:val="22"/>
        </w:rPr>
        <w:t>adat veřejnou zakázku s názvem „</w:t>
      </w:r>
      <w:r w:rsidR="00546F98" w:rsidRPr="00F547F5">
        <w:rPr>
          <w:rFonts w:ascii="Arial" w:hAnsi="Arial" w:cs="Arial"/>
          <w:b/>
          <w:szCs w:val="22"/>
        </w:rPr>
        <w:t xml:space="preserve">Poskytování služeb </w:t>
      </w:r>
      <w:r w:rsidR="00B60D9F">
        <w:rPr>
          <w:rFonts w:ascii="Arial" w:hAnsi="Arial" w:cs="Arial"/>
          <w:b/>
          <w:szCs w:val="22"/>
        </w:rPr>
        <w:t>systémové integrace</w:t>
      </w:r>
      <w:r w:rsidR="00546F98" w:rsidRPr="00F547F5">
        <w:rPr>
          <w:rFonts w:ascii="Arial" w:hAnsi="Arial" w:cs="Arial"/>
          <w:szCs w:val="22"/>
        </w:rPr>
        <w:t>“</w:t>
      </w:r>
      <w:r w:rsidRPr="00F547F5">
        <w:rPr>
          <w:rFonts w:ascii="Arial" w:hAnsi="Arial" w:cs="Arial"/>
          <w:szCs w:val="22"/>
        </w:rPr>
        <w:t xml:space="preserve"> (dále jen „</w:t>
      </w:r>
      <w:r w:rsidRPr="00F547F5">
        <w:rPr>
          <w:rFonts w:ascii="Arial" w:hAnsi="Arial" w:cs="Arial"/>
          <w:b/>
          <w:szCs w:val="22"/>
        </w:rPr>
        <w:t>Veřejná zakázka</w:t>
      </w:r>
      <w:r w:rsidRPr="00F547F5">
        <w:rPr>
          <w:rFonts w:ascii="Arial" w:hAnsi="Arial" w:cs="Arial"/>
          <w:szCs w:val="22"/>
        </w:rPr>
        <w:t xml:space="preserve">“) dle </w:t>
      </w:r>
      <w:r w:rsidR="00F05ACC">
        <w:rPr>
          <w:rFonts w:ascii="Arial" w:hAnsi="Arial" w:cs="Arial"/>
          <w:szCs w:val="22"/>
        </w:rPr>
        <w:t>ZZVZ</w:t>
      </w:r>
      <w:r w:rsidRPr="00F547F5">
        <w:rPr>
          <w:rFonts w:ascii="Arial" w:hAnsi="Arial" w:cs="Arial"/>
          <w:szCs w:val="22"/>
        </w:rPr>
        <w:t>. Na základě tohoto zadávacího řízení byla pro plnění Veřejné zakázky vybrána nabídka Poskytovatele v souladu s ustanovením § </w:t>
      </w:r>
      <w:r w:rsidR="009A1C17">
        <w:rPr>
          <w:rFonts w:ascii="Arial" w:hAnsi="Arial" w:cs="Arial"/>
          <w:szCs w:val="22"/>
        </w:rPr>
        <w:t>122</w:t>
      </w:r>
      <w:r w:rsidR="009A1C17" w:rsidRPr="00F547F5">
        <w:rPr>
          <w:rFonts w:ascii="Arial" w:hAnsi="Arial" w:cs="Arial"/>
          <w:szCs w:val="22"/>
        </w:rPr>
        <w:t> </w:t>
      </w:r>
      <w:r w:rsidRPr="00F547F5">
        <w:rPr>
          <w:rFonts w:ascii="Arial" w:hAnsi="Arial" w:cs="Arial"/>
          <w:szCs w:val="22"/>
        </w:rPr>
        <w:t xml:space="preserve">odst. 1 </w:t>
      </w:r>
      <w:r w:rsidR="00F05ACC">
        <w:rPr>
          <w:rFonts w:ascii="Arial" w:hAnsi="Arial" w:cs="Arial"/>
          <w:szCs w:val="22"/>
        </w:rPr>
        <w:t>ZZVZ</w:t>
      </w:r>
      <w:r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ÚČEL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Účelem této Smlouvy je realizace Veřejné zakázky dle zadávací dokumentace Veřejné zakázky, která tvoří pevně nesvázanou přílohu Smlouvy jako její </w:t>
      </w:r>
      <w:hyperlink w:anchor="ListAnnex06" w:history="1">
        <w:r w:rsidR="00AD6DC1" w:rsidRPr="00F547F5">
          <w:rPr>
            <w:rStyle w:val="Hypertextovodkaz"/>
            <w:rFonts w:ascii="Arial" w:hAnsi="Arial" w:cs="Arial"/>
            <w:szCs w:val="22"/>
            <w:lang w:eastAsia="en-US"/>
          </w:rPr>
          <w:t>Příloha č. 6</w:t>
        </w:r>
      </w:hyperlink>
      <w:r w:rsidR="00AD6DC1" w:rsidRPr="00F547F5">
        <w:rPr>
          <w:rFonts w:ascii="Arial" w:hAnsi="Arial" w:cs="Arial"/>
          <w:szCs w:val="22"/>
          <w:lang w:eastAsia="en-US"/>
        </w:rPr>
        <w:t xml:space="preserve"> </w:t>
      </w:r>
      <w:r w:rsidRPr="00F547F5">
        <w:rPr>
          <w:rFonts w:ascii="Arial" w:hAnsi="Arial" w:cs="Arial"/>
          <w:szCs w:val="22"/>
          <w:lang w:eastAsia="en-US"/>
        </w:rPr>
        <w:t>(dále jen „</w:t>
      </w:r>
      <w:r w:rsidRPr="00F547F5">
        <w:rPr>
          <w:rFonts w:ascii="Arial" w:hAnsi="Arial" w:cs="Arial"/>
          <w:b/>
          <w:szCs w:val="22"/>
          <w:lang w:eastAsia="en-US"/>
        </w:rPr>
        <w:t>Zadávací dokumentace</w:t>
      </w:r>
      <w:r w:rsidRPr="00F547F5">
        <w:rPr>
          <w:rFonts w:ascii="Arial" w:hAnsi="Arial" w:cs="Arial"/>
          <w:szCs w:val="22"/>
          <w:lang w:eastAsia="en-US"/>
        </w:rPr>
        <w:t>“)</w:t>
      </w:r>
      <w:r w:rsidR="00DB7099" w:rsidRPr="00F547F5">
        <w:rPr>
          <w:rFonts w:ascii="Arial" w:hAnsi="Arial" w:cs="Arial"/>
          <w:szCs w:val="22"/>
          <w:lang w:eastAsia="en-US"/>
        </w:rPr>
        <w:t>,</w:t>
      </w:r>
      <w:r w:rsidRPr="00F547F5">
        <w:rPr>
          <w:rFonts w:ascii="Arial" w:hAnsi="Arial" w:cs="Arial"/>
          <w:szCs w:val="22"/>
          <w:lang w:eastAsia="en-US"/>
        </w:rPr>
        <w:t xml:space="preserve"> </w:t>
      </w:r>
      <w:r w:rsidR="00073D71">
        <w:rPr>
          <w:rFonts w:ascii="Arial" w:hAnsi="Arial" w:cs="Arial"/>
          <w:szCs w:val="22"/>
          <w:lang w:eastAsia="en-US"/>
        </w:rPr>
        <w:t>tj.</w:t>
      </w:r>
      <w:r w:rsidR="00073D71" w:rsidRPr="00F547F5">
        <w:rPr>
          <w:rFonts w:ascii="Arial" w:hAnsi="Arial" w:cs="Arial"/>
          <w:szCs w:val="22"/>
          <w:lang w:eastAsia="en-US"/>
        </w:rPr>
        <w:t xml:space="preserve"> </w:t>
      </w:r>
      <w:r w:rsidRPr="00F547F5">
        <w:rPr>
          <w:rFonts w:ascii="Arial" w:hAnsi="Arial" w:cs="Arial"/>
          <w:szCs w:val="22"/>
          <w:lang w:eastAsia="en-US"/>
        </w:rPr>
        <w:t xml:space="preserve">zajištění služeb </w:t>
      </w:r>
      <w:r w:rsidR="00315B72">
        <w:rPr>
          <w:rFonts w:ascii="Arial" w:hAnsi="Arial" w:cs="Arial"/>
          <w:szCs w:val="22"/>
          <w:lang w:eastAsia="en-US"/>
        </w:rPr>
        <w:t> systémové integrace</w:t>
      </w:r>
      <w:r w:rsidR="0004109B" w:rsidRPr="00F547F5">
        <w:rPr>
          <w:rFonts w:ascii="Arial" w:hAnsi="Arial" w:cs="Arial"/>
          <w:szCs w:val="22"/>
          <w:lang w:eastAsia="en-US"/>
        </w:rPr>
        <w:t xml:space="preserve"> ICT </w:t>
      </w:r>
      <w:r w:rsidR="00315B72">
        <w:rPr>
          <w:rFonts w:ascii="Arial" w:hAnsi="Arial" w:cs="Arial"/>
          <w:szCs w:val="22"/>
          <w:lang w:eastAsia="en-US"/>
        </w:rPr>
        <w:t xml:space="preserve">prostředí </w:t>
      </w:r>
      <w:r w:rsidR="0004109B" w:rsidRPr="00F547F5">
        <w:rPr>
          <w:rFonts w:ascii="Arial" w:hAnsi="Arial" w:cs="Arial"/>
          <w:szCs w:val="22"/>
          <w:lang w:eastAsia="en-US"/>
        </w:rPr>
        <w:t>v rámci resortu Objednatele</w:t>
      </w:r>
      <w:r w:rsidR="00D33F73">
        <w:rPr>
          <w:rFonts w:ascii="Arial" w:hAnsi="Arial" w:cs="Arial"/>
          <w:szCs w:val="22"/>
          <w:lang w:eastAsia="en-US"/>
        </w:rPr>
        <w:t>, a to v souladu s požadavky Objednatele definovanými touto Smlouvou</w:t>
      </w:r>
      <w:r w:rsidRPr="00F547F5">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Poskytovatel touto Smlouvou garantuje Objednatel</w:t>
      </w:r>
      <w:r w:rsidR="00EF5BB4" w:rsidRPr="00F547F5">
        <w:rPr>
          <w:rFonts w:ascii="Arial" w:hAnsi="Arial" w:cs="Arial"/>
          <w:szCs w:val="22"/>
        </w:rPr>
        <w:t>i</w:t>
      </w:r>
      <w:r w:rsidRPr="00F547F5">
        <w:rPr>
          <w:rFonts w:ascii="Arial" w:hAnsi="Arial" w:cs="Arial"/>
          <w:szCs w:val="22"/>
        </w:rPr>
        <w:t xml:space="preserve">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v případě jakékoliv nejistoty ohledně výkladu ustanovení této Smlouvy budou tato ustanovení vykládána tak, aby v co nejširší míře zohledňovala účel Veřejné zakázky vyjádřený Zadávací dokumentací,</w:t>
      </w:r>
    </w:p>
    <w:p w:rsidR="00E94879" w:rsidRPr="00F547F5" w:rsidRDefault="00E94879" w:rsidP="00E94879">
      <w:pPr>
        <w:pStyle w:val="RLTextlnkuslovan"/>
        <w:numPr>
          <w:ilvl w:val="2"/>
          <w:numId w:val="1"/>
        </w:numPr>
        <w:rPr>
          <w:rFonts w:ascii="Arial" w:hAnsi="Arial" w:cs="Arial"/>
          <w:szCs w:val="22"/>
          <w:lang w:eastAsia="en-US"/>
        </w:rPr>
      </w:pPr>
      <w:r w:rsidRPr="00F547F5">
        <w:rPr>
          <w:rFonts w:ascii="Arial" w:hAnsi="Arial" w:cs="Arial"/>
          <w:szCs w:val="22"/>
        </w:rPr>
        <w:t>v případě chybějících ustanovení této Smlouvy budou použita dostatečně konkrétní ustanovení Zadávací dokumentace,</w:t>
      </w:r>
    </w:p>
    <w:p w:rsidR="00E94879" w:rsidRPr="00F547F5" w:rsidRDefault="00E94879" w:rsidP="0004109B">
      <w:pPr>
        <w:pStyle w:val="RLTextlnkuslovan"/>
        <w:numPr>
          <w:ilvl w:val="2"/>
          <w:numId w:val="1"/>
        </w:numPr>
        <w:rPr>
          <w:rFonts w:ascii="Arial" w:hAnsi="Arial" w:cs="Arial"/>
          <w:szCs w:val="22"/>
          <w:lang w:eastAsia="en-US"/>
        </w:rPr>
      </w:pPr>
      <w:r w:rsidRPr="00F547F5">
        <w:rPr>
          <w:rFonts w:ascii="Arial" w:hAnsi="Arial" w:cs="Arial"/>
          <w:szCs w:val="22"/>
        </w:rPr>
        <w:lastRenderedPageBreak/>
        <w:t>Poskytovatel je vázán svou nabídkou předloženou Objednateli v rámci zadávacího řízení na zadání Veřejné zakázky, která se pro úpravu vzájemných vztahů vyplývajících z této Smlouvy použije subsidiárně.</w:t>
      </w:r>
    </w:p>
    <w:p w:rsidR="00E94879" w:rsidRPr="00F547F5" w:rsidRDefault="00E94879" w:rsidP="00E94879">
      <w:pPr>
        <w:pStyle w:val="RLlneksmlouvy"/>
        <w:rPr>
          <w:rFonts w:ascii="Arial" w:hAnsi="Arial" w:cs="Arial"/>
          <w:szCs w:val="22"/>
        </w:rPr>
      </w:pPr>
      <w:bookmarkStart w:id="4" w:name="_Ref427043434"/>
      <w:r w:rsidRPr="00F547F5">
        <w:rPr>
          <w:rFonts w:ascii="Arial" w:hAnsi="Arial" w:cs="Arial"/>
          <w:szCs w:val="22"/>
        </w:rPr>
        <w:t>PŘEDMĚT SMLOUVY</w:t>
      </w:r>
      <w:bookmarkEnd w:id="4"/>
    </w:p>
    <w:p w:rsidR="009A357D" w:rsidRPr="00913435" w:rsidRDefault="002C3B56" w:rsidP="002E3467">
      <w:pPr>
        <w:pStyle w:val="RLTextlnkuslovan"/>
        <w:tabs>
          <w:tab w:val="clear" w:pos="2297"/>
          <w:tab w:val="num" w:pos="1474"/>
        </w:tabs>
        <w:ind w:left="1474"/>
        <w:rPr>
          <w:rFonts w:ascii="Arial" w:hAnsi="Arial" w:cs="Arial"/>
          <w:szCs w:val="22"/>
        </w:rPr>
      </w:pPr>
      <w:bookmarkStart w:id="5" w:name="_Ref465668058"/>
      <w:r w:rsidRPr="009A357D">
        <w:rPr>
          <w:rFonts w:ascii="Arial" w:hAnsi="Arial" w:cs="Arial"/>
          <w:szCs w:val="22"/>
        </w:rPr>
        <w:t xml:space="preserve">Poskytovatel se touto Smlouvou zavazuje </w:t>
      </w:r>
      <w:r w:rsidR="00E94879" w:rsidRPr="009A357D">
        <w:rPr>
          <w:rFonts w:ascii="Arial" w:hAnsi="Arial" w:cs="Arial"/>
          <w:szCs w:val="22"/>
        </w:rPr>
        <w:t>poskytovat Objednatel</w:t>
      </w:r>
      <w:r w:rsidR="00AA1E2B" w:rsidRPr="009A357D">
        <w:rPr>
          <w:rFonts w:ascii="Arial" w:hAnsi="Arial" w:cs="Arial"/>
          <w:szCs w:val="22"/>
        </w:rPr>
        <w:t>i</w:t>
      </w:r>
      <w:r w:rsidR="009A357D">
        <w:rPr>
          <w:rFonts w:ascii="Arial" w:hAnsi="Arial" w:cs="Arial"/>
          <w:szCs w:val="22"/>
        </w:rPr>
        <w:t xml:space="preserve"> služby</w:t>
      </w:r>
      <w:r w:rsidR="00AF1160">
        <w:rPr>
          <w:rFonts w:ascii="Arial" w:hAnsi="Arial" w:cs="Arial"/>
          <w:szCs w:val="22"/>
        </w:rPr>
        <w:t xml:space="preserve"> </w:t>
      </w:r>
      <w:r w:rsidR="00C673B0" w:rsidRPr="009A357D">
        <w:rPr>
          <w:rFonts w:ascii="Arial" w:hAnsi="Arial" w:cs="Arial"/>
          <w:szCs w:val="22"/>
        </w:rPr>
        <w:t xml:space="preserve">systémové integrace ICT prostředí </w:t>
      </w:r>
      <w:r w:rsidR="0004109B" w:rsidRPr="009A357D">
        <w:rPr>
          <w:rFonts w:ascii="Arial" w:hAnsi="Arial" w:cs="Arial"/>
          <w:szCs w:val="22"/>
        </w:rPr>
        <w:t>v rámci resortu Objednatele</w:t>
      </w:r>
      <w:r w:rsidR="00CF18CD" w:rsidRPr="009A357D">
        <w:rPr>
          <w:rFonts w:ascii="Arial" w:hAnsi="Arial" w:cs="Arial"/>
          <w:szCs w:val="22"/>
        </w:rPr>
        <w:t xml:space="preserve">, </w:t>
      </w:r>
      <w:r w:rsidR="004039AD">
        <w:rPr>
          <w:rFonts w:ascii="Arial" w:hAnsi="Arial" w:cs="Arial"/>
          <w:szCs w:val="22"/>
        </w:rPr>
        <w:t>a to zejména v</w:t>
      </w:r>
      <w:r w:rsidR="002E3467">
        <w:rPr>
          <w:rFonts w:ascii="Arial" w:hAnsi="Arial" w:cs="Arial"/>
          <w:szCs w:val="22"/>
        </w:rPr>
        <w:t xml:space="preserve"> následujících</w:t>
      </w:r>
      <w:r w:rsidR="009A357D" w:rsidRPr="00913435">
        <w:rPr>
          <w:rFonts w:ascii="Arial" w:hAnsi="Arial" w:cs="Arial"/>
          <w:szCs w:val="22"/>
        </w:rPr>
        <w:t xml:space="preserve"> oblaste</w:t>
      </w:r>
      <w:r w:rsidR="002E3467">
        <w:rPr>
          <w:rFonts w:ascii="Arial" w:hAnsi="Arial" w:cs="Arial"/>
          <w:szCs w:val="22"/>
        </w:rPr>
        <w:t>ch</w:t>
      </w:r>
      <w:r w:rsidR="009A357D" w:rsidRPr="00913435">
        <w:rPr>
          <w:rFonts w:ascii="Arial" w:hAnsi="Arial" w:cs="Arial"/>
          <w:szCs w:val="22"/>
        </w:rPr>
        <w:t xml:space="preserve"> systémové integrace:</w:t>
      </w:r>
      <w:bookmarkEnd w:id="5"/>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strategie a koncepce ICT a jeho rozvoj;</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portfolio ICT služeb;</w:t>
      </w:r>
    </w:p>
    <w:p w:rsidR="009A357D" w:rsidRPr="00913435" w:rsidRDefault="009A357D" w:rsidP="00913435">
      <w:pPr>
        <w:pStyle w:val="RLTextlnkuslovan"/>
        <w:numPr>
          <w:ilvl w:val="2"/>
          <w:numId w:val="1"/>
        </w:numPr>
        <w:rPr>
          <w:rFonts w:ascii="Arial" w:hAnsi="Arial" w:cs="Arial"/>
          <w:szCs w:val="22"/>
        </w:rPr>
      </w:pPr>
      <w:r w:rsidRPr="00913435">
        <w:rPr>
          <w:rFonts w:ascii="Arial" w:hAnsi="Arial" w:cs="Arial"/>
          <w:szCs w:val="22"/>
        </w:rPr>
        <w:t>řízení požadavků vč. změnových;</w:t>
      </w:r>
    </w:p>
    <w:p w:rsidR="009A357D" w:rsidRPr="00913435" w:rsidRDefault="009A357D" w:rsidP="00913435">
      <w:pPr>
        <w:pStyle w:val="RLTextlnkuslovan"/>
        <w:numPr>
          <w:ilvl w:val="2"/>
          <w:numId w:val="1"/>
        </w:numPr>
        <w:rPr>
          <w:rFonts w:ascii="Arial" w:hAnsi="Arial" w:cs="Arial"/>
          <w:szCs w:val="22"/>
        </w:rPr>
      </w:pPr>
      <w:bookmarkStart w:id="6" w:name="_Toc465083225"/>
      <w:r w:rsidRPr="00913435">
        <w:rPr>
          <w:rFonts w:ascii="Arial" w:hAnsi="Arial" w:cs="Arial"/>
          <w:szCs w:val="22"/>
        </w:rPr>
        <w:t>zajištění kvality ICT služeb včetně interních a externí vztahů a vazeb</w:t>
      </w:r>
      <w:bookmarkEnd w:id="6"/>
      <w:r w:rsidRPr="00913435">
        <w:rPr>
          <w:rFonts w:ascii="Arial" w:hAnsi="Arial" w:cs="Arial"/>
          <w:szCs w:val="22"/>
        </w:rPr>
        <w:t>; a</w:t>
      </w:r>
    </w:p>
    <w:p w:rsidR="009A357D" w:rsidRDefault="009A357D" w:rsidP="009A357D">
      <w:pPr>
        <w:pStyle w:val="RLTextlnkuslovan"/>
        <w:numPr>
          <w:ilvl w:val="2"/>
          <w:numId w:val="1"/>
        </w:numPr>
        <w:rPr>
          <w:rFonts w:ascii="Arial" w:hAnsi="Arial" w:cs="Arial"/>
          <w:szCs w:val="22"/>
        </w:rPr>
      </w:pPr>
      <w:r w:rsidRPr="00913435">
        <w:rPr>
          <w:rFonts w:ascii="Arial" w:hAnsi="Arial" w:cs="Arial"/>
          <w:szCs w:val="22"/>
        </w:rPr>
        <w:t>řízení rizik a bezpečnosti informací.</w:t>
      </w:r>
    </w:p>
    <w:p w:rsidR="00AF1160" w:rsidRPr="00AF1160" w:rsidRDefault="00AF1160" w:rsidP="00AF1160">
      <w:pPr>
        <w:pStyle w:val="RLTextlnkuslovan"/>
        <w:tabs>
          <w:tab w:val="clear" w:pos="2297"/>
          <w:tab w:val="num" w:pos="1474"/>
        </w:tabs>
        <w:ind w:left="1474"/>
      </w:pPr>
      <w:r>
        <w:rPr>
          <w:rFonts w:ascii="Arial" w:hAnsi="Arial" w:cs="Arial"/>
          <w:szCs w:val="22"/>
        </w:rPr>
        <w:t>Uvedené služby je Poskytovatel povinen poskytovat v souladu s podmínkami dle této Smlouvy</w:t>
      </w:r>
      <w:r w:rsidR="008C7080">
        <w:rPr>
          <w:rFonts w:ascii="Arial" w:hAnsi="Arial" w:cs="Arial"/>
          <w:szCs w:val="22"/>
        </w:rPr>
        <w:t>:</w:t>
      </w:r>
    </w:p>
    <w:p w:rsidR="00AF1160" w:rsidRDefault="00AF1160" w:rsidP="00AF1160">
      <w:pPr>
        <w:pStyle w:val="RLTextlnkuslovan"/>
        <w:numPr>
          <w:ilvl w:val="2"/>
          <w:numId w:val="1"/>
        </w:numPr>
        <w:rPr>
          <w:rFonts w:ascii="Arial" w:hAnsi="Arial" w:cs="Arial"/>
          <w:szCs w:val="22"/>
        </w:rPr>
      </w:pPr>
      <w:r w:rsidRPr="00AF1160">
        <w:rPr>
          <w:rFonts w:ascii="Arial" w:hAnsi="Arial" w:cs="Arial"/>
          <w:szCs w:val="22"/>
        </w:rPr>
        <w:t xml:space="preserve">na pravidelné bázi </w:t>
      </w:r>
      <w:r w:rsidR="002C3B56" w:rsidRPr="00AF1160">
        <w:rPr>
          <w:rFonts w:ascii="Arial" w:hAnsi="Arial" w:cs="Arial"/>
          <w:szCs w:val="22"/>
        </w:rPr>
        <w:t>(dále jen „</w:t>
      </w:r>
      <w:r w:rsidR="002C3B56" w:rsidRPr="00AF1160">
        <w:rPr>
          <w:rFonts w:ascii="Arial" w:hAnsi="Arial" w:cs="Arial"/>
          <w:b/>
          <w:szCs w:val="22"/>
        </w:rPr>
        <w:t>Pravidelné Služby</w:t>
      </w:r>
      <w:r w:rsidR="002C3B56" w:rsidRPr="00AF1160">
        <w:rPr>
          <w:rFonts w:ascii="Arial" w:hAnsi="Arial" w:cs="Arial"/>
          <w:szCs w:val="22"/>
        </w:rPr>
        <w:t>“); a</w:t>
      </w:r>
    </w:p>
    <w:p w:rsidR="002C3B56" w:rsidRPr="00AF1160" w:rsidRDefault="00AF1160" w:rsidP="00AF1160">
      <w:pPr>
        <w:pStyle w:val="RLTextlnkuslovan"/>
        <w:numPr>
          <w:ilvl w:val="2"/>
          <w:numId w:val="1"/>
        </w:numPr>
        <w:rPr>
          <w:rFonts w:ascii="Arial" w:hAnsi="Arial" w:cs="Arial"/>
          <w:szCs w:val="22"/>
        </w:rPr>
      </w:pPr>
      <w:r w:rsidRPr="00AF1160">
        <w:rPr>
          <w:rFonts w:ascii="Arial" w:hAnsi="Arial" w:cs="Arial"/>
          <w:szCs w:val="22"/>
        </w:rPr>
        <w:t>nadstavbově jako</w:t>
      </w:r>
      <w:r>
        <w:rPr>
          <w:rFonts w:ascii="Arial" w:hAnsi="Arial" w:cs="Arial"/>
          <w:szCs w:val="22"/>
        </w:rPr>
        <w:t xml:space="preserve"> </w:t>
      </w:r>
      <w:r w:rsidR="002C3B56" w:rsidRPr="00AF1160">
        <w:rPr>
          <w:rFonts w:ascii="Arial" w:hAnsi="Arial" w:cs="Arial"/>
          <w:szCs w:val="22"/>
        </w:rPr>
        <w:t>služby</w:t>
      </w:r>
      <w:r w:rsidR="008A0D45" w:rsidRPr="00AF1160">
        <w:rPr>
          <w:rFonts w:ascii="Arial" w:hAnsi="Arial" w:cs="Arial"/>
          <w:szCs w:val="22"/>
        </w:rPr>
        <w:t xml:space="preserve"> personální kapacity v rámci</w:t>
      </w:r>
      <w:r w:rsidR="000B4A82" w:rsidRPr="00AF1160">
        <w:rPr>
          <w:rFonts w:ascii="Arial" w:hAnsi="Arial" w:cs="Arial"/>
          <w:szCs w:val="22"/>
        </w:rPr>
        <w:t xml:space="preserve"> </w:t>
      </w:r>
      <w:r w:rsidR="000B4A82" w:rsidRPr="00AF1160">
        <w:rPr>
          <w:rFonts w:ascii="Arial" w:hAnsi="Arial" w:cs="Arial"/>
          <w:lang w:eastAsia="en-US"/>
        </w:rPr>
        <w:t xml:space="preserve">systémové integrace ICT prostředí </w:t>
      </w:r>
      <w:r w:rsidR="000B4A82" w:rsidRPr="00AF1160">
        <w:rPr>
          <w:rFonts w:ascii="Arial" w:hAnsi="Arial" w:cs="Arial"/>
          <w:szCs w:val="22"/>
        </w:rPr>
        <w:t xml:space="preserve"> v rámci resortu Objednatele, a to na základě konkrétních požadavků Objednatele učiněných postupem dle čl. </w:t>
      </w:r>
      <w:r w:rsidR="000B4A82" w:rsidRPr="00AF1160">
        <w:rPr>
          <w:rFonts w:ascii="Arial" w:hAnsi="Arial" w:cs="Arial"/>
          <w:szCs w:val="22"/>
        </w:rPr>
        <w:fldChar w:fldCharType="begin"/>
      </w:r>
      <w:r w:rsidR="000B4A82" w:rsidRPr="00AF1160">
        <w:rPr>
          <w:rFonts w:ascii="Arial" w:hAnsi="Arial" w:cs="Arial"/>
          <w:szCs w:val="22"/>
        </w:rPr>
        <w:instrText xml:space="preserve"> REF _Ref465098025 \r \h </w:instrText>
      </w:r>
      <w:r w:rsidR="000B4A82" w:rsidRPr="00AF1160">
        <w:rPr>
          <w:rFonts w:ascii="Arial" w:hAnsi="Arial" w:cs="Arial"/>
          <w:szCs w:val="22"/>
        </w:rPr>
      </w:r>
      <w:r w:rsidR="000B4A82" w:rsidRPr="00AF1160">
        <w:rPr>
          <w:rFonts w:ascii="Arial" w:hAnsi="Arial" w:cs="Arial"/>
          <w:szCs w:val="22"/>
        </w:rPr>
        <w:fldChar w:fldCharType="separate"/>
      </w:r>
      <w:r w:rsidR="00F8388F">
        <w:rPr>
          <w:rFonts w:ascii="Arial" w:hAnsi="Arial" w:cs="Arial"/>
          <w:szCs w:val="22"/>
        </w:rPr>
        <w:t>5</w:t>
      </w:r>
      <w:r w:rsidR="000B4A82" w:rsidRPr="00AF1160">
        <w:rPr>
          <w:rFonts w:ascii="Arial" w:hAnsi="Arial" w:cs="Arial"/>
          <w:szCs w:val="22"/>
        </w:rPr>
        <w:fldChar w:fldCharType="end"/>
      </w:r>
      <w:r w:rsidR="000B4A82" w:rsidRPr="00AF1160">
        <w:rPr>
          <w:rFonts w:ascii="Arial" w:hAnsi="Arial" w:cs="Arial"/>
          <w:szCs w:val="22"/>
        </w:rPr>
        <w:t xml:space="preserve"> této Smlouvy (dále jen „</w:t>
      </w:r>
      <w:r w:rsidR="000B4A82" w:rsidRPr="00AF1160">
        <w:rPr>
          <w:rFonts w:ascii="Arial" w:hAnsi="Arial" w:cs="Arial"/>
          <w:b/>
          <w:szCs w:val="22"/>
        </w:rPr>
        <w:t>Služby na objednávku</w:t>
      </w:r>
      <w:r w:rsidR="000B4A82" w:rsidRPr="00AF1160">
        <w:rPr>
          <w:rFonts w:ascii="Arial" w:hAnsi="Arial" w:cs="Arial"/>
          <w:szCs w:val="22"/>
        </w:rPr>
        <w:t>“).</w:t>
      </w:r>
    </w:p>
    <w:p w:rsidR="000A15EF" w:rsidRDefault="001C32F3" w:rsidP="000B4A82">
      <w:pPr>
        <w:pStyle w:val="RLTextlnkuslovan"/>
        <w:numPr>
          <w:ilvl w:val="0"/>
          <w:numId w:val="0"/>
        </w:numPr>
        <w:ind w:left="2211"/>
        <w:rPr>
          <w:rFonts w:ascii="Arial" w:hAnsi="Arial" w:cs="Arial"/>
          <w:szCs w:val="22"/>
        </w:rPr>
      </w:pPr>
      <w:r w:rsidRPr="00F547F5">
        <w:rPr>
          <w:rFonts w:ascii="Arial" w:hAnsi="Arial" w:cs="Arial"/>
          <w:szCs w:val="22"/>
          <w:lang w:eastAsia="en-US"/>
        </w:rPr>
        <w:t>(</w:t>
      </w:r>
      <w:r w:rsidR="002C3B56">
        <w:rPr>
          <w:rFonts w:ascii="Arial" w:hAnsi="Arial" w:cs="Arial"/>
          <w:szCs w:val="22"/>
          <w:lang w:eastAsia="en-US"/>
        </w:rPr>
        <w:t xml:space="preserve">Pravidelné Služby a Služby na objednávku společně </w:t>
      </w:r>
      <w:r w:rsidRPr="00F547F5">
        <w:rPr>
          <w:rFonts w:ascii="Arial" w:hAnsi="Arial" w:cs="Arial"/>
          <w:szCs w:val="22"/>
          <w:lang w:eastAsia="en-US"/>
        </w:rPr>
        <w:t>dále jen „</w:t>
      </w:r>
      <w:r w:rsidRPr="00F547F5">
        <w:rPr>
          <w:rFonts w:ascii="Arial" w:hAnsi="Arial" w:cs="Arial"/>
          <w:b/>
          <w:szCs w:val="22"/>
          <w:lang w:eastAsia="en-US"/>
        </w:rPr>
        <w:t>Služby</w:t>
      </w:r>
      <w:r w:rsidRPr="00F547F5">
        <w:rPr>
          <w:rFonts w:ascii="Arial" w:hAnsi="Arial" w:cs="Arial"/>
          <w:szCs w:val="22"/>
          <w:lang w:eastAsia="en-US"/>
        </w:rPr>
        <w:t>“)</w:t>
      </w:r>
      <w:r w:rsidR="004039AD">
        <w:rPr>
          <w:rFonts w:ascii="Arial" w:hAnsi="Arial" w:cs="Arial"/>
          <w:szCs w:val="22"/>
          <w:lang w:eastAsia="en-US"/>
        </w:rPr>
        <w:t>.</w:t>
      </w:r>
    </w:p>
    <w:p w:rsidR="00CE5BA1" w:rsidRPr="00F547F5" w:rsidRDefault="000B5AF6" w:rsidP="00E94879">
      <w:pPr>
        <w:pStyle w:val="RLTextlnkuslovan"/>
        <w:tabs>
          <w:tab w:val="clear" w:pos="2297"/>
          <w:tab w:val="num" w:pos="1474"/>
        </w:tabs>
        <w:ind w:left="1474"/>
        <w:rPr>
          <w:rFonts w:ascii="Arial" w:hAnsi="Arial" w:cs="Arial"/>
          <w:szCs w:val="22"/>
        </w:rPr>
      </w:pPr>
      <w:r>
        <w:rPr>
          <w:rFonts w:ascii="Arial" w:hAnsi="Arial" w:cs="Arial"/>
          <w:szCs w:val="22"/>
        </w:rPr>
        <w:t xml:space="preserve">Obsah </w:t>
      </w:r>
      <w:r w:rsidR="00E94879" w:rsidRPr="00F547F5">
        <w:rPr>
          <w:rFonts w:ascii="Arial" w:hAnsi="Arial" w:cs="Arial"/>
          <w:szCs w:val="22"/>
        </w:rPr>
        <w:t>Služ</w:t>
      </w:r>
      <w:r>
        <w:rPr>
          <w:rFonts w:ascii="Arial" w:hAnsi="Arial" w:cs="Arial"/>
          <w:szCs w:val="22"/>
        </w:rPr>
        <w:t>e</w:t>
      </w:r>
      <w:r w:rsidR="00E94879" w:rsidRPr="00F547F5">
        <w:rPr>
          <w:rFonts w:ascii="Arial" w:hAnsi="Arial" w:cs="Arial"/>
          <w:szCs w:val="22"/>
        </w:rPr>
        <w:t xml:space="preserve">b </w:t>
      </w:r>
      <w:r>
        <w:rPr>
          <w:rFonts w:ascii="Arial" w:hAnsi="Arial" w:cs="Arial"/>
          <w:szCs w:val="22"/>
        </w:rPr>
        <w:t>vychází z</w:t>
      </w:r>
      <w:r w:rsidR="0026263E">
        <w:rPr>
          <w:rFonts w:ascii="Arial" w:hAnsi="Arial" w:cs="Arial"/>
          <w:szCs w:val="22"/>
        </w:rPr>
        <w:t xml:space="preserve"> </w:t>
      </w:r>
      <w:r w:rsidR="008D10B5">
        <w:rPr>
          <w:rFonts w:ascii="Arial" w:hAnsi="Arial" w:cs="Arial"/>
          <w:szCs w:val="22"/>
        </w:rPr>
        <w:t>obecn</w:t>
      </w:r>
      <w:r>
        <w:rPr>
          <w:rFonts w:ascii="Arial" w:hAnsi="Arial" w:cs="Arial"/>
          <w:szCs w:val="22"/>
        </w:rPr>
        <w:t>é</w:t>
      </w:r>
      <w:r w:rsidR="008D10B5" w:rsidRPr="00F547F5">
        <w:rPr>
          <w:rFonts w:ascii="Arial" w:hAnsi="Arial" w:cs="Arial"/>
          <w:szCs w:val="22"/>
        </w:rPr>
        <w:t xml:space="preserve"> </w:t>
      </w:r>
      <w:r w:rsidRPr="00F547F5">
        <w:rPr>
          <w:rFonts w:ascii="Arial" w:hAnsi="Arial" w:cs="Arial"/>
          <w:szCs w:val="22"/>
        </w:rPr>
        <w:t>specifik</w:t>
      </w:r>
      <w:r>
        <w:rPr>
          <w:rFonts w:ascii="Arial" w:hAnsi="Arial" w:cs="Arial"/>
          <w:szCs w:val="22"/>
        </w:rPr>
        <w:t xml:space="preserve">ace </w:t>
      </w:r>
      <w:r w:rsidR="0026263E">
        <w:rPr>
          <w:rFonts w:ascii="Arial" w:hAnsi="Arial" w:cs="Arial"/>
          <w:szCs w:val="22"/>
        </w:rPr>
        <w:t>uvedené v</w:t>
      </w:r>
      <w:r w:rsidR="00E94879" w:rsidRPr="00F547F5">
        <w:rPr>
          <w:rFonts w:ascii="Arial" w:hAnsi="Arial" w:cs="Arial"/>
          <w:szCs w:val="22"/>
        </w:rPr>
        <w:t> </w:t>
      </w:r>
      <w:hyperlink w:anchor="ListAnnex01a" w:history="1">
        <w:r w:rsidR="00E94879"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a</w:t>
      </w:r>
      <w:r w:rsidR="00E94879" w:rsidRPr="00F547F5">
        <w:rPr>
          <w:rFonts w:ascii="Arial" w:hAnsi="Arial" w:cs="Arial"/>
          <w:szCs w:val="22"/>
        </w:rPr>
        <w:t xml:space="preserve"> této Smlouvy (dále jen „</w:t>
      </w:r>
      <w:r w:rsidR="008D10B5">
        <w:rPr>
          <w:rFonts w:ascii="Arial" w:hAnsi="Arial" w:cs="Arial"/>
          <w:b/>
          <w:szCs w:val="22"/>
        </w:rPr>
        <w:t>Obecné požadavky Objednatele</w:t>
      </w:r>
      <w:r w:rsidR="00E94879" w:rsidRPr="00F547F5">
        <w:rPr>
          <w:rFonts w:ascii="Arial" w:hAnsi="Arial" w:cs="Arial"/>
          <w:szCs w:val="22"/>
        </w:rPr>
        <w:t>“)</w:t>
      </w:r>
      <w:r w:rsidR="008D10B5">
        <w:rPr>
          <w:rFonts w:ascii="Arial" w:hAnsi="Arial" w:cs="Arial"/>
          <w:szCs w:val="22"/>
        </w:rPr>
        <w:t xml:space="preserve"> a </w:t>
      </w:r>
      <w:r w:rsidR="00774DC9">
        <w:rPr>
          <w:rFonts w:ascii="Arial" w:hAnsi="Arial" w:cs="Arial"/>
          <w:szCs w:val="22"/>
        </w:rPr>
        <w:t xml:space="preserve">je </w:t>
      </w:r>
      <w:r w:rsidR="00A12919">
        <w:rPr>
          <w:rFonts w:ascii="Arial" w:hAnsi="Arial" w:cs="Arial"/>
          <w:szCs w:val="22"/>
        </w:rPr>
        <w:t>blíže</w:t>
      </w:r>
      <w:r w:rsidR="008D10B5">
        <w:rPr>
          <w:rFonts w:ascii="Arial" w:hAnsi="Arial" w:cs="Arial"/>
          <w:szCs w:val="22"/>
        </w:rPr>
        <w:t xml:space="preserve"> specifikován v </w:t>
      </w:r>
      <w:hyperlink w:anchor="ListAnnex01b" w:history="1">
        <w:r w:rsidR="008D10B5" w:rsidRPr="00F547F5">
          <w:rPr>
            <w:rStyle w:val="Hypertextovodkaz"/>
            <w:rFonts w:ascii="Arial" w:hAnsi="Arial" w:cs="Arial"/>
            <w:szCs w:val="22"/>
            <w:lang w:eastAsia="en-US"/>
          </w:rPr>
          <w:t>Příloze č. 1</w:t>
        </w:r>
      </w:hyperlink>
      <w:r w:rsidR="008D10B5">
        <w:rPr>
          <w:rStyle w:val="Hypertextovodkaz"/>
          <w:rFonts w:ascii="Arial" w:hAnsi="Arial" w:cs="Arial"/>
          <w:szCs w:val="22"/>
          <w:lang w:eastAsia="en-US"/>
        </w:rPr>
        <w:t>b</w:t>
      </w:r>
      <w:r w:rsidR="008D10B5" w:rsidRPr="00F547F5">
        <w:rPr>
          <w:rFonts w:ascii="Arial" w:hAnsi="Arial" w:cs="Arial"/>
          <w:szCs w:val="22"/>
        </w:rPr>
        <w:t xml:space="preserve"> této Smlouvy (dále jen „</w:t>
      </w:r>
      <w:r w:rsidR="00A12919" w:rsidRPr="00A12919">
        <w:rPr>
          <w:rFonts w:ascii="Arial" w:hAnsi="Arial" w:cs="Arial"/>
          <w:b/>
          <w:szCs w:val="22"/>
        </w:rPr>
        <w:t>Popis Služeb</w:t>
      </w:r>
      <w:r w:rsidR="00A12919">
        <w:rPr>
          <w:rFonts w:ascii="Arial" w:hAnsi="Arial" w:cs="Arial"/>
          <w:szCs w:val="22"/>
        </w:rPr>
        <w:t>“) a v </w:t>
      </w:r>
      <w:hyperlink w:anchor="ListAnnex01c" w:history="1">
        <w:r w:rsidR="00A12919" w:rsidRPr="002E6977">
          <w:rPr>
            <w:rStyle w:val="Hypertextovodkaz"/>
            <w:rFonts w:ascii="Arial" w:hAnsi="Arial" w:cs="Arial"/>
            <w:szCs w:val="22"/>
          </w:rPr>
          <w:t>Příloze č. 1c</w:t>
        </w:r>
      </w:hyperlink>
      <w:r w:rsidR="00A12919">
        <w:rPr>
          <w:rFonts w:ascii="Arial" w:hAnsi="Arial" w:cs="Arial"/>
          <w:szCs w:val="22"/>
        </w:rPr>
        <w:t xml:space="preserve"> (dále jen „</w:t>
      </w:r>
      <w:r w:rsidR="00A12919" w:rsidRPr="00A12919">
        <w:rPr>
          <w:rFonts w:ascii="Arial" w:hAnsi="Arial" w:cs="Arial"/>
          <w:b/>
          <w:szCs w:val="22"/>
        </w:rPr>
        <w:t xml:space="preserve">Detailní </w:t>
      </w:r>
      <w:r w:rsidR="00A12919">
        <w:rPr>
          <w:rFonts w:ascii="Arial" w:hAnsi="Arial" w:cs="Arial"/>
          <w:b/>
          <w:szCs w:val="22"/>
        </w:rPr>
        <w:t>specifikace předmětu plnění</w:t>
      </w:r>
      <w:r w:rsidR="00A12919" w:rsidRPr="00A12919">
        <w:rPr>
          <w:rFonts w:ascii="Arial" w:hAnsi="Arial" w:cs="Arial"/>
          <w:szCs w:val="22"/>
        </w:rPr>
        <w:t>“</w:t>
      </w:r>
      <w:r w:rsidR="00A12919" w:rsidRPr="00F547F5">
        <w:rPr>
          <w:rFonts w:ascii="Arial" w:hAnsi="Arial" w:cs="Arial"/>
          <w:szCs w:val="22"/>
        </w:rPr>
        <w:t>)</w:t>
      </w:r>
      <w:r w:rsidR="008D10B5">
        <w:rPr>
          <w:rFonts w:ascii="Arial" w:hAnsi="Arial" w:cs="Arial"/>
          <w:szCs w:val="22"/>
        </w:rPr>
        <w:t xml:space="preserve"> </w:t>
      </w:r>
    </w:p>
    <w:p w:rsidR="008715C9" w:rsidRPr="00F547F5" w:rsidRDefault="008715C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Služby</w:t>
      </w:r>
      <w:r w:rsidR="00402D93">
        <w:rPr>
          <w:rFonts w:ascii="Arial" w:hAnsi="Arial" w:cs="Arial"/>
          <w:szCs w:val="22"/>
        </w:rPr>
        <w:t xml:space="preserve"> na ob</w:t>
      </w:r>
      <w:r w:rsidR="009A1130">
        <w:rPr>
          <w:rFonts w:ascii="Arial" w:hAnsi="Arial" w:cs="Arial"/>
          <w:szCs w:val="22"/>
        </w:rPr>
        <w:t>jednávku</w:t>
      </w:r>
      <w:r w:rsidRPr="00F547F5">
        <w:rPr>
          <w:rFonts w:ascii="Arial" w:hAnsi="Arial" w:cs="Arial"/>
          <w:szCs w:val="22"/>
        </w:rPr>
        <w:t xml:space="preserve"> mohou být poskytovány buď:</w:t>
      </w:r>
    </w:p>
    <w:p w:rsidR="008715C9" w:rsidRPr="00F547F5" w:rsidRDefault="008715C9" w:rsidP="008715C9">
      <w:pPr>
        <w:pStyle w:val="RLTextlnkuslovan"/>
        <w:numPr>
          <w:ilvl w:val="2"/>
          <w:numId w:val="1"/>
        </w:numPr>
        <w:rPr>
          <w:rFonts w:ascii="Arial" w:hAnsi="Arial" w:cs="Arial"/>
          <w:szCs w:val="22"/>
        </w:rPr>
      </w:pPr>
      <w:bookmarkStart w:id="7" w:name="_Ref427016349"/>
      <w:r w:rsidRPr="00F547F5">
        <w:rPr>
          <w:rFonts w:ascii="Arial" w:hAnsi="Arial" w:cs="Arial"/>
          <w:szCs w:val="22"/>
        </w:rPr>
        <w:t>pod vedením a dle pokynů Objednatele, přičemž v takovém případě odpovídá Poskytovatel za řádné provedení činností požadovaných Objednatelem v příslušné</w:t>
      </w:r>
      <w:r w:rsidR="00177C2C">
        <w:rPr>
          <w:rFonts w:ascii="Arial" w:hAnsi="Arial" w:cs="Arial"/>
          <w:szCs w:val="22"/>
        </w:rPr>
        <w:t>m</w:t>
      </w:r>
      <w:r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w:t>
      </w:r>
      <w:r w:rsidRPr="00F547F5">
        <w:rPr>
          <w:rFonts w:ascii="Arial" w:hAnsi="Arial" w:cs="Arial"/>
          <w:szCs w:val="22"/>
        </w:rPr>
        <w:t xml:space="preserve">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F8388F">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Pr="00F547F5">
        <w:rPr>
          <w:rFonts w:ascii="Arial" w:hAnsi="Arial" w:cs="Arial"/>
          <w:szCs w:val="22"/>
        </w:rPr>
        <w:t>této Smlouvy; nebo</w:t>
      </w:r>
      <w:bookmarkEnd w:id="7"/>
      <w:r w:rsidRPr="00F547F5">
        <w:rPr>
          <w:rFonts w:ascii="Arial" w:hAnsi="Arial" w:cs="Arial"/>
          <w:szCs w:val="22"/>
        </w:rPr>
        <w:t xml:space="preserve"> </w:t>
      </w:r>
    </w:p>
    <w:p w:rsidR="008715C9" w:rsidRPr="00F547F5" w:rsidRDefault="008715C9" w:rsidP="008715C9">
      <w:pPr>
        <w:pStyle w:val="RLTextlnkuslovan"/>
        <w:numPr>
          <w:ilvl w:val="2"/>
          <w:numId w:val="1"/>
        </w:numPr>
        <w:rPr>
          <w:rFonts w:ascii="Arial" w:hAnsi="Arial" w:cs="Arial"/>
          <w:szCs w:val="22"/>
        </w:rPr>
      </w:pPr>
      <w:bookmarkStart w:id="8" w:name="_Ref427016379"/>
      <w:r w:rsidRPr="00F547F5">
        <w:rPr>
          <w:rFonts w:ascii="Arial" w:hAnsi="Arial" w:cs="Arial"/>
          <w:szCs w:val="22"/>
        </w:rPr>
        <w:t xml:space="preserve">pod vedením Poskytovatele, přičemž v takovém případě odpovídá Poskytovatel za dosažení výsledku požadovaného Objednatelem </w:t>
      </w:r>
      <w:r w:rsidR="00177C2C" w:rsidRPr="00F547F5">
        <w:rPr>
          <w:rFonts w:ascii="Arial" w:hAnsi="Arial" w:cs="Arial"/>
          <w:szCs w:val="22"/>
        </w:rPr>
        <w:t>v příslušné</w:t>
      </w:r>
      <w:r w:rsidR="00177C2C">
        <w:rPr>
          <w:rFonts w:ascii="Arial" w:hAnsi="Arial" w:cs="Arial"/>
          <w:szCs w:val="22"/>
        </w:rPr>
        <w:t>m</w:t>
      </w:r>
      <w:r w:rsidR="00177C2C" w:rsidRPr="00F547F5">
        <w:rPr>
          <w:rFonts w:ascii="Arial" w:hAnsi="Arial" w:cs="Arial"/>
          <w:szCs w:val="22"/>
        </w:rPr>
        <w:t xml:space="preserve"> </w:t>
      </w:r>
      <w:r w:rsidR="00177C2C">
        <w:rPr>
          <w:rFonts w:ascii="Arial" w:hAnsi="Arial" w:cs="Arial"/>
          <w:szCs w:val="22"/>
        </w:rPr>
        <w:t>Zadání Služeb na objednávku</w:t>
      </w:r>
      <w:r w:rsidR="00177C2C" w:rsidRPr="00F547F5">
        <w:rPr>
          <w:rFonts w:ascii="Arial" w:hAnsi="Arial" w:cs="Arial"/>
          <w:szCs w:val="22"/>
        </w:rPr>
        <w:t xml:space="preserve"> ve smyslu odst. </w:t>
      </w:r>
      <w:r w:rsidR="00177C2C">
        <w:rPr>
          <w:rFonts w:ascii="Arial" w:hAnsi="Arial" w:cs="Arial"/>
          <w:szCs w:val="22"/>
        </w:rPr>
        <w:fldChar w:fldCharType="begin"/>
      </w:r>
      <w:r w:rsidR="00177C2C">
        <w:rPr>
          <w:rFonts w:ascii="Arial" w:hAnsi="Arial" w:cs="Arial"/>
          <w:szCs w:val="22"/>
        </w:rPr>
        <w:instrText xml:space="preserve"> REF _Ref465343408 \r \h </w:instrText>
      </w:r>
      <w:r w:rsidR="00177C2C">
        <w:rPr>
          <w:rFonts w:ascii="Arial" w:hAnsi="Arial" w:cs="Arial"/>
          <w:szCs w:val="22"/>
        </w:rPr>
      </w:r>
      <w:r w:rsidR="00177C2C">
        <w:rPr>
          <w:rFonts w:ascii="Arial" w:hAnsi="Arial" w:cs="Arial"/>
          <w:szCs w:val="22"/>
        </w:rPr>
        <w:fldChar w:fldCharType="separate"/>
      </w:r>
      <w:r w:rsidR="00F8388F">
        <w:rPr>
          <w:rFonts w:ascii="Arial" w:hAnsi="Arial" w:cs="Arial"/>
          <w:szCs w:val="22"/>
        </w:rPr>
        <w:t>5.1</w:t>
      </w:r>
      <w:r w:rsidR="00177C2C">
        <w:rPr>
          <w:rFonts w:ascii="Arial" w:hAnsi="Arial" w:cs="Arial"/>
          <w:szCs w:val="22"/>
        </w:rPr>
        <w:fldChar w:fldCharType="end"/>
      </w:r>
      <w:r w:rsidR="00177C2C">
        <w:rPr>
          <w:rFonts w:ascii="Arial" w:hAnsi="Arial" w:cs="Arial"/>
          <w:szCs w:val="22"/>
        </w:rPr>
        <w:t xml:space="preserve"> </w:t>
      </w:r>
      <w:r w:rsidR="00177C2C" w:rsidRPr="00F547F5">
        <w:rPr>
          <w:rFonts w:ascii="Arial" w:hAnsi="Arial" w:cs="Arial"/>
          <w:szCs w:val="22"/>
        </w:rPr>
        <w:t>této Smlouvy</w:t>
      </w:r>
      <w:r w:rsidRPr="00F547F5">
        <w:rPr>
          <w:rFonts w:ascii="Arial" w:hAnsi="Arial" w:cs="Arial"/>
          <w:szCs w:val="22"/>
        </w:rPr>
        <w:t>.</w:t>
      </w:r>
      <w:bookmarkEnd w:id="8"/>
      <w:r w:rsidRPr="00F547F5">
        <w:rPr>
          <w:rFonts w:ascii="Arial" w:hAnsi="Arial" w:cs="Arial"/>
          <w:szCs w:val="22"/>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touto Smlouvou zavazuje poskytnout Poskytovateli nezbytnou součinnost při poskytování Služeb v rozsahu, který je </w:t>
      </w:r>
      <w:r w:rsidR="002027FA" w:rsidRPr="00F547F5">
        <w:rPr>
          <w:rFonts w:ascii="Arial" w:hAnsi="Arial" w:cs="Arial"/>
          <w:szCs w:val="22"/>
        </w:rPr>
        <w:t xml:space="preserve">vymezen v </w:t>
      </w:r>
      <w:r w:rsidR="002E6977" w:rsidRPr="0011751B">
        <w:rPr>
          <w:rFonts w:ascii="Arial" w:hAnsi="Arial" w:cs="Arial"/>
          <w:szCs w:val="22"/>
        </w:rPr>
        <w:t>Obecných požadavcích Objednatele, Popisu Služeb a po jejím vypracování též v Detailní specifikaci předmětu plnění</w:t>
      </w:r>
      <w:r w:rsidRPr="00F547F5">
        <w:rPr>
          <w:rFonts w:ascii="Arial" w:hAnsi="Arial" w:cs="Arial"/>
          <w:szCs w:val="22"/>
        </w:rPr>
        <w:t>.</w:t>
      </w:r>
    </w:p>
    <w:p w:rsidR="00CF1F73" w:rsidRPr="00F547F5" w:rsidRDefault="00CF1F73" w:rsidP="00CF1F73">
      <w:pPr>
        <w:pStyle w:val="RLTextlnkuslovan"/>
        <w:tabs>
          <w:tab w:val="clear" w:pos="2297"/>
          <w:tab w:val="num" w:pos="1474"/>
        </w:tabs>
        <w:ind w:left="1474"/>
        <w:rPr>
          <w:rFonts w:ascii="Arial" w:hAnsi="Arial" w:cs="Arial"/>
          <w:szCs w:val="22"/>
        </w:rPr>
      </w:pPr>
      <w:r w:rsidRPr="00F547F5">
        <w:rPr>
          <w:rFonts w:ascii="Arial" w:hAnsi="Arial" w:cs="Arial"/>
          <w:szCs w:val="22"/>
        </w:rPr>
        <w:t>Objednatel se zavazuje zaplatit Poskytovateli dohodnutou cenu za řádně a včas poskytnuté Služby, a to za podmínek touto Smlouvou dále stanovených.</w:t>
      </w:r>
    </w:p>
    <w:p w:rsidR="00F742B1" w:rsidRDefault="00FD66C6" w:rsidP="00CF1F73">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Poskytovatel</w:t>
      </w:r>
      <w:r w:rsidR="00E4359E">
        <w:rPr>
          <w:rFonts w:ascii="Arial" w:hAnsi="Arial" w:cs="Arial"/>
          <w:szCs w:val="22"/>
        </w:rPr>
        <w:t xml:space="preserve"> je povinen</w:t>
      </w:r>
      <w:r w:rsidRPr="00F547F5">
        <w:rPr>
          <w:rFonts w:ascii="Arial" w:hAnsi="Arial" w:cs="Arial"/>
          <w:szCs w:val="22"/>
        </w:rPr>
        <w:t xml:space="preserve"> provádět veškeré činnosti a služby týkající se Služeb řádně a včas a s odbornou péčí</w:t>
      </w:r>
      <w:r w:rsidR="00E4359E">
        <w:rPr>
          <w:rFonts w:ascii="Arial" w:hAnsi="Arial" w:cs="Arial"/>
          <w:szCs w:val="22"/>
        </w:rPr>
        <w:t>.</w:t>
      </w:r>
    </w:p>
    <w:p w:rsidR="004039AD" w:rsidRDefault="00F742B1" w:rsidP="00CF1F73">
      <w:pPr>
        <w:pStyle w:val="RLTextlnkuslovan"/>
        <w:tabs>
          <w:tab w:val="clear" w:pos="2297"/>
          <w:tab w:val="num" w:pos="1474"/>
        </w:tabs>
        <w:ind w:left="1474"/>
        <w:rPr>
          <w:rFonts w:ascii="Arial" w:hAnsi="Arial" w:cs="Arial"/>
          <w:szCs w:val="22"/>
        </w:rPr>
      </w:pPr>
      <w:r w:rsidRPr="00F742B1">
        <w:rPr>
          <w:rFonts w:ascii="Arial" w:hAnsi="Arial" w:cs="Arial"/>
          <w:szCs w:val="22"/>
        </w:rPr>
        <w:t>Služby mus</w:t>
      </w:r>
      <w:r>
        <w:rPr>
          <w:rFonts w:ascii="Arial" w:hAnsi="Arial" w:cs="Arial"/>
          <w:szCs w:val="22"/>
        </w:rPr>
        <w:t>ej</w:t>
      </w:r>
      <w:r w:rsidRPr="00F742B1">
        <w:rPr>
          <w:rFonts w:ascii="Arial" w:hAnsi="Arial" w:cs="Arial"/>
          <w:szCs w:val="22"/>
        </w:rPr>
        <w:t>í být poskytovány při plném respektování</w:t>
      </w:r>
      <w:r w:rsidR="004039AD">
        <w:rPr>
          <w:rFonts w:ascii="Arial" w:hAnsi="Arial" w:cs="Arial"/>
          <w:szCs w:val="22"/>
        </w:rPr>
        <w:t>:</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Strategie informačních a komunikačních technologií 2016+, jejíž základní dokument tvoří přílohu č. 8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4039AD" w:rsidP="004039AD">
      <w:pPr>
        <w:pStyle w:val="RLTextlnkuslovan"/>
        <w:numPr>
          <w:ilvl w:val="2"/>
          <w:numId w:val="1"/>
        </w:numPr>
        <w:rPr>
          <w:rFonts w:ascii="Arial" w:hAnsi="Arial" w:cs="Arial"/>
          <w:szCs w:val="22"/>
        </w:rPr>
      </w:pPr>
      <w:r w:rsidRPr="00EF6AC1">
        <w:rPr>
          <w:rFonts w:ascii="Arial" w:hAnsi="Arial" w:cs="Arial"/>
          <w:szCs w:val="22"/>
        </w:rPr>
        <w:t xml:space="preserve">Strategických cílů ČSSZ pro období 2014-2020, které tvoří přílohu č. 9 </w:t>
      </w:r>
      <w:r w:rsidR="003C65D3" w:rsidRPr="00EF6AC1">
        <w:rPr>
          <w:rFonts w:ascii="Arial" w:hAnsi="Arial" w:cs="Arial"/>
          <w:szCs w:val="22"/>
        </w:rPr>
        <w:t xml:space="preserve">Zadávací </w:t>
      </w:r>
      <w:r w:rsidRPr="00EF6AC1">
        <w:rPr>
          <w:rFonts w:ascii="Arial" w:hAnsi="Arial" w:cs="Arial"/>
          <w:szCs w:val="22"/>
        </w:rPr>
        <w:t>dokumentace;</w:t>
      </w:r>
    </w:p>
    <w:p w:rsidR="004039AD" w:rsidRPr="00EF6AC1" w:rsidRDefault="00D13493" w:rsidP="004039AD">
      <w:pPr>
        <w:pStyle w:val="RLTextlnkuslovan"/>
        <w:numPr>
          <w:ilvl w:val="2"/>
          <w:numId w:val="1"/>
        </w:numPr>
        <w:rPr>
          <w:rFonts w:ascii="Arial" w:hAnsi="Arial" w:cs="Arial"/>
          <w:szCs w:val="22"/>
        </w:rPr>
      </w:pPr>
      <w:r w:rsidRPr="00EF6AC1">
        <w:rPr>
          <w:rFonts w:ascii="Arial" w:hAnsi="Arial" w:cs="Arial"/>
          <w:szCs w:val="22"/>
        </w:rPr>
        <w:t>Popis</w:t>
      </w:r>
      <w:r w:rsidR="00EB2578">
        <w:rPr>
          <w:rFonts w:ascii="Arial" w:hAnsi="Arial" w:cs="Arial"/>
          <w:szCs w:val="22"/>
        </w:rPr>
        <w:t>u</w:t>
      </w:r>
      <w:r w:rsidRPr="00EF6AC1">
        <w:rPr>
          <w:rFonts w:ascii="Arial" w:hAnsi="Arial" w:cs="Arial"/>
          <w:szCs w:val="22"/>
        </w:rPr>
        <w:t xml:space="preserve"> prostředí</w:t>
      </w:r>
      <w:r w:rsidR="004039AD" w:rsidRPr="00EF6AC1">
        <w:rPr>
          <w:rFonts w:ascii="Arial" w:hAnsi="Arial" w:cs="Arial"/>
          <w:szCs w:val="22"/>
        </w:rPr>
        <w:t xml:space="preserve"> České správy sociálního zabezpečení, </w:t>
      </w:r>
      <w:r w:rsidR="00EB2578" w:rsidRPr="00EF6AC1">
        <w:rPr>
          <w:rFonts w:ascii="Arial" w:hAnsi="Arial" w:cs="Arial"/>
          <w:szCs w:val="22"/>
        </w:rPr>
        <w:t>kter</w:t>
      </w:r>
      <w:r w:rsidR="00EB2578">
        <w:rPr>
          <w:rFonts w:ascii="Arial" w:hAnsi="Arial" w:cs="Arial"/>
          <w:szCs w:val="22"/>
        </w:rPr>
        <w:t>ý</w:t>
      </w:r>
      <w:r w:rsidR="00EB2578" w:rsidRPr="00EF6AC1">
        <w:rPr>
          <w:rFonts w:ascii="Arial" w:hAnsi="Arial" w:cs="Arial"/>
          <w:szCs w:val="22"/>
        </w:rPr>
        <w:t xml:space="preserve"> </w:t>
      </w:r>
      <w:r w:rsidR="004039AD" w:rsidRPr="00EF6AC1">
        <w:rPr>
          <w:rFonts w:ascii="Arial" w:hAnsi="Arial" w:cs="Arial"/>
          <w:szCs w:val="22"/>
        </w:rPr>
        <w:t xml:space="preserve">tvoří přílohu č. 10 </w:t>
      </w:r>
      <w:r w:rsidR="003C65D3" w:rsidRPr="00EF6AC1">
        <w:rPr>
          <w:rFonts w:ascii="Arial" w:hAnsi="Arial" w:cs="Arial"/>
          <w:szCs w:val="22"/>
        </w:rPr>
        <w:t xml:space="preserve">Zadávací </w:t>
      </w:r>
      <w:r w:rsidR="004039AD" w:rsidRPr="00EF6AC1">
        <w:rPr>
          <w:rFonts w:ascii="Arial" w:hAnsi="Arial" w:cs="Arial"/>
          <w:szCs w:val="22"/>
        </w:rPr>
        <w:t xml:space="preserve">dokumentace; </w:t>
      </w:r>
    </w:p>
    <w:p w:rsidR="007C7E26" w:rsidRDefault="007C7E26" w:rsidP="007C7E26">
      <w:pPr>
        <w:pStyle w:val="RLTextlnkuslovan"/>
        <w:numPr>
          <w:ilvl w:val="2"/>
          <w:numId w:val="1"/>
        </w:numPr>
        <w:rPr>
          <w:rFonts w:ascii="Arial" w:hAnsi="Arial" w:cs="Arial"/>
          <w:szCs w:val="22"/>
        </w:rPr>
      </w:pPr>
      <w:r w:rsidRPr="003C65D3">
        <w:rPr>
          <w:rFonts w:ascii="Arial" w:hAnsi="Arial" w:cs="Arial"/>
          <w:szCs w:val="22"/>
        </w:rPr>
        <w:t>Popisu prostředí MPSV, který tvoří přílohu č. 1</w:t>
      </w:r>
      <w:r>
        <w:rPr>
          <w:rFonts w:ascii="Arial" w:hAnsi="Arial" w:cs="Arial"/>
          <w:szCs w:val="22"/>
        </w:rPr>
        <w:t>1</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7C7E26" w:rsidRPr="007C7E26" w:rsidRDefault="007C7E26" w:rsidP="007C7E26">
      <w:pPr>
        <w:pStyle w:val="RLTextlnkuslovan"/>
        <w:numPr>
          <w:ilvl w:val="2"/>
          <w:numId w:val="1"/>
        </w:numPr>
        <w:rPr>
          <w:rFonts w:ascii="Arial" w:hAnsi="Arial" w:cs="Arial"/>
          <w:szCs w:val="22"/>
        </w:rPr>
      </w:pPr>
      <w:r w:rsidRPr="003C65D3">
        <w:rPr>
          <w:rFonts w:ascii="Arial" w:hAnsi="Arial" w:cs="Arial"/>
          <w:szCs w:val="22"/>
        </w:rPr>
        <w:t xml:space="preserve">Popisu prostředí </w:t>
      </w:r>
      <w:r>
        <w:rPr>
          <w:rFonts w:ascii="Arial" w:hAnsi="Arial" w:cs="Arial"/>
          <w:szCs w:val="22"/>
        </w:rPr>
        <w:t>SÚIP</w:t>
      </w:r>
      <w:r w:rsidRPr="003C65D3">
        <w:rPr>
          <w:rFonts w:ascii="Arial" w:hAnsi="Arial" w:cs="Arial"/>
          <w:szCs w:val="22"/>
        </w:rPr>
        <w:t>, který tvoří přílohu č. 1</w:t>
      </w:r>
      <w:r>
        <w:rPr>
          <w:rFonts w:ascii="Arial" w:hAnsi="Arial" w:cs="Arial"/>
          <w:szCs w:val="22"/>
        </w:rPr>
        <w:t>2</w:t>
      </w:r>
      <w:r w:rsidRPr="003C65D3">
        <w:rPr>
          <w:rFonts w:ascii="Arial" w:hAnsi="Arial" w:cs="Arial"/>
          <w:szCs w:val="22"/>
        </w:rPr>
        <w:t xml:space="preserve"> </w:t>
      </w:r>
      <w:r>
        <w:rPr>
          <w:rFonts w:ascii="Arial" w:hAnsi="Arial" w:cs="Arial"/>
          <w:szCs w:val="22"/>
        </w:rPr>
        <w:t>Z</w:t>
      </w:r>
      <w:r w:rsidRPr="003C65D3">
        <w:rPr>
          <w:rFonts w:ascii="Arial" w:hAnsi="Arial" w:cs="Arial"/>
          <w:szCs w:val="22"/>
        </w:rPr>
        <w:t>adávací dokumenta</w:t>
      </w:r>
      <w:r>
        <w:rPr>
          <w:rFonts w:ascii="Arial" w:hAnsi="Arial" w:cs="Arial"/>
          <w:szCs w:val="22"/>
        </w:rPr>
        <w:softHyphen/>
      </w:r>
      <w:r w:rsidRPr="003C65D3">
        <w:rPr>
          <w:rFonts w:ascii="Arial" w:hAnsi="Arial" w:cs="Arial"/>
          <w:szCs w:val="22"/>
        </w:rPr>
        <w:t>ce</w:t>
      </w:r>
      <w:r>
        <w:rPr>
          <w:rFonts w:ascii="Arial" w:hAnsi="Arial" w:cs="Arial"/>
          <w:szCs w:val="22"/>
        </w:rPr>
        <w:t>.</w:t>
      </w:r>
    </w:p>
    <w:p w:rsidR="00A611E6" w:rsidRPr="00F547F5" w:rsidRDefault="00A611E6" w:rsidP="00A611E6">
      <w:pPr>
        <w:pStyle w:val="RLTextlnkuslovan"/>
        <w:tabs>
          <w:tab w:val="clear" w:pos="2297"/>
          <w:tab w:val="num" w:pos="1474"/>
        </w:tabs>
        <w:ind w:left="1474"/>
        <w:rPr>
          <w:rFonts w:ascii="Arial" w:hAnsi="Arial" w:cs="Arial"/>
          <w:szCs w:val="22"/>
        </w:rPr>
      </w:pPr>
      <w:bookmarkStart w:id="9" w:name="_Ref372629544"/>
      <w:r w:rsidRPr="00F547F5">
        <w:rPr>
          <w:rFonts w:ascii="Arial" w:hAnsi="Arial" w:cs="Arial"/>
          <w:szCs w:val="22"/>
          <w:lang w:eastAsia="en-US"/>
        </w:rPr>
        <w:t xml:space="preserve">Poskytovatel se zavazuje poskytovat Služby sám, nebo s využitím </w:t>
      </w:r>
      <w:r w:rsidR="00737AC8">
        <w:rPr>
          <w:rFonts w:ascii="Arial" w:hAnsi="Arial" w:cs="Arial"/>
          <w:szCs w:val="22"/>
          <w:lang w:eastAsia="en-US"/>
        </w:rPr>
        <w:t>poddoda</w:t>
      </w:r>
      <w:r w:rsidRPr="00F547F5">
        <w:rPr>
          <w:rFonts w:ascii="Arial" w:hAnsi="Arial" w:cs="Arial"/>
          <w:szCs w:val="22"/>
          <w:lang w:eastAsia="en-US"/>
        </w:rPr>
        <w:t xml:space="preserve">vatelů uvedených v </w:t>
      </w:r>
      <w:hyperlink w:anchor="ListAnnex04" w:history="1">
        <w:r w:rsidRPr="00F547F5">
          <w:rPr>
            <w:rStyle w:val="Hypertextovodkaz"/>
            <w:rFonts w:ascii="Arial" w:hAnsi="Arial" w:cs="Arial"/>
            <w:szCs w:val="22"/>
          </w:rPr>
          <w:t xml:space="preserve">Příloze </w:t>
        </w:r>
        <w:bookmarkStart w:id="10" w:name="_Hlt313894357"/>
        <w:r w:rsidRPr="00F547F5">
          <w:rPr>
            <w:rStyle w:val="Hypertextovodkaz"/>
            <w:rFonts w:ascii="Arial" w:hAnsi="Arial" w:cs="Arial"/>
            <w:szCs w:val="22"/>
          </w:rPr>
          <w:t>č</w:t>
        </w:r>
        <w:bookmarkEnd w:id="10"/>
        <w:r w:rsidRPr="00F547F5">
          <w:rPr>
            <w:rStyle w:val="Hypertextovodkaz"/>
            <w:rFonts w:ascii="Arial" w:hAnsi="Arial" w:cs="Arial"/>
            <w:szCs w:val="22"/>
          </w:rPr>
          <w:t xml:space="preserve">. </w:t>
        </w:r>
        <w:r w:rsidR="00152363" w:rsidRPr="00F547F5">
          <w:rPr>
            <w:rStyle w:val="Hypertextovodkaz"/>
            <w:rFonts w:ascii="Arial" w:hAnsi="Arial" w:cs="Arial"/>
            <w:szCs w:val="22"/>
          </w:rPr>
          <w:t>4</w:t>
        </w:r>
      </w:hyperlink>
      <w:r w:rsidRPr="00F547F5">
        <w:rPr>
          <w:rFonts w:ascii="Arial" w:hAnsi="Arial" w:cs="Arial"/>
          <w:szCs w:val="22"/>
          <w:lang w:eastAsia="en-US"/>
        </w:rPr>
        <w:t xml:space="preserve"> této Smlouvy. Jakákoliv dodatečná změna osoby </w:t>
      </w:r>
      <w:r w:rsidR="00737AC8">
        <w:rPr>
          <w:rFonts w:ascii="Arial" w:hAnsi="Arial" w:cs="Arial"/>
          <w:szCs w:val="22"/>
          <w:lang w:eastAsia="en-US"/>
        </w:rPr>
        <w:t>poddoda</w:t>
      </w:r>
      <w:r w:rsidRPr="00F547F5">
        <w:rPr>
          <w:rFonts w:ascii="Arial" w:hAnsi="Arial" w:cs="Arial"/>
          <w:szCs w:val="22"/>
          <w:lang w:eastAsia="en-US"/>
        </w:rPr>
        <w:t xml:space="preserve">vatele nebo rozsahu plnění svěřeného </w:t>
      </w:r>
      <w:r w:rsidR="00737AC8">
        <w:rPr>
          <w:rFonts w:ascii="Arial" w:hAnsi="Arial" w:cs="Arial"/>
          <w:szCs w:val="22"/>
          <w:lang w:eastAsia="en-US"/>
        </w:rPr>
        <w:t>poddoda</w:t>
      </w:r>
      <w:r w:rsidRPr="00F547F5">
        <w:rPr>
          <w:rFonts w:ascii="Arial" w:hAnsi="Arial" w:cs="Arial"/>
          <w:szCs w:val="22"/>
          <w:lang w:eastAsia="en-US"/>
        </w:rPr>
        <w:t xml:space="preserve">vateli musí být předem písemně schválena Objednatelem, ledaže by plnění původně svěřené </w:t>
      </w:r>
      <w:r w:rsidR="00737AC8">
        <w:rPr>
          <w:rFonts w:ascii="Arial" w:hAnsi="Arial" w:cs="Arial"/>
          <w:szCs w:val="22"/>
          <w:lang w:eastAsia="en-US"/>
        </w:rPr>
        <w:t>poddoda</w:t>
      </w:r>
      <w:r w:rsidRPr="00F547F5">
        <w:rPr>
          <w:rFonts w:ascii="Arial" w:hAnsi="Arial" w:cs="Arial"/>
          <w:szCs w:val="22"/>
          <w:lang w:eastAsia="en-US"/>
        </w:rPr>
        <w:t>vateli realizoval Poskytovatel sám. Smluvní strany výslovně uvádějí, že při poskytování Služeb prostřednictvím jakékoliv třetí osoby dle tohoto odstavce má Poskytovatel odpovědnost, jako by Služby poskytoval sám</w:t>
      </w:r>
      <w:r w:rsidRPr="00F547F5">
        <w:rPr>
          <w:rFonts w:ascii="Arial" w:hAnsi="Arial" w:cs="Arial"/>
          <w:i/>
          <w:szCs w:val="22"/>
          <w:lang w:eastAsia="en-US"/>
        </w:rPr>
        <w:t>.</w:t>
      </w:r>
      <w:bookmarkEnd w:id="9"/>
    </w:p>
    <w:p w:rsidR="00E94879" w:rsidRPr="0090530B" w:rsidRDefault="00E94879" w:rsidP="00E94879">
      <w:pPr>
        <w:pStyle w:val="RLlneksmlouvy"/>
        <w:rPr>
          <w:rFonts w:ascii="Arial" w:hAnsi="Arial" w:cs="Arial"/>
          <w:szCs w:val="22"/>
        </w:rPr>
      </w:pPr>
      <w:bookmarkStart w:id="11" w:name="_Ref420590657"/>
      <w:r w:rsidRPr="0090530B">
        <w:rPr>
          <w:rFonts w:ascii="Arial" w:hAnsi="Arial" w:cs="Arial"/>
          <w:szCs w:val="22"/>
        </w:rPr>
        <w:t xml:space="preserve">ZPŮSOB POSKYTOVÁNÍ </w:t>
      </w:r>
      <w:r w:rsidR="00E4359E" w:rsidRPr="0090530B">
        <w:rPr>
          <w:rFonts w:ascii="Arial" w:hAnsi="Arial" w:cs="Arial"/>
          <w:szCs w:val="22"/>
        </w:rPr>
        <w:t xml:space="preserve">PRAVIDELNÝCH </w:t>
      </w:r>
      <w:r w:rsidRPr="0090530B">
        <w:rPr>
          <w:rFonts w:ascii="Arial" w:hAnsi="Arial" w:cs="Arial"/>
          <w:szCs w:val="22"/>
        </w:rPr>
        <w:t>SLUŽEB</w:t>
      </w:r>
      <w:bookmarkEnd w:id="11"/>
    </w:p>
    <w:p w:rsidR="006706B7" w:rsidRPr="0090530B" w:rsidRDefault="006706B7" w:rsidP="006706B7">
      <w:pPr>
        <w:pStyle w:val="RLTextlnkuslovan"/>
        <w:numPr>
          <w:ilvl w:val="0"/>
          <w:numId w:val="0"/>
        </w:numPr>
        <w:ind w:left="708"/>
        <w:rPr>
          <w:rFonts w:ascii="Arial" w:hAnsi="Arial" w:cs="Arial"/>
          <w:b/>
          <w:i/>
          <w:szCs w:val="22"/>
        </w:rPr>
      </w:pPr>
      <w:bookmarkStart w:id="12" w:name="_Ref372528176"/>
      <w:bookmarkStart w:id="13" w:name="_Ref369492898"/>
      <w:r w:rsidRPr="0090530B">
        <w:rPr>
          <w:rFonts w:ascii="Arial" w:hAnsi="Arial" w:cs="Arial"/>
          <w:b/>
          <w:i/>
          <w:szCs w:val="22"/>
        </w:rPr>
        <w:t xml:space="preserve">Zahájení poskytování </w:t>
      </w:r>
      <w:r w:rsidR="00C679A0" w:rsidRPr="0090530B">
        <w:rPr>
          <w:rFonts w:ascii="Arial" w:hAnsi="Arial" w:cs="Arial"/>
          <w:b/>
          <w:i/>
          <w:szCs w:val="22"/>
        </w:rPr>
        <w:t xml:space="preserve">Pravidelných </w:t>
      </w:r>
      <w:r w:rsidRPr="0090530B">
        <w:rPr>
          <w:rFonts w:ascii="Arial" w:hAnsi="Arial" w:cs="Arial"/>
          <w:b/>
          <w:i/>
          <w:szCs w:val="22"/>
        </w:rPr>
        <w:t>Služeb</w:t>
      </w:r>
    </w:p>
    <w:p w:rsidR="00E94879" w:rsidRPr="0090530B" w:rsidRDefault="00CE5BA1" w:rsidP="00D06EEA">
      <w:pPr>
        <w:pStyle w:val="RLTextlnkuslovan"/>
        <w:tabs>
          <w:tab w:val="clear" w:pos="2297"/>
          <w:tab w:val="num" w:pos="1474"/>
        </w:tabs>
        <w:ind w:left="1474"/>
        <w:rPr>
          <w:rFonts w:ascii="Arial" w:hAnsi="Arial" w:cs="Arial"/>
          <w:szCs w:val="22"/>
        </w:rPr>
      </w:pPr>
      <w:r w:rsidRPr="0090530B">
        <w:rPr>
          <w:rFonts w:ascii="Arial" w:hAnsi="Arial" w:cs="Arial"/>
          <w:szCs w:val="22"/>
        </w:rPr>
        <w:t xml:space="preserve">Poskytování </w:t>
      </w:r>
      <w:r w:rsidR="00B3101C" w:rsidRPr="0090530B">
        <w:rPr>
          <w:rFonts w:ascii="Arial" w:hAnsi="Arial" w:cs="Arial"/>
          <w:szCs w:val="22"/>
        </w:rPr>
        <w:t xml:space="preserve">Pravidelných </w:t>
      </w:r>
      <w:r w:rsidR="001C32F3" w:rsidRPr="0090530B">
        <w:rPr>
          <w:rFonts w:ascii="Arial" w:hAnsi="Arial" w:cs="Arial"/>
          <w:szCs w:val="22"/>
        </w:rPr>
        <w:t>S</w:t>
      </w:r>
      <w:r w:rsidR="00E94879" w:rsidRPr="0090530B">
        <w:rPr>
          <w:rFonts w:ascii="Arial" w:hAnsi="Arial" w:cs="Arial"/>
          <w:szCs w:val="22"/>
        </w:rPr>
        <w:t>luž</w:t>
      </w:r>
      <w:r w:rsidRPr="0090530B">
        <w:rPr>
          <w:rFonts w:ascii="Arial" w:hAnsi="Arial" w:cs="Arial"/>
          <w:szCs w:val="22"/>
        </w:rPr>
        <w:t>e</w:t>
      </w:r>
      <w:r w:rsidR="00E94879" w:rsidRPr="0090530B">
        <w:rPr>
          <w:rFonts w:ascii="Arial" w:hAnsi="Arial" w:cs="Arial"/>
          <w:szCs w:val="22"/>
        </w:rPr>
        <w:t>b bud</w:t>
      </w:r>
      <w:r w:rsidRPr="0090530B">
        <w:rPr>
          <w:rFonts w:ascii="Arial" w:hAnsi="Arial" w:cs="Arial"/>
          <w:szCs w:val="22"/>
        </w:rPr>
        <w:t>e</w:t>
      </w:r>
      <w:r w:rsidR="00E94879" w:rsidRPr="0090530B">
        <w:rPr>
          <w:rFonts w:ascii="Arial" w:hAnsi="Arial" w:cs="Arial"/>
          <w:szCs w:val="22"/>
        </w:rPr>
        <w:t xml:space="preserve"> zahájen</w:t>
      </w:r>
      <w:r w:rsidRPr="0090530B">
        <w:rPr>
          <w:rFonts w:ascii="Arial" w:hAnsi="Arial" w:cs="Arial"/>
          <w:szCs w:val="22"/>
        </w:rPr>
        <w:t xml:space="preserve">o </w:t>
      </w:r>
      <w:r w:rsidR="00E94879" w:rsidRPr="0090530B">
        <w:rPr>
          <w:rFonts w:ascii="Arial" w:hAnsi="Arial" w:cs="Arial"/>
          <w:szCs w:val="22"/>
        </w:rPr>
        <w:t xml:space="preserve">ve spolupráci Poskytovatele s Objednatelem a též ve spolupráci s dosavadním poskytovatelem služeb obdobných </w:t>
      </w:r>
      <w:r w:rsidR="00B3101C" w:rsidRPr="0090530B">
        <w:rPr>
          <w:rFonts w:ascii="Arial" w:hAnsi="Arial" w:cs="Arial"/>
          <w:szCs w:val="22"/>
        </w:rPr>
        <w:t xml:space="preserve">Pravidelným </w:t>
      </w:r>
      <w:r w:rsidR="00E94879" w:rsidRPr="0090530B">
        <w:rPr>
          <w:rFonts w:ascii="Arial" w:hAnsi="Arial" w:cs="Arial"/>
          <w:szCs w:val="22"/>
        </w:rPr>
        <w:t>Službám (dále jen „</w:t>
      </w:r>
      <w:r w:rsidR="00E94879" w:rsidRPr="0090530B">
        <w:rPr>
          <w:rFonts w:ascii="Arial" w:hAnsi="Arial" w:cs="Arial"/>
          <w:b/>
          <w:szCs w:val="22"/>
        </w:rPr>
        <w:t>Dosavadní poskytovatel</w:t>
      </w:r>
      <w:r w:rsidR="00E94879" w:rsidRPr="0090530B">
        <w:rPr>
          <w:rFonts w:ascii="Arial" w:hAnsi="Arial" w:cs="Arial"/>
          <w:szCs w:val="22"/>
        </w:rPr>
        <w:t xml:space="preserve">“). Smyslem spolupráce </w:t>
      </w:r>
      <w:r w:rsidR="002027FA" w:rsidRPr="0090530B">
        <w:rPr>
          <w:rFonts w:ascii="Arial" w:hAnsi="Arial" w:cs="Arial"/>
          <w:szCs w:val="22"/>
        </w:rPr>
        <w:t>dle tohoto odstavce Smlo</w:t>
      </w:r>
      <w:r w:rsidR="0021215F" w:rsidRPr="0090530B">
        <w:rPr>
          <w:rFonts w:ascii="Arial" w:hAnsi="Arial" w:cs="Arial"/>
          <w:szCs w:val="22"/>
        </w:rPr>
        <w:t>u</w:t>
      </w:r>
      <w:r w:rsidR="002027FA" w:rsidRPr="0090530B">
        <w:rPr>
          <w:rFonts w:ascii="Arial" w:hAnsi="Arial" w:cs="Arial"/>
          <w:szCs w:val="22"/>
        </w:rPr>
        <w:t xml:space="preserve">vy </w:t>
      </w:r>
      <w:r w:rsidR="00E94879" w:rsidRPr="0090530B">
        <w:rPr>
          <w:rFonts w:ascii="Arial" w:hAnsi="Arial" w:cs="Arial"/>
          <w:szCs w:val="22"/>
        </w:rPr>
        <w:t xml:space="preserve">je předání znalostí Poskytovateli a seznámení Poskytovatele s podmínkami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391122" w:rsidRPr="0090530B">
        <w:rPr>
          <w:rFonts w:ascii="Arial" w:hAnsi="Arial" w:cs="Arial"/>
          <w:szCs w:val="22"/>
        </w:rPr>
        <w:t>e</w:t>
      </w:r>
      <w:r w:rsidR="00E94879" w:rsidRPr="0090530B">
        <w:rPr>
          <w:rFonts w:ascii="Arial" w:hAnsi="Arial" w:cs="Arial"/>
          <w:szCs w:val="22"/>
        </w:rPr>
        <w:t xml:space="preserve">b v takovém rozsahu, aby byl </w:t>
      </w:r>
      <w:r w:rsidR="002027FA" w:rsidRPr="0090530B">
        <w:rPr>
          <w:rFonts w:ascii="Arial" w:hAnsi="Arial" w:cs="Arial"/>
          <w:szCs w:val="22"/>
        </w:rPr>
        <w:t xml:space="preserve">Poskytovatel </w:t>
      </w:r>
      <w:r w:rsidR="00E94879" w:rsidRPr="0090530B">
        <w:rPr>
          <w:rFonts w:ascii="Arial" w:hAnsi="Arial" w:cs="Arial"/>
          <w:szCs w:val="22"/>
        </w:rPr>
        <w:t xml:space="preserve">schopen poskytování </w:t>
      </w:r>
      <w:r w:rsidR="00B3101C" w:rsidRPr="0090530B">
        <w:rPr>
          <w:rFonts w:ascii="Arial" w:hAnsi="Arial" w:cs="Arial"/>
          <w:szCs w:val="22"/>
        </w:rPr>
        <w:t xml:space="preserve">Pravidelných </w:t>
      </w:r>
      <w:r w:rsidR="00E94879" w:rsidRPr="0090530B">
        <w:rPr>
          <w:rFonts w:ascii="Arial" w:hAnsi="Arial" w:cs="Arial"/>
          <w:szCs w:val="22"/>
        </w:rPr>
        <w:t>Služ</w:t>
      </w:r>
      <w:r w:rsidR="002027FA" w:rsidRPr="0090530B">
        <w:rPr>
          <w:rFonts w:ascii="Arial" w:hAnsi="Arial" w:cs="Arial"/>
          <w:szCs w:val="22"/>
        </w:rPr>
        <w:t>e</w:t>
      </w:r>
      <w:r w:rsidR="00E94879" w:rsidRPr="0090530B">
        <w:rPr>
          <w:rFonts w:ascii="Arial" w:hAnsi="Arial" w:cs="Arial"/>
          <w:szCs w:val="22"/>
        </w:rPr>
        <w:t xml:space="preserve">b řádně zahájit a nést plnou odpovědnost za toto plnění. </w:t>
      </w:r>
      <w:r w:rsidR="00343F79" w:rsidRPr="0090530B">
        <w:rPr>
          <w:rFonts w:ascii="Arial" w:hAnsi="Arial" w:cs="Arial"/>
          <w:szCs w:val="22"/>
        </w:rPr>
        <w:t xml:space="preserve">Poskytovatel je povinen řídit se při zahájení poskytování </w:t>
      </w:r>
      <w:r w:rsidR="00B3101C" w:rsidRPr="0090530B">
        <w:rPr>
          <w:rFonts w:ascii="Arial" w:hAnsi="Arial" w:cs="Arial"/>
          <w:szCs w:val="22"/>
        </w:rPr>
        <w:t xml:space="preserve">Pravidelných </w:t>
      </w:r>
      <w:r w:rsidR="00391122" w:rsidRPr="0090530B">
        <w:rPr>
          <w:rFonts w:ascii="Arial" w:hAnsi="Arial" w:cs="Arial"/>
          <w:szCs w:val="22"/>
        </w:rPr>
        <w:t>S</w:t>
      </w:r>
      <w:r w:rsidR="00343F79" w:rsidRPr="0090530B">
        <w:rPr>
          <w:rFonts w:ascii="Arial" w:hAnsi="Arial" w:cs="Arial"/>
          <w:szCs w:val="22"/>
        </w:rPr>
        <w:t>lužeb pokyny Objednatele a/nebo Dosavadního poskytovatele</w:t>
      </w:r>
      <w:r w:rsidR="002027FA" w:rsidRPr="0090530B">
        <w:rPr>
          <w:rFonts w:ascii="Arial" w:hAnsi="Arial" w:cs="Arial"/>
          <w:szCs w:val="22"/>
        </w:rPr>
        <w:t>, stanoví-li tak Objednatel.</w:t>
      </w:r>
      <w:bookmarkEnd w:id="12"/>
      <w:r w:rsidR="00DC0442" w:rsidRPr="0090530B">
        <w:rPr>
          <w:rFonts w:ascii="Arial" w:hAnsi="Arial" w:cs="Arial"/>
          <w:szCs w:val="22"/>
        </w:rPr>
        <w:t xml:space="preserve"> </w:t>
      </w:r>
      <w:r w:rsidR="00D06EEA" w:rsidRPr="0090530B">
        <w:rPr>
          <w:rFonts w:ascii="Arial" w:hAnsi="Arial" w:cs="Arial"/>
          <w:szCs w:val="22"/>
        </w:rPr>
        <w:t xml:space="preserve">Objednatel je oprávněn požadovat, aby k zahájení poskytování </w:t>
      </w:r>
      <w:r w:rsidR="00B3101C" w:rsidRPr="0090530B">
        <w:rPr>
          <w:rFonts w:ascii="Arial" w:hAnsi="Arial" w:cs="Arial"/>
          <w:szCs w:val="22"/>
        </w:rPr>
        <w:t xml:space="preserve">Pravidelných </w:t>
      </w:r>
      <w:r w:rsidR="00D06EEA" w:rsidRPr="0090530B">
        <w:rPr>
          <w:rFonts w:ascii="Arial" w:hAnsi="Arial" w:cs="Arial"/>
          <w:szCs w:val="22"/>
        </w:rPr>
        <w:t xml:space="preserve">Služeb došlo bez spolupráce s Dosavadním poskytovatelem, a to zejména v případech, kdy Dosavadní poskytovatel </w:t>
      </w:r>
      <w:r w:rsidR="00B3101C" w:rsidRPr="0090530B">
        <w:rPr>
          <w:rFonts w:ascii="Arial" w:hAnsi="Arial" w:cs="Arial"/>
          <w:szCs w:val="22"/>
        </w:rPr>
        <w:t>takových s</w:t>
      </w:r>
      <w:r w:rsidR="00D06EEA" w:rsidRPr="0090530B">
        <w:rPr>
          <w:rFonts w:ascii="Arial" w:hAnsi="Arial" w:cs="Arial"/>
          <w:szCs w:val="22"/>
        </w:rPr>
        <w:t>luž</w:t>
      </w:r>
      <w:r w:rsidR="00B3101C" w:rsidRPr="0090530B">
        <w:rPr>
          <w:rFonts w:ascii="Arial" w:hAnsi="Arial" w:cs="Arial"/>
          <w:szCs w:val="22"/>
        </w:rPr>
        <w:t>e</w:t>
      </w:r>
      <w:r w:rsidR="00D06EEA" w:rsidRPr="0090530B">
        <w:rPr>
          <w:rFonts w:ascii="Arial" w:hAnsi="Arial" w:cs="Arial"/>
          <w:szCs w:val="22"/>
        </w:rPr>
        <w:t>b není již ve smluvním vztahu k Objednateli, neplní své povinnosti řádně nebo nastaly jiné skutečnosti odůvodňující tento způsob zahájení poskytován</w:t>
      </w:r>
      <w:r w:rsidR="001A73D4" w:rsidRPr="0090530B">
        <w:rPr>
          <w:rFonts w:ascii="Arial" w:hAnsi="Arial" w:cs="Arial"/>
          <w:szCs w:val="22"/>
        </w:rPr>
        <w:t>í</w:t>
      </w:r>
      <w:r w:rsidR="00D06EEA" w:rsidRPr="0090530B">
        <w:rPr>
          <w:rFonts w:ascii="Arial" w:hAnsi="Arial" w:cs="Arial"/>
          <w:szCs w:val="22"/>
        </w:rPr>
        <w:t xml:space="preserve"> </w:t>
      </w:r>
      <w:r w:rsidR="00B3101C" w:rsidRPr="0090530B">
        <w:rPr>
          <w:rFonts w:ascii="Arial" w:hAnsi="Arial" w:cs="Arial"/>
          <w:szCs w:val="22"/>
        </w:rPr>
        <w:t xml:space="preserve">Pravidelných </w:t>
      </w:r>
      <w:r w:rsidR="00D06EEA" w:rsidRPr="0090530B">
        <w:rPr>
          <w:rFonts w:ascii="Arial" w:hAnsi="Arial" w:cs="Arial"/>
          <w:szCs w:val="22"/>
        </w:rPr>
        <w:t>Služeb</w:t>
      </w:r>
      <w:r w:rsidR="005326C3" w:rsidRPr="0090530B">
        <w:rPr>
          <w:rFonts w:ascii="Arial" w:hAnsi="Arial" w:cs="Arial"/>
          <w:szCs w:val="22"/>
        </w:rPr>
        <w:t>, přiče</w:t>
      </w:r>
      <w:r w:rsidR="00AA03F1" w:rsidRPr="0090530B">
        <w:rPr>
          <w:rFonts w:ascii="Arial" w:hAnsi="Arial" w:cs="Arial"/>
          <w:szCs w:val="22"/>
        </w:rPr>
        <w:t>m</w:t>
      </w:r>
      <w:r w:rsidR="005326C3" w:rsidRPr="0090530B">
        <w:rPr>
          <w:rFonts w:ascii="Arial" w:hAnsi="Arial" w:cs="Arial"/>
          <w:szCs w:val="22"/>
        </w:rPr>
        <w:t>ž Poskyto</w:t>
      </w:r>
      <w:r w:rsidR="005849AF" w:rsidRPr="0090530B">
        <w:rPr>
          <w:rFonts w:ascii="Arial" w:hAnsi="Arial" w:cs="Arial"/>
          <w:szCs w:val="22"/>
        </w:rPr>
        <w:t>v</w:t>
      </w:r>
      <w:r w:rsidR="005326C3" w:rsidRPr="0090530B">
        <w:rPr>
          <w:rFonts w:ascii="Arial" w:hAnsi="Arial" w:cs="Arial"/>
          <w:szCs w:val="22"/>
        </w:rPr>
        <w:t>atel není oprávněn tento požadavek odmítnout.</w:t>
      </w:r>
    </w:p>
    <w:p w:rsidR="00343F79" w:rsidRPr="0090530B" w:rsidRDefault="00343F79" w:rsidP="00343F79">
      <w:pPr>
        <w:pStyle w:val="RLTextlnkuslovan"/>
        <w:tabs>
          <w:tab w:val="clear" w:pos="2297"/>
          <w:tab w:val="num" w:pos="1474"/>
        </w:tabs>
        <w:ind w:left="1474"/>
        <w:rPr>
          <w:rFonts w:ascii="Arial" w:hAnsi="Arial" w:cs="Arial"/>
          <w:szCs w:val="22"/>
        </w:rPr>
      </w:pPr>
      <w:bookmarkStart w:id="14" w:name="_Ref372106230"/>
      <w:r w:rsidRPr="0090530B">
        <w:rPr>
          <w:rFonts w:ascii="Arial" w:hAnsi="Arial" w:cs="Arial"/>
          <w:szCs w:val="22"/>
        </w:rPr>
        <w:t xml:space="preserve">Poskytovatel se zavazuje poskytnout Objednateli a Dosavadnímu poskytovateli veškerou potřebnou součinnost, dokumentaci a informace a účastnit se jednání s Objednatelem a Dosavadním poskytovatelem za účelem řádného zahájení poskytování </w:t>
      </w:r>
      <w:r w:rsidR="00B3101C" w:rsidRPr="0090530B">
        <w:rPr>
          <w:rFonts w:ascii="Arial" w:hAnsi="Arial" w:cs="Arial"/>
          <w:szCs w:val="22"/>
        </w:rPr>
        <w:t>Pravidelných</w:t>
      </w:r>
      <w:r w:rsidR="00E7395E" w:rsidRPr="0090530B">
        <w:rPr>
          <w:rFonts w:ascii="Arial" w:hAnsi="Arial" w:cs="Arial"/>
          <w:szCs w:val="22"/>
        </w:rPr>
        <w:t xml:space="preserve"> </w:t>
      </w:r>
      <w:r w:rsidR="001C32F3" w:rsidRPr="0090530B">
        <w:rPr>
          <w:rFonts w:ascii="Arial" w:hAnsi="Arial" w:cs="Arial"/>
          <w:szCs w:val="22"/>
        </w:rPr>
        <w:t>S</w:t>
      </w:r>
      <w:r w:rsidRPr="0090530B">
        <w:rPr>
          <w:rFonts w:ascii="Arial" w:hAnsi="Arial" w:cs="Arial"/>
          <w:szCs w:val="22"/>
        </w:rPr>
        <w:t xml:space="preserve">lužeb. Cena za tuto součinnost je součástí ceny za </w:t>
      </w:r>
      <w:r w:rsidR="00B3101C" w:rsidRPr="0090530B">
        <w:rPr>
          <w:rFonts w:ascii="Arial" w:hAnsi="Arial" w:cs="Arial"/>
          <w:szCs w:val="22"/>
        </w:rPr>
        <w:t xml:space="preserve">Pravidelné </w:t>
      </w:r>
      <w:r w:rsidR="001C32F3" w:rsidRPr="0090530B">
        <w:rPr>
          <w:rFonts w:ascii="Arial" w:hAnsi="Arial" w:cs="Arial"/>
          <w:szCs w:val="22"/>
        </w:rPr>
        <w:t>S</w:t>
      </w:r>
      <w:r w:rsidRPr="0090530B">
        <w:rPr>
          <w:rFonts w:ascii="Arial" w:hAnsi="Arial" w:cs="Arial"/>
          <w:szCs w:val="22"/>
        </w:rPr>
        <w:t xml:space="preserve">lužby </w:t>
      </w:r>
      <w:r w:rsidR="001C11CF" w:rsidRPr="0090530B">
        <w:rPr>
          <w:rFonts w:ascii="Arial" w:hAnsi="Arial" w:cs="Arial"/>
          <w:szCs w:val="22"/>
        </w:rPr>
        <w:t>dle této Smlouvy</w:t>
      </w:r>
      <w:r w:rsidRPr="0090530B">
        <w:rPr>
          <w:rFonts w:ascii="Arial" w:hAnsi="Arial" w:cs="Arial"/>
          <w:szCs w:val="22"/>
        </w:rPr>
        <w:t>.</w:t>
      </w:r>
      <w:bookmarkEnd w:id="14"/>
      <w:r w:rsidRPr="0090530B">
        <w:rPr>
          <w:rFonts w:ascii="Arial" w:hAnsi="Arial" w:cs="Arial"/>
          <w:szCs w:val="22"/>
        </w:rPr>
        <w:t xml:space="preserve"> </w:t>
      </w:r>
    </w:p>
    <w:p w:rsidR="00B3101C" w:rsidRPr="00400C24" w:rsidRDefault="00D84D52" w:rsidP="00B3101C">
      <w:pPr>
        <w:pStyle w:val="RLTextlnkuslovan"/>
        <w:numPr>
          <w:ilvl w:val="0"/>
          <w:numId w:val="0"/>
        </w:numPr>
        <w:ind w:left="708"/>
        <w:rPr>
          <w:rFonts w:ascii="Arial" w:hAnsi="Arial" w:cs="Arial"/>
          <w:b/>
          <w:i/>
          <w:szCs w:val="22"/>
        </w:rPr>
      </w:pPr>
      <w:r w:rsidRPr="00400C24">
        <w:rPr>
          <w:rFonts w:ascii="Arial" w:hAnsi="Arial" w:cs="Arial"/>
          <w:b/>
          <w:i/>
          <w:szCs w:val="22"/>
        </w:rPr>
        <w:lastRenderedPageBreak/>
        <w:t xml:space="preserve">Vypracování </w:t>
      </w:r>
      <w:r w:rsidR="00667E94">
        <w:rPr>
          <w:rFonts w:ascii="Arial" w:hAnsi="Arial" w:cs="Arial"/>
          <w:b/>
          <w:i/>
          <w:szCs w:val="22"/>
        </w:rPr>
        <w:t>Detailní s</w:t>
      </w:r>
      <w:r w:rsidR="00B9476C">
        <w:rPr>
          <w:rFonts w:ascii="Arial" w:hAnsi="Arial" w:cs="Arial"/>
          <w:b/>
          <w:i/>
          <w:szCs w:val="22"/>
        </w:rPr>
        <w:t>pecifikace předmětu plnění</w:t>
      </w:r>
    </w:p>
    <w:p w:rsidR="00B3101C" w:rsidRDefault="00B3101C" w:rsidP="00343F79">
      <w:pPr>
        <w:pStyle w:val="RLTextlnkuslovan"/>
        <w:tabs>
          <w:tab w:val="clear" w:pos="2297"/>
          <w:tab w:val="num" w:pos="1474"/>
        </w:tabs>
        <w:ind w:left="1474"/>
        <w:rPr>
          <w:rFonts w:ascii="Arial" w:hAnsi="Arial" w:cs="Arial"/>
          <w:szCs w:val="22"/>
        </w:rPr>
      </w:pPr>
      <w:bookmarkStart w:id="15" w:name="_Ref465098271"/>
      <w:r w:rsidRPr="00400C24">
        <w:rPr>
          <w:rFonts w:ascii="Arial" w:hAnsi="Arial" w:cs="Arial"/>
          <w:szCs w:val="22"/>
        </w:rPr>
        <w:t>Poskytovatel se v úvodní fázi poskytování Pravidelných Služeb dle této Smlouvy zavazuje provést detailní analýzu</w:t>
      </w:r>
      <w:r w:rsidR="00D84D52" w:rsidRPr="00400C24">
        <w:rPr>
          <w:rFonts w:ascii="Arial" w:hAnsi="Arial" w:cs="Arial"/>
          <w:szCs w:val="22"/>
        </w:rPr>
        <w:t xml:space="preserve"> podrobně popisující stávající stav využití ICT, přičemž tato analýza bude sloužit jako podklad pro další poskytování Služeb dle této Smlouvy</w:t>
      </w:r>
      <w:r w:rsidR="00B9476C">
        <w:rPr>
          <w:rFonts w:ascii="Arial" w:hAnsi="Arial" w:cs="Arial"/>
          <w:szCs w:val="22"/>
        </w:rPr>
        <w:t xml:space="preserve"> a bude </w:t>
      </w:r>
      <w:r w:rsidR="00B9476C" w:rsidRPr="00400C24">
        <w:rPr>
          <w:rFonts w:ascii="Arial" w:hAnsi="Arial" w:cs="Arial"/>
          <w:szCs w:val="22"/>
        </w:rPr>
        <w:t xml:space="preserve">předána Objednateli do </w:t>
      </w:r>
      <w:r w:rsidR="009F0138">
        <w:rPr>
          <w:rFonts w:ascii="Arial" w:hAnsi="Arial" w:cs="Arial"/>
          <w:szCs w:val="22"/>
        </w:rPr>
        <w:t>3 měsíců</w:t>
      </w:r>
      <w:r w:rsidR="00B9476C" w:rsidRPr="00400C24">
        <w:rPr>
          <w:rFonts w:ascii="Arial" w:hAnsi="Arial" w:cs="Arial"/>
          <w:szCs w:val="22"/>
        </w:rPr>
        <w:t xml:space="preserve"> od</w:t>
      </w:r>
      <w:r w:rsidR="00B9476C">
        <w:rPr>
          <w:rFonts w:ascii="Arial" w:hAnsi="Arial" w:cs="Arial"/>
          <w:szCs w:val="22"/>
        </w:rPr>
        <w:t xml:space="preserve"> nabytí</w:t>
      </w:r>
      <w:r w:rsidR="00B9476C" w:rsidRPr="00400C24">
        <w:rPr>
          <w:rFonts w:ascii="Arial" w:hAnsi="Arial" w:cs="Arial"/>
          <w:szCs w:val="22"/>
        </w:rPr>
        <w:t xml:space="preserve"> účinnosti této Smlouvy</w:t>
      </w:r>
      <w:r w:rsidR="00B9476C">
        <w:rPr>
          <w:rFonts w:ascii="Arial" w:hAnsi="Arial" w:cs="Arial"/>
          <w:szCs w:val="22"/>
        </w:rPr>
        <w:t xml:space="preserve"> a akceptována způsobem dle této Smlouvy</w:t>
      </w:r>
      <w:r w:rsidR="00D84D52" w:rsidRPr="00400C24">
        <w:rPr>
          <w:rFonts w:ascii="Arial" w:hAnsi="Arial" w:cs="Arial"/>
          <w:szCs w:val="22"/>
        </w:rPr>
        <w:t>.</w:t>
      </w:r>
      <w:bookmarkEnd w:id="15"/>
      <w:r w:rsidR="00176074">
        <w:rPr>
          <w:rFonts w:ascii="Arial" w:hAnsi="Arial" w:cs="Arial"/>
          <w:szCs w:val="22"/>
        </w:rPr>
        <w:t xml:space="preserve"> </w:t>
      </w:r>
    </w:p>
    <w:p w:rsidR="0026263E" w:rsidRPr="00400C24" w:rsidRDefault="00176074" w:rsidP="00343F79">
      <w:pPr>
        <w:pStyle w:val="RLTextlnkuslovan"/>
        <w:tabs>
          <w:tab w:val="clear" w:pos="2297"/>
          <w:tab w:val="num" w:pos="1474"/>
        </w:tabs>
        <w:ind w:left="1474"/>
        <w:rPr>
          <w:rFonts w:ascii="Arial" w:hAnsi="Arial" w:cs="Arial"/>
          <w:szCs w:val="22"/>
        </w:rPr>
      </w:pPr>
      <w:bookmarkStart w:id="16" w:name="_Ref465147897"/>
      <w:r>
        <w:rPr>
          <w:rFonts w:ascii="Arial" w:hAnsi="Arial" w:cs="Arial"/>
          <w:szCs w:val="22"/>
        </w:rPr>
        <w:t xml:space="preserve">Na základě analýzy dle odst. </w:t>
      </w:r>
      <w:r>
        <w:rPr>
          <w:rFonts w:ascii="Arial" w:hAnsi="Arial" w:cs="Arial"/>
          <w:szCs w:val="22"/>
        </w:rPr>
        <w:fldChar w:fldCharType="begin"/>
      </w:r>
      <w:r>
        <w:rPr>
          <w:rFonts w:ascii="Arial" w:hAnsi="Arial" w:cs="Arial"/>
          <w:szCs w:val="22"/>
        </w:rPr>
        <w:instrText xml:space="preserve"> REF _Ref465098271 \r \h </w:instrText>
      </w:r>
      <w:r>
        <w:rPr>
          <w:rFonts w:ascii="Arial" w:hAnsi="Arial" w:cs="Arial"/>
          <w:szCs w:val="22"/>
        </w:rPr>
      </w:r>
      <w:r>
        <w:rPr>
          <w:rFonts w:ascii="Arial" w:hAnsi="Arial" w:cs="Arial"/>
          <w:szCs w:val="22"/>
        </w:rPr>
        <w:fldChar w:fldCharType="separate"/>
      </w:r>
      <w:r w:rsidR="00F8388F">
        <w:rPr>
          <w:rFonts w:ascii="Arial" w:hAnsi="Arial" w:cs="Arial"/>
          <w:szCs w:val="22"/>
        </w:rPr>
        <w:t>4.3</w:t>
      </w:r>
      <w:r>
        <w:rPr>
          <w:rFonts w:ascii="Arial" w:hAnsi="Arial" w:cs="Arial"/>
          <w:szCs w:val="22"/>
        </w:rPr>
        <w:fldChar w:fldCharType="end"/>
      </w:r>
      <w:r>
        <w:rPr>
          <w:rFonts w:ascii="Arial" w:hAnsi="Arial" w:cs="Arial"/>
          <w:szCs w:val="22"/>
        </w:rPr>
        <w:t xml:space="preserve"> této Smlouvy vypracuje Poskytovatel </w:t>
      </w:r>
      <w:r w:rsidR="00A12919" w:rsidRPr="00A12919">
        <w:rPr>
          <w:rFonts w:ascii="Arial" w:hAnsi="Arial" w:cs="Arial"/>
          <w:szCs w:val="22"/>
        </w:rPr>
        <w:t>Detailní specifikaci předmětu plnění</w:t>
      </w:r>
      <w:r>
        <w:rPr>
          <w:rFonts w:ascii="Arial" w:hAnsi="Arial" w:cs="Arial"/>
          <w:szCs w:val="22"/>
        </w:rPr>
        <w:t xml:space="preserve">, která bude vycházet z Popisu služeb, který byl součástí nabídky Poskytovatele v rámci Veřejné zakázky a tvoří </w:t>
      </w:r>
      <w:hyperlink w:anchor="ListAnnex01c" w:history="1">
        <w:r w:rsidRPr="008C4319">
          <w:rPr>
            <w:rStyle w:val="Hypertextovodkaz"/>
            <w:rFonts w:ascii="Arial" w:hAnsi="Arial" w:cs="Arial"/>
            <w:szCs w:val="22"/>
          </w:rPr>
          <w:t>Přílohu č. 1</w:t>
        </w:r>
        <w:r w:rsidR="00A12919">
          <w:rPr>
            <w:rStyle w:val="Hypertextovodkaz"/>
            <w:rFonts w:ascii="Arial" w:hAnsi="Arial" w:cs="Arial"/>
            <w:szCs w:val="22"/>
          </w:rPr>
          <w:t>b</w:t>
        </w:r>
      </w:hyperlink>
      <w:r>
        <w:rPr>
          <w:rFonts w:ascii="Arial" w:hAnsi="Arial" w:cs="Arial"/>
          <w:szCs w:val="22"/>
        </w:rPr>
        <w:t xml:space="preserve"> této Smlouvy, a který bude rovněž respektovat veškeré požadavky Objednatele uvedené v Obecných požadavcích Objednatele.</w:t>
      </w:r>
      <w:r w:rsidR="00A12919">
        <w:rPr>
          <w:rFonts w:ascii="Arial" w:hAnsi="Arial" w:cs="Arial"/>
          <w:szCs w:val="22"/>
        </w:rPr>
        <w:t xml:space="preserve"> Akceptovaná Detailní specifikace předmětu plnění bude </w:t>
      </w:r>
      <w:hyperlink w:anchor="Annex01c" w:history="1">
        <w:r w:rsidR="0027258D" w:rsidRPr="0027258D">
          <w:rPr>
            <w:rStyle w:val="Hypertextovodkaz"/>
            <w:rFonts w:ascii="Arial" w:hAnsi="Arial" w:cs="Arial"/>
            <w:szCs w:val="22"/>
          </w:rPr>
          <w:t>P</w:t>
        </w:r>
        <w:r w:rsidR="00A12919" w:rsidRPr="0027258D">
          <w:rPr>
            <w:rStyle w:val="Hypertextovodkaz"/>
            <w:rFonts w:ascii="Arial" w:hAnsi="Arial" w:cs="Arial"/>
            <w:szCs w:val="22"/>
          </w:rPr>
          <w:t>řílohou č. 1c</w:t>
        </w:r>
      </w:hyperlink>
      <w:r w:rsidR="00A12919">
        <w:rPr>
          <w:rFonts w:ascii="Arial" w:hAnsi="Arial" w:cs="Arial"/>
          <w:szCs w:val="22"/>
        </w:rPr>
        <w:t xml:space="preserve"> této Smlouvy a bude závazná </w:t>
      </w:r>
      <w:r w:rsidR="00213CCC">
        <w:rPr>
          <w:rFonts w:ascii="Arial" w:hAnsi="Arial" w:cs="Arial"/>
          <w:szCs w:val="22"/>
        </w:rPr>
        <w:t xml:space="preserve">pro plnění Služeb </w:t>
      </w:r>
      <w:proofErr w:type="spellStart"/>
      <w:r w:rsidR="00213CCC">
        <w:rPr>
          <w:rFonts w:ascii="Arial" w:hAnsi="Arial" w:cs="Arial"/>
          <w:szCs w:val="22"/>
        </w:rPr>
        <w:t>dlé</w:t>
      </w:r>
      <w:proofErr w:type="spellEnd"/>
      <w:r w:rsidR="00213CCC">
        <w:rPr>
          <w:rFonts w:ascii="Arial" w:hAnsi="Arial" w:cs="Arial"/>
          <w:szCs w:val="22"/>
        </w:rPr>
        <w:t xml:space="preserve"> této Smlouvy</w:t>
      </w:r>
      <w:r w:rsidR="00A12919">
        <w:rPr>
          <w:rFonts w:ascii="Arial" w:hAnsi="Arial" w:cs="Arial"/>
          <w:szCs w:val="22"/>
        </w:rPr>
        <w:t>.</w:t>
      </w:r>
      <w:bookmarkEnd w:id="16"/>
    </w:p>
    <w:p w:rsidR="00400C24" w:rsidRPr="00400C24" w:rsidRDefault="00A12919" w:rsidP="00343F79">
      <w:pPr>
        <w:pStyle w:val="RLTextlnkuslovan"/>
        <w:tabs>
          <w:tab w:val="clear" w:pos="2297"/>
          <w:tab w:val="num" w:pos="1474"/>
        </w:tabs>
        <w:ind w:left="1474"/>
        <w:rPr>
          <w:rFonts w:ascii="Arial" w:hAnsi="Arial" w:cs="Arial"/>
          <w:szCs w:val="22"/>
        </w:rPr>
      </w:pPr>
      <w:r>
        <w:rPr>
          <w:rFonts w:ascii="Arial" w:hAnsi="Arial" w:cs="Arial"/>
          <w:szCs w:val="22"/>
        </w:rPr>
        <w:t>Detailní s</w:t>
      </w:r>
      <w:r w:rsidR="00176074">
        <w:rPr>
          <w:rFonts w:ascii="Arial" w:hAnsi="Arial" w:cs="Arial"/>
          <w:szCs w:val="22"/>
        </w:rPr>
        <w:t>pecifikace předmětu plnění</w:t>
      </w:r>
      <w:r w:rsidR="00400C24" w:rsidRPr="00400C24">
        <w:rPr>
          <w:rFonts w:ascii="Arial" w:hAnsi="Arial" w:cs="Arial"/>
          <w:szCs w:val="22"/>
        </w:rPr>
        <w:t xml:space="preserve"> bude vypracována ve formě uceleného dokumentu</w:t>
      </w:r>
      <w:r w:rsidR="00176074">
        <w:rPr>
          <w:rFonts w:ascii="Arial" w:hAnsi="Arial" w:cs="Arial"/>
          <w:szCs w:val="22"/>
        </w:rPr>
        <w:t>,</w:t>
      </w:r>
      <w:r w:rsidR="00400C24" w:rsidRPr="00400C24">
        <w:rPr>
          <w:rFonts w:ascii="Arial" w:hAnsi="Arial" w:cs="Arial"/>
          <w:szCs w:val="22"/>
        </w:rPr>
        <w:t xml:space="preserve"> předána Objednateli do </w:t>
      </w:r>
      <w:r w:rsidR="009F0138">
        <w:rPr>
          <w:rFonts w:ascii="Arial" w:hAnsi="Arial" w:cs="Arial"/>
          <w:szCs w:val="22"/>
        </w:rPr>
        <w:t>4</w:t>
      </w:r>
      <w:r w:rsidR="009F0138" w:rsidRPr="00400C24">
        <w:rPr>
          <w:rFonts w:ascii="Arial" w:hAnsi="Arial" w:cs="Arial"/>
          <w:szCs w:val="22"/>
        </w:rPr>
        <w:t xml:space="preserve"> </w:t>
      </w:r>
      <w:r w:rsidR="00400C24" w:rsidRPr="00400C24">
        <w:rPr>
          <w:rFonts w:ascii="Arial" w:hAnsi="Arial" w:cs="Arial"/>
          <w:szCs w:val="22"/>
        </w:rPr>
        <w:t>měsíců od</w:t>
      </w:r>
      <w:r w:rsidR="00B9476C">
        <w:rPr>
          <w:rFonts w:ascii="Arial" w:hAnsi="Arial" w:cs="Arial"/>
          <w:szCs w:val="22"/>
        </w:rPr>
        <w:t xml:space="preserve"> nabytí</w:t>
      </w:r>
      <w:r w:rsidR="00400C24" w:rsidRPr="00400C24">
        <w:rPr>
          <w:rFonts w:ascii="Arial" w:hAnsi="Arial" w:cs="Arial"/>
          <w:szCs w:val="22"/>
        </w:rPr>
        <w:t xml:space="preserve"> účinnosti této Smlouvy</w:t>
      </w:r>
      <w:r w:rsidR="00176074">
        <w:rPr>
          <w:rFonts w:ascii="Arial" w:hAnsi="Arial" w:cs="Arial"/>
          <w:szCs w:val="22"/>
        </w:rPr>
        <w:t xml:space="preserve"> a akceptována způsobem dle této Smlouvy</w:t>
      </w:r>
      <w:r w:rsidR="00400C24" w:rsidRPr="00400C24">
        <w:rPr>
          <w:rFonts w:ascii="Arial" w:hAnsi="Arial" w:cs="Arial"/>
          <w:szCs w:val="22"/>
        </w:rPr>
        <w:t>.</w:t>
      </w:r>
    </w:p>
    <w:p w:rsidR="006706B7" w:rsidRPr="00F547F5" w:rsidRDefault="00D223E1" w:rsidP="006706B7">
      <w:pPr>
        <w:pStyle w:val="RLTextlnkuslovan"/>
        <w:numPr>
          <w:ilvl w:val="0"/>
          <w:numId w:val="0"/>
        </w:numPr>
        <w:ind w:firstLine="708"/>
        <w:rPr>
          <w:rFonts w:ascii="Arial" w:hAnsi="Arial" w:cs="Arial"/>
          <w:b/>
          <w:i/>
          <w:szCs w:val="22"/>
        </w:rPr>
      </w:pPr>
      <w:bookmarkStart w:id="17" w:name="_Ref278929011"/>
      <w:bookmarkStart w:id="18" w:name="_Ref369488289"/>
      <w:bookmarkStart w:id="19" w:name="_Ref245445456"/>
      <w:bookmarkEnd w:id="13"/>
      <w:bookmarkEnd w:id="17"/>
      <w:r>
        <w:rPr>
          <w:rFonts w:ascii="Arial" w:hAnsi="Arial" w:cs="Arial"/>
          <w:b/>
          <w:i/>
          <w:szCs w:val="22"/>
        </w:rPr>
        <w:t>Realizační tým</w:t>
      </w:r>
    </w:p>
    <w:p w:rsidR="00EA1017" w:rsidRPr="000E6FC0" w:rsidRDefault="00D223E1" w:rsidP="00EA1017">
      <w:pPr>
        <w:pStyle w:val="RLTextlnkuslovan"/>
        <w:tabs>
          <w:tab w:val="clear" w:pos="2297"/>
          <w:tab w:val="num" w:pos="1474"/>
        </w:tabs>
        <w:ind w:left="1474"/>
        <w:rPr>
          <w:rFonts w:ascii="Arial" w:hAnsi="Arial" w:cs="Arial"/>
          <w:szCs w:val="22"/>
        </w:rPr>
      </w:pPr>
      <w:bookmarkStart w:id="20" w:name="_Ref464806624"/>
      <w:bookmarkStart w:id="21" w:name="_Ref373919091"/>
      <w:r>
        <w:rPr>
          <w:rFonts w:ascii="Arial" w:hAnsi="Arial" w:cs="Arial"/>
          <w:szCs w:val="22"/>
        </w:rPr>
        <w:t xml:space="preserve">Pravidelné Služby dle této Smlouvy bude Poskytovatel </w:t>
      </w:r>
      <w:r w:rsidR="00865213">
        <w:rPr>
          <w:rFonts w:ascii="Arial" w:hAnsi="Arial" w:cs="Arial"/>
          <w:szCs w:val="22"/>
        </w:rPr>
        <w:t>plnit prostřednictvím stabilně přiděleného realizačního týmu složeného z osob z</w:t>
      </w:r>
      <w:r w:rsidR="00436325">
        <w:rPr>
          <w:rFonts w:ascii="Arial" w:hAnsi="Arial" w:cs="Arial"/>
          <w:szCs w:val="22"/>
        </w:rPr>
        <w:t>astávající</w:t>
      </w:r>
      <w:r w:rsidR="00B4024D">
        <w:rPr>
          <w:rFonts w:ascii="Arial" w:hAnsi="Arial" w:cs="Arial"/>
          <w:szCs w:val="22"/>
        </w:rPr>
        <w:t>c</w:t>
      </w:r>
      <w:r w:rsidR="00436325">
        <w:rPr>
          <w:rFonts w:ascii="Arial" w:hAnsi="Arial" w:cs="Arial"/>
          <w:szCs w:val="22"/>
        </w:rPr>
        <w:t xml:space="preserve">h následující </w:t>
      </w:r>
      <w:r w:rsidR="00436325" w:rsidRPr="000E6FC0">
        <w:rPr>
          <w:rFonts w:ascii="Arial" w:hAnsi="Arial" w:cs="Arial"/>
          <w:szCs w:val="22"/>
        </w:rPr>
        <w:t xml:space="preserve">role vymezené v </w:t>
      </w:r>
      <w:hyperlink w:anchor="ListAnnex05" w:history="1">
        <w:r w:rsidR="00436325" w:rsidRPr="000E6FC0">
          <w:rPr>
            <w:rStyle w:val="Hypertextovodkaz"/>
            <w:rFonts w:ascii="Arial" w:hAnsi="Arial" w:cs="Arial"/>
            <w:szCs w:val="22"/>
          </w:rPr>
          <w:t>Příloze č. 5</w:t>
        </w:r>
      </w:hyperlink>
      <w:r w:rsidR="00436325" w:rsidRPr="000E6FC0">
        <w:rPr>
          <w:rFonts w:ascii="Arial" w:hAnsi="Arial" w:cs="Arial"/>
          <w:szCs w:val="22"/>
        </w:rPr>
        <w:t xml:space="preserve"> této Smlouvy</w:t>
      </w:r>
      <w:bookmarkEnd w:id="20"/>
      <w:r w:rsidR="00840795">
        <w:rPr>
          <w:rFonts w:ascii="Arial" w:hAnsi="Arial" w:cs="Arial"/>
          <w:szCs w:val="22"/>
        </w:rPr>
        <w:t xml:space="preserve">. Tento tým přitom musí být sestaven v souladu s minimálními kvalitativními a kvantitativními požadavky Objednatele uvedenými v Příloze č. 5 </w:t>
      </w:r>
      <w:r w:rsidR="00E27ED4">
        <w:rPr>
          <w:rFonts w:ascii="Arial" w:hAnsi="Arial" w:cs="Arial"/>
          <w:szCs w:val="22"/>
        </w:rPr>
        <w:t>Z</w:t>
      </w:r>
      <w:r w:rsidR="00840795">
        <w:rPr>
          <w:rFonts w:ascii="Arial" w:hAnsi="Arial" w:cs="Arial"/>
          <w:szCs w:val="22"/>
        </w:rPr>
        <w:t>adávací dokumentace</w:t>
      </w:r>
      <w:r w:rsidR="0058342B">
        <w:rPr>
          <w:rFonts w:ascii="Arial" w:hAnsi="Arial" w:cs="Arial"/>
          <w:szCs w:val="22"/>
        </w:rPr>
        <w:t>, přičemž veškeré takové osoby musí disponovat</w:t>
      </w:r>
      <w:r w:rsidR="0058342B" w:rsidRPr="00FD1C2B">
        <w:rPr>
          <w:rFonts w:ascii="Arial" w:hAnsi="Arial" w:cs="Arial"/>
          <w:szCs w:val="22"/>
        </w:rPr>
        <w:t xml:space="preserve"> požadovanými minimálními znalostmi a odbornou kvalifikací dle požadavků Objednatele uvedených v Zadávací (nebo Kvalifikační) dokumentaci</w:t>
      </w:r>
      <w:r w:rsidR="00840795">
        <w:rPr>
          <w:rFonts w:ascii="Arial" w:hAnsi="Arial" w:cs="Arial"/>
          <w:szCs w:val="22"/>
        </w:rPr>
        <w:t xml:space="preserve">. </w:t>
      </w:r>
    </w:p>
    <w:p w:rsidR="00FD1C2B" w:rsidRDefault="00FD1C2B" w:rsidP="00EA1017">
      <w:pPr>
        <w:pStyle w:val="RLTextlnkuslovan"/>
        <w:tabs>
          <w:tab w:val="clear" w:pos="2297"/>
          <w:tab w:val="num" w:pos="1474"/>
        </w:tabs>
        <w:ind w:left="1474"/>
        <w:rPr>
          <w:rFonts w:ascii="Arial" w:hAnsi="Arial" w:cs="Arial"/>
          <w:szCs w:val="22"/>
        </w:rPr>
      </w:pPr>
      <w:bookmarkStart w:id="22" w:name="_Ref464816196"/>
      <w:bookmarkStart w:id="23" w:name="_Ref427015324"/>
      <w:bookmarkStart w:id="24" w:name="_Ref427062000"/>
      <w:r w:rsidRPr="000E6FC0">
        <w:rPr>
          <w:rFonts w:ascii="Arial" w:hAnsi="Arial" w:cs="Arial"/>
          <w:szCs w:val="22"/>
        </w:rPr>
        <w:t>Poskytovatel se zavazuje alokovat na poskytování Pravidelných Služeb dle této Smlouvy kapacity členů realizačního</w:t>
      </w:r>
      <w:r w:rsidRPr="00FD1C2B">
        <w:rPr>
          <w:rFonts w:ascii="Arial" w:hAnsi="Arial" w:cs="Arial"/>
          <w:szCs w:val="22"/>
        </w:rPr>
        <w:t xml:space="preserve"> týmu Poskytovatele</w:t>
      </w:r>
      <w:r>
        <w:rPr>
          <w:rFonts w:ascii="Arial" w:hAnsi="Arial" w:cs="Arial"/>
          <w:szCs w:val="22"/>
        </w:rPr>
        <w:t xml:space="preserve"> v rozsahu dle odst. </w:t>
      </w:r>
      <w:r>
        <w:rPr>
          <w:rFonts w:ascii="Arial" w:hAnsi="Arial" w:cs="Arial"/>
          <w:szCs w:val="22"/>
        </w:rPr>
        <w:fldChar w:fldCharType="begin"/>
      </w:r>
      <w:r>
        <w:rPr>
          <w:rFonts w:ascii="Arial" w:hAnsi="Arial" w:cs="Arial"/>
          <w:szCs w:val="22"/>
        </w:rPr>
        <w:instrText xml:space="preserve"> REF _Ref464806624 \r \h </w:instrText>
      </w:r>
      <w:r>
        <w:rPr>
          <w:rFonts w:ascii="Arial" w:hAnsi="Arial" w:cs="Arial"/>
          <w:szCs w:val="22"/>
        </w:rPr>
      </w:r>
      <w:r>
        <w:rPr>
          <w:rFonts w:ascii="Arial" w:hAnsi="Arial" w:cs="Arial"/>
          <w:szCs w:val="22"/>
        </w:rPr>
        <w:fldChar w:fldCharType="separate"/>
      </w:r>
      <w:r w:rsidR="00F8388F">
        <w:rPr>
          <w:rFonts w:ascii="Arial" w:hAnsi="Arial" w:cs="Arial"/>
          <w:szCs w:val="22"/>
        </w:rPr>
        <w:t>4.6</w:t>
      </w:r>
      <w:r>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a poskytovat plnění </w:t>
      </w:r>
      <w:r>
        <w:rPr>
          <w:rFonts w:ascii="Arial" w:hAnsi="Arial" w:cs="Arial"/>
          <w:szCs w:val="22"/>
        </w:rPr>
        <w:t xml:space="preserve">Pravidelných Služeb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Alokací kapacity se rozumí dostupnost kteréhokoliv člena realizačního týmu</w:t>
      </w:r>
      <w:r w:rsidR="00840B99">
        <w:rPr>
          <w:rFonts w:ascii="Arial" w:hAnsi="Arial" w:cs="Arial"/>
          <w:szCs w:val="22"/>
        </w:rPr>
        <w:t xml:space="preserve"> dle odst. </w:t>
      </w:r>
      <w:r w:rsidR="00840B99">
        <w:rPr>
          <w:rFonts w:ascii="Arial" w:hAnsi="Arial" w:cs="Arial"/>
          <w:szCs w:val="22"/>
        </w:rPr>
        <w:fldChar w:fldCharType="begin"/>
      </w:r>
      <w:r w:rsidR="00840B99">
        <w:rPr>
          <w:rFonts w:ascii="Arial" w:hAnsi="Arial" w:cs="Arial"/>
          <w:szCs w:val="22"/>
        </w:rPr>
        <w:instrText xml:space="preserve"> REF _Ref464806624 \r \h </w:instrText>
      </w:r>
      <w:r w:rsidR="00840B99">
        <w:rPr>
          <w:rFonts w:ascii="Arial" w:hAnsi="Arial" w:cs="Arial"/>
          <w:szCs w:val="22"/>
        </w:rPr>
      </w:r>
      <w:r w:rsidR="00840B99">
        <w:rPr>
          <w:rFonts w:ascii="Arial" w:hAnsi="Arial" w:cs="Arial"/>
          <w:szCs w:val="22"/>
        </w:rPr>
        <w:fldChar w:fldCharType="separate"/>
      </w:r>
      <w:r w:rsidR="00F8388F">
        <w:rPr>
          <w:rFonts w:ascii="Arial" w:hAnsi="Arial" w:cs="Arial"/>
          <w:szCs w:val="22"/>
        </w:rPr>
        <w:t>4.6</w:t>
      </w:r>
      <w:r w:rsidR="00840B99">
        <w:rPr>
          <w:rFonts w:ascii="Arial" w:hAnsi="Arial" w:cs="Arial"/>
          <w:szCs w:val="22"/>
        </w:rPr>
        <w:fldChar w:fldCharType="end"/>
      </w:r>
      <w:r w:rsidR="00840B99">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22"/>
    </w:p>
    <w:p w:rsidR="001B0B83" w:rsidRDefault="001B0B83" w:rsidP="00EA1017">
      <w:pPr>
        <w:pStyle w:val="RLTextlnkuslovan"/>
        <w:tabs>
          <w:tab w:val="clear" w:pos="2297"/>
          <w:tab w:val="num" w:pos="1474"/>
        </w:tabs>
        <w:ind w:left="1474"/>
        <w:rPr>
          <w:rFonts w:ascii="Arial" w:hAnsi="Arial" w:cs="Arial"/>
          <w:szCs w:val="22"/>
        </w:rPr>
      </w:pPr>
      <w:r>
        <w:rPr>
          <w:rFonts w:ascii="Arial" w:hAnsi="Arial" w:cs="Arial"/>
          <w:szCs w:val="22"/>
        </w:rPr>
        <w:t>Pro vyloučení pochybností platí, že totožná osoba nemůže</w:t>
      </w:r>
      <w:r w:rsidR="00E9488D">
        <w:rPr>
          <w:rFonts w:ascii="Arial" w:hAnsi="Arial" w:cs="Arial"/>
          <w:szCs w:val="22"/>
        </w:rPr>
        <w:t xml:space="preserve"> v rámci realizačního týmu</w:t>
      </w:r>
      <w:r>
        <w:rPr>
          <w:rFonts w:ascii="Arial" w:hAnsi="Arial" w:cs="Arial"/>
          <w:szCs w:val="22"/>
        </w:rPr>
        <w:t xml:space="preserve"> </w:t>
      </w:r>
      <w:r w:rsidR="00E9488D">
        <w:rPr>
          <w:rFonts w:ascii="Arial" w:hAnsi="Arial" w:cs="Arial"/>
          <w:szCs w:val="22"/>
        </w:rPr>
        <w:t xml:space="preserve">dle odst. </w:t>
      </w:r>
      <w:r w:rsidR="00E9488D">
        <w:rPr>
          <w:rFonts w:ascii="Arial" w:hAnsi="Arial" w:cs="Arial"/>
          <w:szCs w:val="22"/>
        </w:rPr>
        <w:fldChar w:fldCharType="begin"/>
      </w:r>
      <w:r w:rsidR="00E9488D">
        <w:rPr>
          <w:rFonts w:ascii="Arial" w:hAnsi="Arial" w:cs="Arial"/>
          <w:szCs w:val="22"/>
        </w:rPr>
        <w:instrText xml:space="preserve"> REF _Ref464806624 \r \h </w:instrText>
      </w:r>
      <w:r w:rsidR="00E9488D">
        <w:rPr>
          <w:rFonts w:ascii="Arial" w:hAnsi="Arial" w:cs="Arial"/>
          <w:szCs w:val="22"/>
        </w:rPr>
      </w:r>
      <w:r w:rsidR="00E9488D">
        <w:rPr>
          <w:rFonts w:ascii="Arial" w:hAnsi="Arial" w:cs="Arial"/>
          <w:szCs w:val="22"/>
        </w:rPr>
        <w:fldChar w:fldCharType="separate"/>
      </w:r>
      <w:r w:rsidR="00F8388F">
        <w:rPr>
          <w:rFonts w:ascii="Arial" w:hAnsi="Arial" w:cs="Arial"/>
          <w:szCs w:val="22"/>
        </w:rPr>
        <w:t>4.6</w:t>
      </w:r>
      <w:r w:rsidR="00E9488D">
        <w:rPr>
          <w:rFonts w:ascii="Arial" w:hAnsi="Arial" w:cs="Arial"/>
          <w:szCs w:val="22"/>
        </w:rPr>
        <w:fldChar w:fldCharType="end"/>
      </w:r>
      <w:r w:rsidR="00E9488D">
        <w:rPr>
          <w:rFonts w:ascii="Arial" w:hAnsi="Arial" w:cs="Arial"/>
          <w:szCs w:val="22"/>
        </w:rPr>
        <w:t xml:space="preserve"> této Smlouvy </w:t>
      </w:r>
      <w:r>
        <w:rPr>
          <w:rFonts w:ascii="Arial" w:hAnsi="Arial" w:cs="Arial"/>
          <w:szCs w:val="22"/>
        </w:rPr>
        <w:t>plnit více než jednu roli.</w:t>
      </w:r>
    </w:p>
    <w:p w:rsidR="00436325" w:rsidRDefault="00436325" w:rsidP="00EA1017">
      <w:pPr>
        <w:pStyle w:val="RLTextlnkuslovan"/>
        <w:tabs>
          <w:tab w:val="clear" w:pos="2297"/>
          <w:tab w:val="num" w:pos="1474"/>
        </w:tabs>
        <w:ind w:left="1474"/>
        <w:rPr>
          <w:rFonts w:ascii="Arial" w:hAnsi="Arial" w:cs="Arial"/>
          <w:szCs w:val="22"/>
        </w:rPr>
      </w:pPr>
      <w:r>
        <w:rPr>
          <w:rFonts w:ascii="Arial" w:hAnsi="Arial" w:cs="Arial"/>
          <w:szCs w:val="22"/>
        </w:rPr>
        <w:t>Poskytování Pravidelných Služeb bude probíhat v režimu on-</w:t>
      </w:r>
      <w:proofErr w:type="spellStart"/>
      <w:r>
        <w:rPr>
          <w:rFonts w:ascii="Arial" w:hAnsi="Arial" w:cs="Arial"/>
          <w:szCs w:val="22"/>
        </w:rPr>
        <w:t>site</w:t>
      </w:r>
      <w:proofErr w:type="spellEnd"/>
      <w:r>
        <w:rPr>
          <w:rFonts w:ascii="Arial" w:hAnsi="Arial" w:cs="Arial"/>
          <w:szCs w:val="22"/>
        </w:rPr>
        <w:t>, tedy v prostorách Objednatele.</w:t>
      </w:r>
      <w:r w:rsidR="00490DE0">
        <w:rPr>
          <w:rFonts w:ascii="Arial" w:hAnsi="Arial" w:cs="Arial"/>
          <w:szCs w:val="22"/>
        </w:rPr>
        <w:t xml:space="preserve"> Objednatel je oprávněn požadovat provedení též dalších činností odpovídajících předmětu plnění vymezenému v odst. </w:t>
      </w:r>
      <w:r w:rsidR="00490DE0">
        <w:rPr>
          <w:rFonts w:ascii="Arial" w:hAnsi="Arial" w:cs="Arial"/>
          <w:szCs w:val="22"/>
        </w:rPr>
        <w:fldChar w:fldCharType="begin"/>
      </w:r>
      <w:r w:rsidR="00490DE0">
        <w:rPr>
          <w:rFonts w:ascii="Arial" w:hAnsi="Arial" w:cs="Arial"/>
          <w:szCs w:val="22"/>
        </w:rPr>
        <w:instrText xml:space="preserve"> REF _Ref465668058 \r \h </w:instrText>
      </w:r>
      <w:r w:rsidR="00490DE0">
        <w:rPr>
          <w:rFonts w:ascii="Arial" w:hAnsi="Arial" w:cs="Arial"/>
          <w:szCs w:val="22"/>
        </w:rPr>
      </w:r>
      <w:r w:rsidR="00490DE0">
        <w:rPr>
          <w:rFonts w:ascii="Arial" w:hAnsi="Arial" w:cs="Arial"/>
          <w:szCs w:val="22"/>
        </w:rPr>
        <w:fldChar w:fldCharType="separate"/>
      </w:r>
      <w:r w:rsidR="00F8388F">
        <w:rPr>
          <w:rFonts w:ascii="Arial" w:hAnsi="Arial" w:cs="Arial"/>
          <w:szCs w:val="22"/>
        </w:rPr>
        <w:t>3.1</w:t>
      </w:r>
      <w:r w:rsidR="00490DE0">
        <w:rPr>
          <w:rFonts w:ascii="Arial" w:hAnsi="Arial" w:cs="Arial"/>
          <w:szCs w:val="22"/>
        </w:rPr>
        <w:fldChar w:fldCharType="end"/>
      </w:r>
      <w:r w:rsidR="00490DE0">
        <w:rPr>
          <w:rFonts w:ascii="Arial" w:hAnsi="Arial" w:cs="Arial"/>
          <w:szCs w:val="22"/>
        </w:rPr>
        <w:t xml:space="preserve"> této </w:t>
      </w:r>
      <w:r w:rsidR="00490DE0">
        <w:rPr>
          <w:rFonts w:ascii="Arial" w:hAnsi="Arial" w:cs="Arial"/>
          <w:szCs w:val="22"/>
        </w:rPr>
        <w:lastRenderedPageBreak/>
        <w:t>Smlouvy</w:t>
      </w:r>
      <w:r w:rsidR="007F259B">
        <w:rPr>
          <w:rFonts w:ascii="Arial" w:hAnsi="Arial" w:cs="Arial"/>
          <w:szCs w:val="22"/>
        </w:rPr>
        <w:t xml:space="preserve">, a to v rámci časové kapacity členů </w:t>
      </w:r>
      <w:r w:rsidR="007F259B" w:rsidRPr="00FD1C2B">
        <w:rPr>
          <w:rFonts w:ascii="Arial" w:hAnsi="Arial" w:cs="Arial"/>
          <w:szCs w:val="22"/>
        </w:rPr>
        <w:t>realizačního týmu Poskytovatele</w:t>
      </w:r>
      <w:r w:rsidR="007F259B">
        <w:rPr>
          <w:rFonts w:ascii="Arial" w:hAnsi="Arial" w:cs="Arial"/>
          <w:szCs w:val="22"/>
        </w:rPr>
        <w:t xml:space="preserve"> dle odst. </w:t>
      </w:r>
      <w:r w:rsidR="007F259B">
        <w:rPr>
          <w:rFonts w:ascii="Arial" w:hAnsi="Arial" w:cs="Arial"/>
          <w:szCs w:val="22"/>
        </w:rPr>
        <w:fldChar w:fldCharType="begin"/>
      </w:r>
      <w:r w:rsidR="007F259B">
        <w:rPr>
          <w:rFonts w:ascii="Arial" w:hAnsi="Arial" w:cs="Arial"/>
          <w:szCs w:val="22"/>
        </w:rPr>
        <w:instrText xml:space="preserve"> REF _Ref464806624 \r \h </w:instrText>
      </w:r>
      <w:r w:rsidR="007F259B">
        <w:rPr>
          <w:rFonts w:ascii="Arial" w:hAnsi="Arial" w:cs="Arial"/>
          <w:szCs w:val="22"/>
        </w:rPr>
      </w:r>
      <w:r w:rsidR="007F259B">
        <w:rPr>
          <w:rFonts w:ascii="Arial" w:hAnsi="Arial" w:cs="Arial"/>
          <w:szCs w:val="22"/>
        </w:rPr>
        <w:fldChar w:fldCharType="separate"/>
      </w:r>
      <w:r w:rsidR="00F8388F">
        <w:rPr>
          <w:rFonts w:ascii="Arial" w:hAnsi="Arial" w:cs="Arial"/>
          <w:szCs w:val="22"/>
        </w:rPr>
        <w:t>4.6</w:t>
      </w:r>
      <w:r w:rsidR="007F259B">
        <w:rPr>
          <w:rFonts w:ascii="Arial" w:hAnsi="Arial" w:cs="Arial"/>
          <w:szCs w:val="22"/>
        </w:rPr>
        <w:fldChar w:fldCharType="end"/>
      </w:r>
      <w:r w:rsidR="007F259B">
        <w:rPr>
          <w:rFonts w:ascii="Arial" w:hAnsi="Arial" w:cs="Arial"/>
          <w:szCs w:val="22"/>
        </w:rPr>
        <w:t xml:space="preserve"> této Smlouvy</w:t>
      </w:r>
      <w:r w:rsidR="00A520CB">
        <w:rPr>
          <w:rFonts w:ascii="Arial" w:hAnsi="Arial" w:cs="Arial"/>
          <w:szCs w:val="22"/>
        </w:rPr>
        <w:t xml:space="preserve"> uvedené </w:t>
      </w:r>
      <w:r w:rsidR="00A520CB" w:rsidRPr="000E6FC0">
        <w:rPr>
          <w:rFonts w:ascii="Arial" w:hAnsi="Arial" w:cs="Arial"/>
          <w:szCs w:val="22"/>
        </w:rPr>
        <w:t xml:space="preserve">v </w:t>
      </w:r>
      <w:hyperlink w:anchor="ListAnnex05" w:history="1">
        <w:r w:rsidR="00A520CB" w:rsidRPr="000E6FC0">
          <w:rPr>
            <w:rStyle w:val="Hypertextovodkaz"/>
            <w:rFonts w:ascii="Arial" w:hAnsi="Arial" w:cs="Arial"/>
            <w:szCs w:val="22"/>
          </w:rPr>
          <w:t>Příloze č. 5</w:t>
        </w:r>
      </w:hyperlink>
      <w:r w:rsidR="00A520CB" w:rsidRPr="000E6FC0">
        <w:rPr>
          <w:rFonts w:ascii="Arial" w:hAnsi="Arial" w:cs="Arial"/>
          <w:szCs w:val="22"/>
        </w:rPr>
        <w:t xml:space="preserve"> této Smlouvy</w:t>
      </w:r>
      <w:r w:rsidR="00490DE0">
        <w:rPr>
          <w:rFonts w:ascii="Arial" w:hAnsi="Arial" w:cs="Arial"/>
          <w:szCs w:val="22"/>
        </w:rPr>
        <w:t>.</w:t>
      </w:r>
    </w:p>
    <w:p w:rsidR="009C2C2D" w:rsidRPr="00F547F5" w:rsidRDefault="009C2C2D" w:rsidP="009C2C2D">
      <w:pPr>
        <w:pStyle w:val="RLTextlnkuslovan"/>
        <w:numPr>
          <w:ilvl w:val="0"/>
          <w:numId w:val="0"/>
        </w:numPr>
        <w:ind w:left="737"/>
        <w:rPr>
          <w:rFonts w:ascii="Arial" w:hAnsi="Arial" w:cs="Arial"/>
          <w:b/>
          <w:i/>
          <w:szCs w:val="22"/>
        </w:rPr>
      </w:pPr>
      <w:r w:rsidRPr="00F547F5">
        <w:rPr>
          <w:rFonts w:ascii="Arial" w:hAnsi="Arial" w:cs="Arial"/>
          <w:b/>
          <w:i/>
          <w:szCs w:val="22"/>
        </w:rPr>
        <w:t>Exitová součinnost</w:t>
      </w:r>
    </w:p>
    <w:p w:rsidR="009C2C2D" w:rsidRPr="00F547F5" w:rsidRDefault="009C2C2D" w:rsidP="009C2C2D">
      <w:pPr>
        <w:pStyle w:val="RLTextlnkuslovan"/>
        <w:tabs>
          <w:tab w:val="clear" w:pos="2297"/>
          <w:tab w:val="num" w:pos="1474"/>
        </w:tabs>
        <w:ind w:left="1474"/>
        <w:rPr>
          <w:rFonts w:ascii="Arial" w:hAnsi="Arial" w:cs="Arial"/>
          <w:szCs w:val="22"/>
        </w:rPr>
      </w:pPr>
      <w:bookmarkStart w:id="25" w:name="_Ref464808199"/>
      <w:r w:rsidRPr="00F547F5">
        <w:rPr>
          <w:rFonts w:ascii="Arial" w:hAnsi="Arial" w:cs="Arial"/>
          <w:szCs w:val="22"/>
        </w:rPr>
        <w:t>Poskytovatel se zavazuje dle pokynů Objednatele poskytnout</w:t>
      </w:r>
      <w:r>
        <w:rPr>
          <w:rFonts w:ascii="Arial" w:hAnsi="Arial" w:cs="Arial"/>
          <w:szCs w:val="22"/>
        </w:rPr>
        <w:t xml:space="preserve"> v rámci Pravidelných Služeb</w:t>
      </w:r>
      <w:r w:rsidRPr="00F547F5">
        <w:rPr>
          <w:rFonts w:ascii="Arial" w:hAnsi="Arial" w:cs="Arial"/>
          <w:szCs w:val="22"/>
        </w:rPr>
        <w:t xml:space="preserve"> veškerou potřebnou součinnost, dokumentaci a informace a účastnit se jednání s Objednatelem a třetími osobami za účelem plynulého a řádného převedení Služeb či jejich příslušné části na nového poskytovatele, ke kterému dojde po skončení účinnosti této Smlouvy. Za tímto účelem se Poskytovatel zavazuje v dostatečném předstihu vypracovat na základě pokynu Objednatele dokumentaci vymezující veškeré podmínky pro převedení Služeb či jejich příslušné části na nového poskytovatele (dále jen „</w:t>
      </w:r>
      <w:r w:rsidRPr="00F547F5">
        <w:rPr>
          <w:rFonts w:ascii="Arial" w:hAnsi="Arial" w:cs="Arial"/>
          <w:b/>
          <w:szCs w:val="22"/>
        </w:rPr>
        <w:t>Exit plán</w:t>
      </w:r>
      <w:r w:rsidRPr="00F547F5">
        <w:rPr>
          <w:rFonts w:ascii="Arial" w:hAnsi="Arial" w:cs="Arial"/>
          <w:szCs w:val="22"/>
        </w:rPr>
        <w:t xml:space="preserve">“), a poskytnout plnění nezbytná k realizaci tohoto Exit plánu </w:t>
      </w:r>
      <w:r w:rsidRPr="00F547F5">
        <w:rPr>
          <w:rFonts w:ascii="Arial" w:hAnsi="Arial" w:cs="Arial"/>
          <w:szCs w:val="22"/>
          <w:lang w:eastAsia="en-US"/>
        </w:rPr>
        <w:t xml:space="preserve">za přiměřeného použití vhodných ustanovení této Smlouvy. </w:t>
      </w:r>
      <w:r w:rsidRPr="00F547F5">
        <w:rPr>
          <w:rFonts w:ascii="Arial" w:hAnsi="Arial" w:cs="Arial"/>
          <w:szCs w:val="22"/>
        </w:rPr>
        <w:t xml:space="preserve">Smluvní strany se dohodly, že v případě sporu o jakékoli otázce, která se týká Exit plánu, bude jejich dohodou určen soudní znalec pro posouzení sporné otázky a smluvní strany se budou takovým posouzením soudního znalce řídit. Poskytovatel se zavazuje součinnost dle tohoto odstavce a Exit plánu poskytovat s odbornou péčí, zodpovědně a do doby úplného převzetí Služeb novým poskytovatelem. Závazek vypracovat Exit plán dle tohoto ustanovení platí i po uplynutí doby trvání této Smlouvy, a to </w:t>
      </w:r>
      <w:r w:rsidRPr="0090530B">
        <w:rPr>
          <w:rFonts w:ascii="Arial" w:hAnsi="Arial" w:cs="Arial"/>
          <w:szCs w:val="22"/>
        </w:rPr>
        <w:t xml:space="preserve">do uplynutí 6 měsíců po jejím ukončení. Objednatel je oprávněn požádat o vypracování Exit plánu nejdříve 4 měsíce před řádným ukončením účinnosti této Smlouvy, nebo kdykoli spolu s výpovědí Objednatele dle této Smlouvy, s odstoupením Objednatele od této Smlouvy, v průběhu výpovědní doby nebo po ukončení účinnosti této Smlouvy. Poskytovatel se zavazuje vypracovat Exit plán do 1 měsíce od doručení takového požadavku Objednatele, nestanoví-li Objednatel jinak. Poskytovatel se zavazuje poskytnout plnění nezbytná k realizaci Exit plánu i po uplynutí doby trvání této Smlouvy, a to do uplynutí 12 měsíců po jejím ukončení, nestanoví-li Objednatel nebo samotný Exit plán jinak. Vypracováním Exit plánu se rozumí jeho schválení Objednatelem v souladu s čl. </w:t>
      </w:r>
      <w:r w:rsidR="008C4319" w:rsidRPr="0090530B">
        <w:rPr>
          <w:rFonts w:ascii="Arial" w:hAnsi="Arial" w:cs="Arial"/>
          <w:szCs w:val="22"/>
        </w:rPr>
        <w:fldChar w:fldCharType="begin"/>
      </w:r>
      <w:r w:rsidR="008C4319" w:rsidRPr="0090530B">
        <w:rPr>
          <w:rFonts w:ascii="Arial" w:hAnsi="Arial" w:cs="Arial"/>
          <w:szCs w:val="22"/>
        </w:rPr>
        <w:instrText xml:space="preserve"> REF _Ref427043306 \r \h  \* MERGEFORMAT </w:instrText>
      </w:r>
      <w:r w:rsidR="008C4319" w:rsidRPr="0090530B">
        <w:rPr>
          <w:rFonts w:ascii="Arial" w:hAnsi="Arial" w:cs="Arial"/>
          <w:szCs w:val="22"/>
        </w:rPr>
      </w:r>
      <w:r w:rsidR="008C4319" w:rsidRPr="0090530B">
        <w:rPr>
          <w:rFonts w:ascii="Arial" w:hAnsi="Arial" w:cs="Arial"/>
          <w:szCs w:val="22"/>
        </w:rPr>
        <w:fldChar w:fldCharType="separate"/>
      </w:r>
      <w:r w:rsidR="00F8388F">
        <w:rPr>
          <w:rFonts w:ascii="Arial" w:hAnsi="Arial" w:cs="Arial"/>
          <w:szCs w:val="22"/>
        </w:rPr>
        <w:t>11</w:t>
      </w:r>
      <w:r w:rsidR="008C4319" w:rsidRPr="0090530B">
        <w:rPr>
          <w:rFonts w:ascii="Arial" w:hAnsi="Arial" w:cs="Arial"/>
          <w:szCs w:val="22"/>
        </w:rPr>
        <w:fldChar w:fldCharType="end"/>
      </w:r>
      <w:r w:rsidR="008C4319" w:rsidRPr="0090530B">
        <w:rPr>
          <w:rFonts w:ascii="Arial" w:hAnsi="Arial" w:cs="Arial"/>
          <w:szCs w:val="22"/>
        </w:rPr>
        <w:t xml:space="preserve"> </w:t>
      </w:r>
      <w:r w:rsidRPr="0090530B">
        <w:rPr>
          <w:rFonts w:ascii="Arial" w:hAnsi="Arial" w:cs="Arial"/>
          <w:szCs w:val="22"/>
        </w:rPr>
        <w:t>této Smlouvy. Smluvní strany se dohodly, že cena za vypracování Exit plánu a poskytnutí plnění nezbytného k realizaci tohoto Exit plánu je součástí ceny za poskytování Služeb dle této Smlouvy a že rozsah této součinnosti nepřesáhne za uvedené období 30 člověkodní práce</w:t>
      </w:r>
      <w:r w:rsidRPr="00F547F5">
        <w:rPr>
          <w:rFonts w:ascii="Arial" w:hAnsi="Arial" w:cs="Arial"/>
          <w:szCs w:val="22"/>
        </w:rPr>
        <w:t xml:space="preserve"> specialistů v rámci Služeb.</w:t>
      </w:r>
      <w:bookmarkEnd w:id="25"/>
    </w:p>
    <w:p w:rsidR="009C2C2D" w:rsidRPr="0090530B" w:rsidRDefault="009C2C2D" w:rsidP="009C2C2D">
      <w:pPr>
        <w:pStyle w:val="RLTextlnkuslovan"/>
        <w:tabs>
          <w:tab w:val="clear" w:pos="2297"/>
          <w:tab w:val="num" w:pos="1474"/>
        </w:tabs>
        <w:ind w:left="1474"/>
        <w:rPr>
          <w:rFonts w:ascii="Arial" w:hAnsi="Arial" w:cs="Arial"/>
          <w:szCs w:val="22"/>
        </w:rPr>
      </w:pPr>
      <w:bookmarkStart w:id="26" w:name="_Ref464812717"/>
      <w:r w:rsidRPr="00F547F5">
        <w:rPr>
          <w:rFonts w:ascii="Arial" w:hAnsi="Arial" w:cs="Arial"/>
          <w:szCs w:val="22"/>
          <w:lang w:eastAsia="en-US"/>
        </w:rPr>
        <w:t>V případě, že dojde k uzavření nové smlouvy týkající se Služeb nebo jakékoli jejich části s novým poskytovatelem odlišným od Poskytovatele, zavazuje se Poskytovatel po skončení účinnosti této Smlouvy poskytovat Objednateli nebo jím určeným třetím stranám veškerou součinnost potřebnou pro účely plynulého a řádného poskytování služeb obdobných Službám či jejich příslušné části novým poskytovatelem, pokud bude naplnění tohoto cíle záviset na znalostech Poskytovatele získaných na základě plnění této Smlouvy</w:t>
      </w:r>
      <w:r w:rsidRPr="00F547F5">
        <w:rPr>
          <w:rFonts w:ascii="Arial" w:hAnsi="Arial" w:cs="Arial"/>
          <w:szCs w:val="22"/>
        </w:rPr>
        <w:t xml:space="preserve">, a to i nad rámec svých povinností dle odst. </w:t>
      </w:r>
      <w:r w:rsidR="002B2496">
        <w:rPr>
          <w:rFonts w:ascii="Arial" w:hAnsi="Arial" w:cs="Arial"/>
          <w:szCs w:val="22"/>
        </w:rPr>
        <w:fldChar w:fldCharType="begin"/>
      </w:r>
      <w:r w:rsidR="002B2496">
        <w:rPr>
          <w:rFonts w:ascii="Arial" w:hAnsi="Arial" w:cs="Arial"/>
          <w:szCs w:val="22"/>
        </w:rPr>
        <w:instrText xml:space="preserve"> REF _Ref464808199 \r \h </w:instrText>
      </w:r>
      <w:r w:rsidR="002B2496">
        <w:rPr>
          <w:rFonts w:ascii="Arial" w:hAnsi="Arial" w:cs="Arial"/>
          <w:szCs w:val="22"/>
        </w:rPr>
      </w:r>
      <w:r w:rsidR="002B2496">
        <w:rPr>
          <w:rFonts w:ascii="Arial" w:hAnsi="Arial" w:cs="Arial"/>
          <w:szCs w:val="22"/>
        </w:rPr>
        <w:fldChar w:fldCharType="separate"/>
      </w:r>
      <w:r w:rsidR="00F8388F">
        <w:rPr>
          <w:rFonts w:ascii="Arial" w:hAnsi="Arial" w:cs="Arial"/>
          <w:szCs w:val="22"/>
        </w:rPr>
        <w:t>4.10</w:t>
      </w:r>
      <w:r w:rsidR="002B2496">
        <w:rPr>
          <w:rFonts w:ascii="Arial" w:hAnsi="Arial" w:cs="Arial"/>
          <w:szCs w:val="22"/>
        </w:rPr>
        <w:fldChar w:fldCharType="end"/>
      </w:r>
      <w:r w:rsidR="0090530B">
        <w:rPr>
          <w:rFonts w:ascii="Arial" w:hAnsi="Arial" w:cs="Arial"/>
          <w:szCs w:val="22"/>
        </w:rPr>
        <w:t xml:space="preserve"> </w:t>
      </w:r>
      <w:r w:rsidRPr="00F547F5">
        <w:rPr>
          <w:rFonts w:ascii="Arial" w:hAnsi="Arial" w:cs="Arial"/>
          <w:szCs w:val="22"/>
        </w:rPr>
        <w:t>této Smlouvy.</w:t>
      </w:r>
      <w:r w:rsidRPr="00F547F5">
        <w:rPr>
          <w:rFonts w:ascii="Arial" w:hAnsi="Arial" w:cs="Arial"/>
          <w:szCs w:val="22"/>
          <w:lang w:eastAsia="en-US"/>
        </w:rPr>
        <w:t xml:space="preserve"> Poskytovatel se zavazuje tuto součinnost poskytovat s odbornou péčí, bez zbytečného odkladu a zodpovědně, a to </w:t>
      </w:r>
      <w:r w:rsidRPr="0090530B">
        <w:rPr>
          <w:rFonts w:ascii="Arial" w:hAnsi="Arial" w:cs="Arial"/>
          <w:szCs w:val="22"/>
          <w:lang w:eastAsia="en-US"/>
        </w:rPr>
        <w:t xml:space="preserve">po dobu 12 měsíců po uplynutí doby trvání této Smlouvy dle čl. </w:t>
      </w:r>
      <w:r w:rsidRPr="0090530B">
        <w:rPr>
          <w:rFonts w:ascii="Arial" w:hAnsi="Arial" w:cs="Arial"/>
          <w:szCs w:val="22"/>
        </w:rPr>
        <w:fldChar w:fldCharType="begin"/>
      </w:r>
      <w:r w:rsidRPr="0090530B">
        <w:rPr>
          <w:rFonts w:ascii="Arial" w:hAnsi="Arial" w:cs="Arial"/>
          <w:szCs w:val="22"/>
          <w:lang w:eastAsia="en-US"/>
        </w:rPr>
        <w:instrText xml:space="preserve"> REF _Ref372106564 \r \h </w:instrText>
      </w:r>
      <w:r w:rsidRPr="0090530B">
        <w:rPr>
          <w:rFonts w:ascii="Arial" w:hAnsi="Arial" w:cs="Arial"/>
          <w:szCs w:val="22"/>
        </w:rPr>
        <w:instrText xml:space="preserve"> \* MERGEFORMAT </w:instrText>
      </w:r>
      <w:r w:rsidRPr="0090530B">
        <w:rPr>
          <w:rFonts w:ascii="Arial" w:hAnsi="Arial" w:cs="Arial"/>
          <w:szCs w:val="22"/>
        </w:rPr>
      </w:r>
      <w:r w:rsidRPr="0090530B">
        <w:rPr>
          <w:rFonts w:ascii="Arial" w:hAnsi="Arial" w:cs="Arial"/>
          <w:szCs w:val="22"/>
        </w:rPr>
        <w:fldChar w:fldCharType="separate"/>
      </w:r>
      <w:r w:rsidR="00F8388F">
        <w:rPr>
          <w:rFonts w:ascii="Arial" w:hAnsi="Arial" w:cs="Arial"/>
          <w:szCs w:val="22"/>
          <w:lang w:eastAsia="en-US"/>
        </w:rPr>
        <w:t>17.1</w:t>
      </w:r>
      <w:r w:rsidRPr="0090530B">
        <w:rPr>
          <w:rFonts w:ascii="Arial" w:hAnsi="Arial" w:cs="Arial"/>
          <w:szCs w:val="22"/>
        </w:rPr>
        <w:fldChar w:fldCharType="end"/>
      </w:r>
      <w:r w:rsidRPr="0090530B">
        <w:rPr>
          <w:rFonts w:ascii="Arial" w:hAnsi="Arial" w:cs="Arial"/>
          <w:szCs w:val="22"/>
          <w:lang w:eastAsia="en-US"/>
        </w:rPr>
        <w:t xml:space="preserve"> této Smlouvy. Poskytovatel se zavazuje reagovat na požadavek Objednatele nebo jím určené třetí strany a zahájit poskytování součinnosti dle tohoto odstavce Smlouvy nejpozději do 3 </w:t>
      </w:r>
      <w:r w:rsidRPr="0090530B">
        <w:rPr>
          <w:rFonts w:ascii="Arial" w:hAnsi="Arial" w:cs="Arial"/>
          <w:szCs w:val="22"/>
          <w:lang w:eastAsia="en-US"/>
        </w:rPr>
        <w:lastRenderedPageBreak/>
        <w:t xml:space="preserve">pracovních dnů ode dne doručení takovéhoto požadavku. </w:t>
      </w:r>
      <w:r w:rsidRPr="0090530B">
        <w:rPr>
          <w:rFonts w:ascii="Arial" w:hAnsi="Arial" w:cs="Arial"/>
          <w:szCs w:val="22"/>
        </w:rPr>
        <w:t>Smluvní strany se dohodly, že cena za plnění dle tohoto odstavce je součástí ceny za poskytování Služeb dle této Smlouvy a že rozsah této součinnosti nepřesáhne za uvedené období 30 člověkodní práce specialistů v rámci Služeb.</w:t>
      </w:r>
      <w:bookmarkEnd w:id="26"/>
    </w:p>
    <w:p w:rsidR="009C2C2D" w:rsidRDefault="009C2C2D" w:rsidP="009C2C2D">
      <w:pPr>
        <w:pStyle w:val="RLlneksmlouvy"/>
        <w:rPr>
          <w:rFonts w:ascii="Arial" w:hAnsi="Arial" w:cs="Arial"/>
          <w:szCs w:val="22"/>
        </w:rPr>
      </w:pPr>
      <w:bookmarkStart w:id="27" w:name="_Ref465098025"/>
      <w:r w:rsidRPr="00F547F5">
        <w:rPr>
          <w:rFonts w:ascii="Arial" w:hAnsi="Arial" w:cs="Arial"/>
          <w:szCs w:val="22"/>
        </w:rPr>
        <w:t>ZPŮSOB POSKYTOVÁNÍ SLUŽEB</w:t>
      </w:r>
      <w:r w:rsidR="00394C17">
        <w:rPr>
          <w:rFonts w:ascii="Arial" w:hAnsi="Arial" w:cs="Arial"/>
          <w:szCs w:val="22"/>
        </w:rPr>
        <w:t xml:space="preserve"> NA OBJEDNÁVKU</w:t>
      </w:r>
      <w:bookmarkEnd w:id="27"/>
    </w:p>
    <w:p w:rsidR="009C2C2D" w:rsidRPr="005E6E7D" w:rsidRDefault="005E6E7D" w:rsidP="00BB21E2">
      <w:pPr>
        <w:pStyle w:val="RLTextlnkuslovan"/>
        <w:tabs>
          <w:tab w:val="clear" w:pos="2297"/>
          <w:tab w:val="num" w:pos="1474"/>
        </w:tabs>
        <w:ind w:left="1474"/>
        <w:rPr>
          <w:rFonts w:ascii="Arial" w:hAnsi="Arial" w:cs="Arial"/>
          <w:szCs w:val="22"/>
          <w:lang w:eastAsia="en-US"/>
        </w:rPr>
      </w:pPr>
      <w:bookmarkStart w:id="28" w:name="_Ref465343408"/>
      <w:r w:rsidRPr="005E6E7D">
        <w:rPr>
          <w:rFonts w:ascii="Arial" w:hAnsi="Arial" w:cs="Arial"/>
          <w:szCs w:val="22"/>
          <w:lang w:eastAsia="en-US"/>
        </w:rPr>
        <w:t>Služby na objednávku budou objednávány následujícím postupem:</w:t>
      </w:r>
      <w:bookmarkEnd w:id="28"/>
    </w:p>
    <w:p w:rsidR="005E6E7D" w:rsidRPr="005E6E7D" w:rsidRDefault="005E6E7D" w:rsidP="009D5406">
      <w:pPr>
        <w:pStyle w:val="RLTextlnkuslovan"/>
        <w:numPr>
          <w:ilvl w:val="2"/>
          <w:numId w:val="1"/>
        </w:numPr>
        <w:rPr>
          <w:rFonts w:ascii="Arial" w:hAnsi="Arial" w:cs="Arial"/>
          <w:szCs w:val="22"/>
        </w:rPr>
      </w:pPr>
      <w:bookmarkStart w:id="29" w:name="_Ref298340271"/>
      <w:r w:rsidRPr="005E6E7D">
        <w:rPr>
          <w:rFonts w:ascii="Arial" w:hAnsi="Arial" w:cs="Arial"/>
          <w:szCs w:val="22"/>
        </w:rPr>
        <w:t xml:space="preserve">Objednatel je oprávněn kdykoli v průběhu účinnosti této Smlouvy zadat Poskytovateli plnění </w:t>
      </w:r>
      <w:r w:rsidR="00014A73">
        <w:rPr>
          <w:rFonts w:ascii="Arial" w:hAnsi="Arial" w:cs="Arial"/>
          <w:szCs w:val="22"/>
        </w:rPr>
        <w:t>Služeb na objednávku na základě písemné objednávky</w:t>
      </w:r>
      <w:r w:rsidRPr="005E6E7D">
        <w:rPr>
          <w:rFonts w:ascii="Arial" w:hAnsi="Arial" w:cs="Arial"/>
          <w:szCs w:val="22"/>
        </w:rPr>
        <w:t xml:space="preserve"> (dále jen „</w:t>
      </w:r>
      <w:r w:rsidRPr="005E6E7D">
        <w:rPr>
          <w:rFonts w:ascii="Arial" w:hAnsi="Arial" w:cs="Arial"/>
          <w:b/>
          <w:szCs w:val="22"/>
        </w:rPr>
        <w:t xml:space="preserve">Zadání </w:t>
      </w:r>
      <w:r w:rsidR="009D5406">
        <w:rPr>
          <w:rFonts w:ascii="Arial" w:hAnsi="Arial" w:cs="Arial"/>
          <w:b/>
          <w:szCs w:val="22"/>
        </w:rPr>
        <w:t>Služeb na objednávku</w:t>
      </w:r>
      <w:r w:rsidRPr="005E6E7D">
        <w:rPr>
          <w:rFonts w:ascii="Arial" w:hAnsi="Arial" w:cs="Arial"/>
          <w:szCs w:val="22"/>
        </w:rPr>
        <w:t xml:space="preserve">“) a Poskytovatel je povinen dle Zadání </w:t>
      </w:r>
      <w:r w:rsidR="009D5406" w:rsidRPr="009D5406">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nabídnout plnění, přičemž toto Zadání </w:t>
      </w:r>
      <w:r w:rsidR="009D5406" w:rsidRPr="009D5406">
        <w:rPr>
          <w:rFonts w:ascii="Arial" w:hAnsi="Arial" w:cs="Arial"/>
          <w:szCs w:val="22"/>
        </w:rPr>
        <w:t>Služeb na objednávku</w:t>
      </w:r>
      <w:r w:rsidR="009D5406" w:rsidRPr="009D5406" w:rsidDel="009D5406">
        <w:rPr>
          <w:rFonts w:ascii="Arial" w:hAnsi="Arial" w:cs="Arial"/>
          <w:szCs w:val="22"/>
        </w:rPr>
        <w:t xml:space="preserve"> </w:t>
      </w:r>
      <w:r w:rsidRPr="005E6E7D">
        <w:rPr>
          <w:rFonts w:ascii="Arial" w:hAnsi="Arial" w:cs="Arial"/>
          <w:szCs w:val="22"/>
        </w:rPr>
        <w:t>musí obsahovat:</w:t>
      </w:r>
      <w:bookmarkEnd w:id="29"/>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konkrétní označení a bližší specifikaci plnění, které je zadáno;</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termín </w:t>
      </w:r>
      <w:r w:rsidR="00014A73">
        <w:rPr>
          <w:rFonts w:ascii="Arial" w:hAnsi="Arial" w:cs="Arial"/>
          <w:szCs w:val="22"/>
        </w:rPr>
        <w:t>realizace</w:t>
      </w:r>
      <w:r w:rsidRPr="005E6E7D">
        <w:rPr>
          <w:rFonts w:ascii="Arial" w:hAnsi="Arial" w:cs="Arial"/>
          <w:szCs w:val="22"/>
        </w:rPr>
        <w:t xml:space="preserve"> plnění;</w:t>
      </w:r>
    </w:p>
    <w:p w:rsidR="005E6E7D" w:rsidRPr="005E6E7D" w:rsidRDefault="005E6E7D" w:rsidP="005E6E7D">
      <w:pPr>
        <w:pStyle w:val="RLTextlnkuslovan"/>
        <w:numPr>
          <w:ilvl w:val="3"/>
          <w:numId w:val="1"/>
        </w:numPr>
        <w:rPr>
          <w:rFonts w:ascii="Arial" w:hAnsi="Arial" w:cs="Arial"/>
          <w:szCs w:val="22"/>
        </w:rPr>
      </w:pPr>
      <w:r w:rsidRPr="005E6E7D">
        <w:rPr>
          <w:rFonts w:ascii="Arial" w:hAnsi="Arial" w:cs="Arial"/>
          <w:szCs w:val="22"/>
        </w:rPr>
        <w:t xml:space="preserve">Objednatelem předpokládaný rozsah plnění, případně cenu za plnění stanovenou v souladu s cenovými podmínkami uvedenými v této Smlouvě (zejména dle počtu objednaných </w:t>
      </w:r>
      <w:r w:rsidR="00014A73">
        <w:rPr>
          <w:rFonts w:ascii="Arial" w:hAnsi="Arial" w:cs="Arial"/>
          <w:szCs w:val="22"/>
        </w:rPr>
        <w:t>člověkodnů</w:t>
      </w:r>
      <w:r w:rsidRPr="005E6E7D">
        <w:rPr>
          <w:rFonts w:ascii="Arial" w:hAnsi="Arial" w:cs="Arial"/>
          <w:szCs w:val="22"/>
        </w:rPr>
        <w:t>, dle pozic požadovaných pracovníků)</w:t>
      </w:r>
    </w:p>
    <w:p w:rsidR="005E6E7D" w:rsidRDefault="005E6E7D" w:rsidP="005E6E7D">
      <w:pPr>
        <w:pStyle w:val="RLTextlnkuslovan"/>
        <w:tabs>
          <w:tab w:val="clear" w:pos="2297"/>
          <w:tab w:val="num" w:pos="1474"/>
          <w:tab w:val="num" w:pos="4282"/>
        </w:tabs>
        <w:ind w:left="1474"/>
        <w:rPr>
          <w:rFonts w:ascii="Arial" w:hAnsi="Arial" w:cs="Arial"/>
          <w:szCs w:val="22"/>
        </w:rPr>
      </w:pPr>
      <w:bookmarkStart w:id="30" w:name="_Ref350769250"/>
      <w:bookmarkStart w:id="31" w:name="_Ref357714703"/>
      <w:bookmarkStart w:id="32" w:name="_Ref357715123"/>
      <w:r w:rsidRPr="005E6E7D">
        <w:rPr>
          <w:rFonts w:ascii="Arial" w:hAnsi="Arial" w:cs="Arial"/>
          <w:szCs w:val="22"/>
        </w:rPr>
        <w:t>V reakci na přijat</w:t>
      </w:r>
      <w:r w:rsidR="000739F9">
        <w:rPr>
          <w:rFonts w:ascii="Arial" w:hAnsi="Arial" w:cs="Arial"/>
          <w:szCs w:val="22"/>
        </w:rPr>
        <w:t>é</w:t>
      </w:r>
      <w:r w:rsidRPr="005E6E7D">
        <w:rPr>
          <w:rFonts w:ascii="Arial" w:hAnsi="Arial" w:cs="Arial"/>
          <w:szCs w:val="22"/>
        </w:rPr>
        <w:t xml:space="preserve"> Zadání </w:t>
      </w:r>
      <w:r w:rsidR="005B2EE8">
        <w:rPr>
          <w:rFonts w:ascii="Arial" w:hAnsi="Arial" w:cs="Arial"/>
          <w:szCs w:val="22"/>
        </w:rPr>
        <w:t>Služeb na objednávku</w:t>
      </w:r>
      <w:r w:rsidR="001A5C78">
        <w:rPr>
          <w:rFonts w:ascii="Arial" w:hAnsi="Arial" w:cs="Arial"/>
          <w:szCs w:val="22"/>
        </w:rPr>
        <w:t xml:space="preserve"> </w:t>
      </w:r>
      <w:r w:rsidRPr="005E6E7D">
        <w:rPr>
          <w:rFonts w:ascii="Arial" w:hAnsi="Arial" w:cs="Arial"/>
          <w:szCs w:val="22"/>
        </w:rPr>
        <w:t xml:space="preserve">Objednatele je Poskytovatel povinen do 10 pracovních dnů doručit Objednateli písemné upřesnění realizace formou analýzy Zadání </w:t>
      </w:r>
      <w:r w:rsidR="005B2EE8" w:rsidRPr="005B2EE8">
        <w:rPr>
          <w:rFonts w:ascii="Arial" w:hAnsi="Arial" w:cs="Arial"/>
          <w:szCs w:val="22"/>
        </w:rPr>
        <w:t>Služeb na objednávku</w:t>
      </w:r>
      <w:r w:rsidRPr="005E6E7D">
        <w:rPr>
          <w:rFonts w:ascii="Arial" w:hAnsi="Arial" w:cs="Arial"/>
          <w:szCs w:val="22"/>
        </w:rPr>
        <w:t xml:space="preserve"> jakožto návrh konkrétního dílčího plnění (dále jen „</w:t>
      </w:r>
      <w:r w:rsidRPr="005E6E7D">
        <w:rPr>
          <w:rFonts w:ascii="Arial" w:hAnsi="Arial" w:cs="Arial"/>
          <w:b/>
          <w:szCs w:val="22"/>
        </w:rPr>
        <w:t xml:space="preserve">Analýza </w:t>
      </w:r>
      <w:r w:rsidR="009D5406">
        <w:rPr>
          <w:rFonts w:ascii="Arial" w:hAnsi="Arial" w:cs="Arial"/>
          <w:b/>
          <w:szCs w:val="22"/>
        </w:rPr>
        <w:t>Zadání</w:t>
      </w:r>
      <w:r w:rsidR="005B2EE8">
        <w:rPr>
          <w:rFonts w:ascii="Arial" w:hAnsi="Arial" w:cs="Arial"/>
          <w:b/>
          <w:szCs w:val="22"/>
        </w:rPr>
        <w:t xml:space="preserve"> </w:t>
      </w:r>
      <w:r w:rsidR="005B2EE8" w:rsidRPr="005B2EE8">
        <w:rPr>
          <w:rFonts w:ascii="Arial" w:hAnsi="Arial" w:cs="Arial"/>
          <w:b/>
          <w:szCs w:val="22"/>
        </w:rPr>
        <w:t>Služeb na objednávku</w:t>
      </w:r>
      <w:r w:rsidRPr="005E6E7D">
        <w:rPr>
          <w:rFonts w:ascii="Arial" w:hAnsi="Arial" w:cs="Arial"/>
          <w:szCs w:val="22"/>
        </w:rPr>
        <w:t xml:space="preserve">“), nebo sdělit Objednateli vady ve vymezení Zadání </w:t>
      </w:r>
      <w:r w:rsidR="005B2EE8" w:rsidRPr="005B2EE8">
        <w:rPr>
          <w:rFonts w:ascii="Arial" w:hAnsi="Arial" w:cs="Arial"/>
          <w:szCs w:val="22"/>
        </w:rPr>
        <w:t>Služeb na objednávku</w:t>
      </w:r>
      <w:r w:rsidR="000739F9">
        <w:rPr>
          <w:rFonts w:ascii="Arial" w:hAnsi="Arial" w:cs="Arial"/>
          <w:szCs w:val="22"/>
        </w:rPr>
        <w:t xml:space="preserve"> </w:t>
      </w:r>
      <w:r w:rsidRPr="005E6E7D">
        <w:rPr>
          <w:rFonts w:ascii="Arial" w:hAnsi="Arial" w:cs="Arial"/>
          <w:szCs w:val="22"/>
        </w:rPr>
        <w:t xml:space="preserve">bránící Poskytovateli Analýzu </w:t>
      </w:r>
      <w:r w:rsidR="005B2EE8" w:rsidRPr="005B2EE8">
        <w:rPr>
          <w:rFonts w:ascii="Arial" w:hAnsi="Arial" w:cs="Arial"/>
          <w:szCs w:val="22"/>
        </w:rPr>
        <w:t>Zadání Služeb na objednávku</w:t>
      </w:r>
      <w:r w:rsidRPr="005E6E7D">
        <w:rPr>
          <w:rFonts w:ascii="Arial" w:hAnsi="Arial" w:cs="Arial"/>
          <w:szCs w:val="22"/>
        </w:rPr>
        <w:t xml:space="preserve"> vypracovat. Vadou dle tohoto odst. </w:t>
      </w:r>
      <w:r w:rsidRPr="005E6E7D">
        <w:rPr>
          <w:rFonts w:ascii="Arial" w:hAnsi="Arial" w:cs="Arial"/>
          <w:szCs w:val="22"/>
        </w:rPr>
        <w:fldChar w:fldCharType="begin"/>
      </w:r>
      <w:r w:rsidRPr="005E6E7D">
        <w:rPr>
          <w:rFonts w:ascii="Arial" w:hAnsi="Arial" w:cs="Arial"/>
          <w:szCs w:val="22"/>
        </w:rPr>
        <w:instrText xml:space="preserve"> REF _Ref350769250 \r \h  \* MERGEFORMAT </w:instrText>
      </w:r>
      <w:r w:rsidRPr="005E6E7D">
        <w:rPr>
          <w:rFonts w:ascii="Arial" w:hAnsi="Arial" w:cs="Arial"/>
          <w:szCs w:val="22"/>
        </w:rPr>
      </w:r>
      <w:r w:rsidRPr="005E6E7D">
        <w:rPr>
          <w:rFonts w:ascii="Arial" w:hAnsi="Arial" w:cs="Arial"/>
          <w:szCs w:val="22"/>
        </w:rPr>
        <w:fldChar w:fldCharType="separate"/>
      </w:r>
      <w:r w:rsidR="00F8388F">
        <w:rPr>
          <w:rFonts w:ascii="Arial" w:hAnsi="Arial" w:cs="Arial"/>
          <w:szCs w:val="22"/>
        </w:rPr>
        <w:t>5.2</w:t>
      </w:r>
      <w:r w:rsidRPr="005E6E7D">
        <w:rPr>
          <w:rFonts w:ascii="Arial" w:hAnsi="Arial" w:cs="Arial"/>
          <w:szCs w:val="22"/>
        </w:rPr>
        <w:fldChar w:fldCharType="end"/>
      </w:r>
      <w:r w:rsidRPr="005E6E7D">
        <w:rPr>
          <w:rFonts w:ascii="Arial" w:hAnsi="Arial" w:cs="Arial"/>
          <w:szCs w:val="22"/>
        </w:rPr>
        <w:t xml:space="preserve"> je zejména </w:t>
      </w:r>
      <w:r w:rsidRPr="005E6E7D">
        <w:rPr>
          <w:rFonts w:ascii="Arial" w:hAnsi="Arial" w:cs="Arial"/>
          <w:szCs w:val="22"/>
          <w:lang w:eastAsia="en-US"/>
        </w:rPr>
        <w:t xml:space="preserve">neurčitost zadání, kterou není Poskytovatel schopen technicky překonat; vadou </w:t>
      </w:r>
      <w:r w:rsidRPr="005E6E7D">
        <w:rPr>
          <w:rFonts w:ascii="Arial" w:hAnsi="Arial" w:cs="Arial"/>
          <w:szCs w:val="22"/>
        </w:rPr>
        <w:t xml:space="preserve">Zadání </w:t>
      </w:r>
      <w:r w:rsidR="00F34670" w:rsidRPr="00F34670">
        <w:rPr>
          <w:rFonts w:ascii="Arial" w:hAnsi="Arial" w:cs="Arial"/>
          <w:szCs w:val="22"/>
        </w:rPr>
        <w:t>Služeb na objednávku</w:t>
      </w:r>
      <w:r w:rsidRPr="005E6E7D">
        <w:rPr>
          <w:rFonts w:ascii="Arial" w:hAnsi="Arial" w:cs="Arial"/>
          <w:szCs w:val="22"/>
        </w:rPr>
        <w:t xml:space="preserve"> také je</w:t>
      </w:r>
      <w:r w:rsidRPr="005E6E7D">
        <w:rPr>
          <w:rFonts w:ascii="Arial" w:hAnsi="Arial"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5E6E7D">
        <w:rPr>
          <w:rFonts w:ascii="Arial" w:hAnsi="Arial" w:cs="Arial"/>
          <w:szCs w:val="22"/>
        </w:rPr>
        <w:t xml:space="preserve">. Objednatel je povinen odstranit případné vady </w:t>
      </w:r>
      <w:r w:rsidR="00F34670" w:rsidRPr="00F34670">
        <w:rPr>
          <w:rFonts w:ascii="Arial" w:hAnsi="Arial" w:cs="Arial"/>
          <w:szCs w:val="22"/>
        </w:rPr>
        <w:t>Zadání Služeb na objednávku</w:t>
      </w:r>
      <w:r w:rsidRPr="005E6E7D">
        <w:rPr>
          <w:rFonts w:ascii="Arial" w:hAnsi="Arial" w:cs="Arial"/>
          <w:szCs w:val="22"/>
        </w:rPr>
        <w:t xml:space="preserve">, které budou řádně specifikované Poskytovatelem a </w:t>
      </w:r>
      <w:r w:rsidR="00F34670" w:rsidRPr="00F34670">
        <w:rPr>
          <w:rFonts w:ascii="Arial" w:hAnsi="Arial" w:cs="Arial"/>
          <w:szCs w:val="22"/>
        </w:rPr>
        <w:t>Zadání Služeb na objednávku</w:t>
      </w:r>
      <w:r w:rsidRPr="005E6E7D">
        <w:rPr>
          <w:rFonts w:ascii="Arial" w:hAnsi="Arial" w:cs="Arial"/>
          <w:szCs w:val="22"/>
        </w:rPr>
        <w:t xml:space="preserve"> opětovně předložit Poskytovateli. Neodstraní-li Objednatel vady v </w:t>
      </w:r>
      <w:r w:rsidR="00F34670" w:rsidRPr="00F34670">
        <w:rPr>
          <w:rFonts w:ascii="Arial" w:hAnsi="Arial" w:cs="Arial"/>
          <w:szCs w:val="22"/>
        </w:rPr>
        <w:t>Zadání Služeb na objednávku</w:t>
      </w:r>
      <w:r w:rsidRPr="005E6E7D">
        <w:rPr>
          <w:rFonts w:ascii="Arial" w:hAnsi="Arial" w:cs="Arial"/>
          <w:szCs w:val="22"/>
        </w:rPr>
        <w:t>, je Poskytovatel po</w:t>
      </w:r>
      <w:bookmarkStart w:id="33" w:name="_Ref359439035"/>
      <w:r w:rsidRPr="005E6E7D">
        <w:rPr>
          <w:rFonts w:ascii="Arial" w:hAnsi="Arial" w:cs="Arial"/>
          <w:szCs w:val="22"/>
        </w:rPr>
        <w:t xml:space="preserve">vinen průběžně na trvání tohoto stavu Objednatele upozorňovat, a to až do té doby, než Objednatel rozhodne, že svoje </w:t>
      </w:r>
      <w:r w:rsidR="00F34670" w:rsidRPr="00F34670">
        <w:rPr>
          <w:rFonts w:ascii="Arial" w:hAnsi="Arial" w:cs="Arial"/>
          <w:szCs w:val="22"/>
        </w:rPr>
        <w:t>Zadání Služeb na objednávku</w:t>
      </w:r>
      <w:r w:rsidRPr="005E6E7D">
        <w:rPr>
          <w:rFonts w:ascii="Arial" w:hAnsi="Arial" w:cs="Arial"/>
          <w:szCs w:val="22"/>
        </w:rPr>
        <w:t xml:space="preserve"> bere zpět, nebo specifikované vady odstraní</w:t>
      </w:r>
      <w:bookmarkEnd w:id="30"/>
      <w:bookmarkEnd w:id="31"/>
      <w:r w:rsidRPr="005E6E7D">
        <w:rPr>
          <w:rFonts w:ascii="Arial" w:hAnsi="Arial" w:cs="Arial"/>
          <w:szCs w:val="22"/>
        </w:rPr>
        <w:t>.</w:t>
      </w:r>
      <w:bookmarkEnd w:id="32"/>
      <w:bookmarkEnd w:id="33"/>
    </w:p>
    <w:p w:rsidR="00774BE5" w:rsidRPr="00B148AB" w:rsidRDefault="00774BE5" w:rsidP="005E6E7D">
      <w:pPr>
        <w:pStyle w:val="RLTextlnkuslovan"/>
        <w:tabs>
          <w:tab w:val="clear" w:pos="2297"/>
          <w:tab w:val="num" w:pos="1474"/>
          <w:tab w:val="num" w:pos="4282"/>
        </w:tabs>
        <w:ind w:left="1474"/>
        <w:rPr>
          <w:rFonts w:ascii="Arial" w:hAnsi="Arial" w:cs="Arial"/>
          <w:szCs w:val="22"/>
        </w:rPr>
      </w:pPr>
      <w:bookmarkStart w:id="34" w:name="_Ref465153331"/>
      <w:r w:rsidRPr="00B148AB">
        <w:rPr>
          <w:rFonts w:ascii="Arial" w:hAnsi="Arial" w:cs="Arial"/>
          <w:szCs w:val="22"/>
        </w:rPr>
        <w:t xml:space="preserve">Objednatel je oprávněn v rámci </w:t>
      </w:r>
      <w:r w:rsidR="00F34670" w:rsidRPr="00B148AB">
        <w:rPr>
          <w:rFonts w:ascii="Arial" w:hAnsi="Arial" w:cs="Arial"/>
          <w:szCs w:val="22"/>
        </w:rPr>
        <w:t>Zadání Služeb na objednávku</w:t>
      </w:r>
      <w:r w:rsidRPr="00B148AB">
        <w:rPr>
          <w:rFonts w:ascii="Arial" w:hAnsi="Arial" w:cs="Arial"/>
          <w:szCs w:val="22"/>
        </w:rPr>
        <w:t xml:space="preserve"> uvést, že požaduje poskytnutí Služeb na objednávku v určitém časovém rozsahu, bez specifikace jejich výstupu. V takovém případě se ustanovení odst. </w:t>
      </w:r>
      <w:r w:rsidRPr="00B148AB">
        <w:rPr>
          <w:rFonts w:ascii="Arial" w:hAnsi="Arial" w:cs="Arial"/>
          <w:szCs w:val="22"/>
        </w:rPr>
        <w:fldChar w:fldCharType="begin"/>
      </w:r>
      <w:r w:rsidRPr="00B148AB">
        <w:rPr>
          <w:rFonts w:ascii="Arial" w:hAnsi="Arial" w:cs="Arial"/>
          <w:szCs w:val="22"/>
        </w:rPr>
        <w:instrText xml:space="preserve"> REF _Ref366480749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F8388F">
        <w:rPr>
          <w:rFonts w:ascii="Arial" w:hAnsi="Arial" w:cs="Arial"/>
          <w:szCs w:val="22"/>
        </w:rPr>
        <w:t>5.4</w:t>
      </w:r>
      <w:r w:rsidRPr="00B148AB">
        <w:rPr>
          <w:rFonts w:ascii="Arial" w:hAnsi="Arial" w:cs="Arial"/>
          <w:szCs w:val="22"/>
        </w:rPr>
        <w:fldChar w:fldCharType="end"/>
      </w:r>
      <w:r w:rsidRPr="00B148AB">
        <w:rPr>
          <w:rFonts w:ascii="Arial" w:hAnsi="Arial" w:cs="Arial"/>
          <w:szCs w:val="22"/>
        </w:rPr>
        <w:t xml:space="preserve"> až </w:t>
      </w:r>
      <w:r w:rsidRPr="00B148AB">
        <w:rPr>
          <w:rFonts w:ascii="Arial" w:hAnsi="Arial" w:cs="Arial"/>
          <w:szCs w:val="22"/>
        </w:rPr>
        <w:fldChar w:fldCharType="begin"/>
      </w:r>
      <w:r w:rsidRPr="00B148AB">
        <w:rPr>
          <w:rFonts w:ascii="Arial" w:hAnsi="Arial" w:cs="Arial"/>
          <w:szCs w:val="22"/>
        </w:rPr>
        <w:instrText xml:space="preserve"> REF _Ref465100106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F8388F">
        <w:rPr>
          <w:rFonts w:ascii="Arial" w:hAnsi="Arial" w:cs="Arial"/>
          <w:szCs w:val="22"/>
        </w:rPr>
        <w:t>5.6</w:t>
      </w:r>
      <w:r w:rsidRPr="00B148AB">
        <w:rPr>
          <w:rFonts w:ascii="Arial" w:hAnsi="Arial" w:cs="Arial"/>
          <w:szCs w:val="22"/>
        </w:rPr>
        <w:fldChar w:fldCharType="end"/>
      </w:r>
      <w:r w:rsidRPr="00B148AB">
        <w:rPr>
          <w:rFonts w:ascii="Arial" w:hAnsi="Arial" w:cs="Arial"/>
          <w:szCs w:val="22"/>
        </w:rPr>
        <w:t xml:space="preserve"> a odst. </w:t>
      </w:r>
      <w:r w:rsidRPr="00B148AB">
        <w:rPr>
          <w:rFonts w:ascii="Arial" w:hAnsi="Arial" w:cs="Arial"/>
          <w:szCs w:val="22"/>
        </w:rPr>
        <w:fldChar w:fldCharType="begin"/>
      </w:r>
      <w:r w:rsidRPr="00B148AB">
        <w:rPr>
          <w:rFonts w:ascii="Arial" w:hAnsi="Arial" w:cs="Arial"/>
          <w:szCs w:val="22"/>
        </w:rPr>
        <w:instrText xml:space="preserve"> REF _Ref368592977 \r \h </w:instrText>
      </w:r>
      <w:r w:rsidR="00134824" w:rsidRPr="00B148AB">
        <w:rPr>
          <w:rFonts w:ascii="Arial" w:hAnsi="Arial" w:cs="Arial"/>
          <w:szCs w:val="22"/>
        </w:rPr>
        <w:instrText xml:space="preserve"> \* MERGEFORMAT </w:instrText>
      </w:r>
      <w:r w:rsidRPr="00B148AB">
        <w:rPr>
          <w:rFonts w:ascii="Arial" w:hAnsi="Arial" w:cs="Arial"/>
          <w:szCs w:val="22"/>
        </w:rPr>
      </w:r>
      <w:r w:rsidRPr="00B148AB">
        <w:rPr>
          <w:rFonts w:ascii="Arial" w:hAnsi="Arial" w:cs="Arial"/>
          <w:szCs w:val="22"/>
        </w:rPr>
        <w:fldChar w:fldCharType="separate"/>
      </w:r>
      <w:r w:rsidR="00F8388F">
        <w:rPr>
          <w:rFonts w:ascii="Arial" w:hAnsi="Arial" w:cs="Arial"/>
          <w:szCs w:val="22"/>
        </w:rPr>
        <w:t>5.8</w:t>
      </w:r>
      <w:r w:rsidRPr="00B148AB">
        <w:rPr>
          <w:rFonts w:ascii="Arial" w:hAnsi="Arial" w:cs="Arial"/>
          <w:szCs w:val="22"/>
        </w:rPr>
        <w:fldChar w:fldCharType="end"/>
      </w:r>
      <w:r w:rsidRPr="00B148AB">
        <w:rPr>
          <w:rFonts w:ascii="Arial" w:hAnsi="Arial" w:cs="Arial"/>
          <w:szCs w:val="22"/>
        </w:rPr>
        <w:t xml:space="preserve"> neuplatní.</w:t>
      </w:r>
      <w:bookmarkEnd w:id="34"/>
      <w:r w:rsidRPr="00B148AB">
        <w:rPr>
          <w:rFonts w:ascii="Arial" w:hAnsi="Arial" w:cs="Arial"/>
          <w:szCs w:val="22"/>
        </w:rPr>
        <w:t xml:space="preserve"> </w:t>
      </w:r>
    </w:p>
    <w:p w:rsidR="005E6E7D" w:rsidRPr="005E6E7D" w:rsidRDefault="005E6E7D" w:rsidP="005E6E7D">
      <w:pPr>
        <w:pStyle w:val="RLTextlnkuslovan"/>
        <w:tabs>
          <w:tab w:val="clear" w:pos="2297"/>
          <w:tab w:val="num" w:pos="1474"/>
          <w:tab w:val="num" w:pos="4282"/>
        </w:tabs>
        <w:ind w:left="1474"/>
        <w:rPr>
          <w:rFonts w:ascii="Arial" w:hAnsi="Arial" w:cs="Arial"/>
          <w:szCs w:val="22"/>
        </w:rPr>
      </w:pPr>
      <w:bookmarkStart w:id="35" w:name="_Ref366480749"/>
      <w:r w:rsidRPr="005E6E7D">
        <w:rPr>
          <w:rFonts w:ascii="Arial" w:hAnsi="Arial" w:cs="Arial"/>
          <w:szCs w:val="22"/>
        </w:rPr>
        <w:t xml:space="preserve">Analýza </w:t>
      </w:r>
      <w:r w:rsidR="00393E1C" w:rsidRPr="00393E1C">
        <w:rPr>
          <w:rFonts w:ascii="Arial" w:hAnsi="Arial" w:cs="Arial"/>
          <w:szCs w:val="22"/>
        </w:rPr>
        <w:t>Zadání Služeb na objednávku</w:t>
      </w:r>
      <w:r w:rsidRPr="005E6E7D">
        <w:rPr>
          <w:rFonts w:ascii="Arial" w:hAnsi="Arial" w:cs="Arial"/>
          <w:szCs w:val="22"/>
        </w:rPr>
        <w:t xml:space="preserve"> musí přinejmenším obsahovat:</w:t>
      </w:r>
      <w:bookmarkEnd w:id="35"/>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lastRenderedPageBreak/>
        <w:t xml:space="preserve">dostatečně podrobný popis požadovaného plnění včetně objektivně stanovených akceptačních kritérií obsažených </w:t>
      </w:r>
      <w:r w:rsidR="000739F9">
        <w:rPr>
          <w:rFonts w:ascii="Arial" w:hAnsi="Arial" w:cs="Arial"/>
          <w:szCs w:val="22"/>
        </w:rPr>
        <w:t xml:space="preserve">v </w:t>
      </w:r>
      <w:r w:rsidR="001A5C78">
        <w:rPr>
          <w:rFonts w:ascii="Arial" w:hAnsi="Arial" w:cs="Arial"/>
          <w:szCs w:val="22"/>
        </w:rPr>
        <w:t>Obecných požadavcích Objednatele či Specifikaci předmětu plnění</w:t>
      </w:r>
      <w:r w:rsidRPr="005E6E7D">
        <w:rPr>
          <w:rFonts w:ascii="Arial" w:hAnsi="Arial" w:cs="Arial"/>
          <w:szCs w:val="22"/>
        </w:rPr>
        <w:t xml:space="preserve"> nebo stanovených Poskytovatelem (odpovídá-li to povaze plnění); alternativně může být v Analýze </w:t>
      </w:r>
      <w:r w:rsidR="00393E1C" w:rsidRPr="00393E1C">
        <w:rPr>
          <w:rFonts w:ascii="Arial" w:hAnsi="Arial" w:cs="Arial"/>
          <w:szCs w:val="22"/>
        </w:rPr>
        <w:t>Zadání Služeb na objednávku</w:t>
      </w:r>
      <w:r w:rsidRPr="005E6E7D">
        <w:rPr>
          <w:rFonts w:ascii="Arial" w:hAnsi="Arial" w:cs="Arial"/>
          <w:szCs w:val="22"/>
        </w:rPr>
        <w:t xml:space="preserve"> uvedeno, že tato část řešení 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požadavky na nezbytnou součinnost Objednatele při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dobu poskytnutí plnění nebo harmonogram realizace plnění; harmonogram musí respektovat v </w:t>
      </w:r>
      <w:r w:rsidR="00393E1C" w:rsidRPr="00393E1C">
        <w:rPr>
          <w:rFonts w:ascii="Arial" w:hAnsi="Arial" w:cs="Arial"/>
          <w:szCs w:val="22"/>
        </w:rPr>
        <w:t>Zadání Služeb na objednávku</w:t>
      </w:r>
      <w:r w:rsidRPr="005E6E7D">
        <w:rPr>
          <w:rFonts w:ascii="Arial" w:hAnsi="Arial" w:cs="Arial"/>
          <w:szCs w:val="22"/>
        </w:rPr>
        <w:t xml:space="preserve"> určený termín plnění, ledaže by tento termín byl nepřiměřeně krátký a Poskytovatel tuto skutečnost v Analýze </w:t>
      </w:r>
      <w:r w:rsidR="00B95F11" w:rsidRPr="00B95F11">
        <w:rPr>
          <w:rFonts w:ascii="Arial" w:hAnsi="Arial" w:cs="Arial"/>
          <w:szCs w:val="22"/>
        </w:rPr>
        <w:t>Zadání Služeb na objednávku</w:t>
      </w:r>
      <w:r w:rsidR="00B95F11">
        <w:rPr>
          <w:rFonts w:ascii="Arial" w:hAnsi="Arial" w:cs="Arial"/>
          <w:szCs w:val="22"/>
        </w:rPr>
        <w:t xml:space="preserve"> </w:t>
      </w:r>
      <w:r w:rsidRPr="005E6E7D">
        <w:rPr>
          <w:rFonts w:ascii="Arial" w:hAnsi="Arial" w:cs="Arial"/>
          <w:szCs w:val="22"/>
        </w:rPr>
        <w:t>dostatečně odůvodní s návrhem nejbližšího možného termínu plnění, který je realizovatelný;</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vymezení odpovědných zástupců Poskytovatele a případných třetích stran podílejících se na realizaci plnění;</w:t>
      </w:r>
    </w:p>
    <w:p w:rsidR="005E6E7D" w:rsidRPr="005E6E7D" w:rsidRDefault="005E6E7D" w:rsidP="005E6E7D">
      <w:pPr>
        <w:pStyle w:val="RLTextlnkuslovan"/>
        <w:numPr>
          <w:ilvl w:val="2"/>
          <w:numId w:val="1"/>
        </w:numPr>
        <w:tabs>
          <w:tab w:val="clear" w:pos="2211"/>
          <w:tab w:val="num" w:pos="2155"/>
        </w:tabs>
        <w:ind w:left="2155"/>
        <w:rPr>
          <w:rFonts w:ascii="Arial" w:hAnsi="Arial" w:cs="Arial"/>
          <w:szCs w:val="22"/>
        </w:rPr>
      </w:pPr>
      <w:r w:rsidRPr="005E6E7D">
        <w:rPr>
          <w:rFonts w:ascii="Arial" w:hAnsi="Arial" w:cs="Arial"/>
          <w:szCs w:val="22"/>
        </w:rPr>
        <w:t xml:space="preserve">konečnou cenu za realizaci plnění stanovenou v souladu s cenovými podmínkami uvedenými v této Smlouvě; stanovená cena musí respektovat v </w:t>
      </w:r>
      <w:r w:rsidR="00B95F11" w:rsidRPr="00B95F11">
        <w:rPr>
          <w:rFonts w:ascii="Arial" w:hAnsi="Arial" w:cs="Arial"/>
          <w:szCs w:val="22"/>
        </w:rPr>
        <w:t>Zadání Služeb na objednávku</w:t>
      </w:r>
      <w:r w:rsidRPr="005E6E7D">
        <w:rPr>
          <w:rFonts w:ascii="Arial" w:hAnsi="Arial" w:cs="Arial"/>
          <w:szCs w:val="22"/>
        </w:rPr>
        <w:t xml:space="preserve"> stanovený rozsah pracnosti, ledaže by tento rozsah byl nepřiměřeně nízký a Poskytovatel tuto skutečnost v Analýze </w:t>
      </w:r>
      <w:r w:rsidR="00B95F11" w:rsidRPr="00B95F11">
        <w:rPr>
          <w:rFonts w:ascii="Arial" w:hAnsi="Arial" w:cs="Arial"/>
          <w:szCs w:val="22"/>
        </w:rPr>
        <w:t>Zadání Služeb na objednávku</w:t>
      </w:r>
      <w:r w:rsidRPr="005E6E7D">
        <w:rPr>
          <w:rFonts w:ascii="Arial" w:hAnsi="Arial" w:cs="Arial"/>
          <w:szCs w:val="22"/>
        </w:rPr>
        <w:t xml:space="preserve"> dostatečně odůvodní s návrhem nejnižšího rozsahu pracnosti, v rámci kterého je realizace plnění proveditelná.</w:t>
      </w:r>
    </w:p>
    <w:p w:rsidR="005E6E7D" w:rsidRPr="005E6E7D" w:rsidRDefault="005E6E7D" w:rsidP="005E6E7D">
      <w:pPr>
        <w:pStyle w:val="RLTextlnkuslovan"/>
        <w:tabs>
          <w:tab w:val="clear" w:pos="2297"/>
          <w:tab w:val="num" w:pos="1474"/>
        </w:tabs>
        <w:ind w:left="1474"/>
        <w:rPr>
          <w:rFonts w:ascii="Arial" w:hAnsi="Arial" w:cs="Arial"/>
        </w:rPr>
      </w:pPr>
      <w:bookmarkStart w:id="36" w:name="_Ref366481167"/>
      <w:r w:rsidRPr="005E6E7D">
        <w:rPr>
          <w:rFonts w:ascii="Arial" w:hAnsi="Arial" w:cs="Arial"/>
        </w:rPr>
        <w:t xml:space="preserve">V případě, že Objednatel souhlasí s navrženou </w:t>
      </w:r>
      <w:r w:rsidRPr="005E6E7D">
        <w:rPr>
          <w:rFonts w:ascii="Arial" w:hAnsi="Arial" w:cs="Arial"/>
          <w:szCs w:val="22"/>
        </w:rPr>
        <w:t xml:space="preserve">Analýzou </w:t>
      </w:r>
      <w:r w:rsidR="00B95F11" w:rsidRPr="00B95F11">
        <w:rPr>
          <w:rFonts w:ascii="Arial" w:hAnsi="Arial" w:cs="Arial"/>
          <w:szCs w:val="22"/>
        </w:rPr>
        <w:t>Zadání Služeb na objednávku</w:t>
      </w:r>
      <w:r w:rsidRPr="005E6E7D">
        <w:rPr>
          <w:rFonts w:ascii="Arial" w:hAnsi="Arial" w:cs="Arial"/>
        </w:rPr>
        <w:t xml:space="preserve">, bude Poskytovatele o této skutečnosti bez zbytečného odkladu písemně informovat. Objednatel je oprávněn i bez udání důvodu Poskytovatelem předloženou </w:t>
      </w:r>
      <w:r w:rsidRPr="005E6E7D">
        <w:rPr>
          <w:rFonts w:ascii="Arial" w:hAnsi="Arial" w:cs="Arial"/>
          <w:szCs w:val="22"/>
        </w:rPr>
        <w:t xml:space="preserve">Analýzu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odmítnout, nebo se k ní nevyjádřit, nebo si vyžádat její úpravu dle svých odůvodněných požadavků, a to bez jakýchkoliv nároků vznikajících v této souvislosti Poskytovateli. Objednatel je oprávněn v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uvést, že v případě, že se k </w:t>
      </w:r>
      <w:r w:rsidRPr="005E6E7D">
        <w:rPr>
          <w:rFonts w:ascii="Arial" w:hAnsi="Arial" w:cs="Arial"/>
          <w:szCs w:val="22"/>
        </w:rPr>
        <w:t xml:space="preserve">Analýze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 xml:space="preserve">navržené Poskytovatelem na základě </w:t>
      </w:r>
      <w:r w:rsidR="00B95F11" w:rsidRPr="00B95F11">
        <w:rPr>
          <w:rFonts w:ascii="Arial" w:hAnsi="Arial" w:cs="Arial"/>
        </w:rPr>
        <w:t>Zadání Služeb na objednávku</w:t>
      </w:r>
      <w:r w:rsidRPr="005E6E7D">
        <w:rPr>
          <w:rFonts w:ascii="Arial" w:hAnsi="Arial" w:cs="Arial"/>
          <w:szCs w:val="22"/>
        </w:rPr>
        <w:t xml:space="preserve"> </w:t>
      </w:r>
      <w:r w:rsidRPr="005E6E7D">
        <w:rPr>
          <w:rFonts w:ascii="Arial" w:hAnsi="Arial" w:cs="Arial"/>
        </w:rPr>
        <w:t xml:space="preserve">nevyjádří do uplynutí určité lhůty, považuje se </w:t>
      </w:r>
      <w:r w:rsidRPr="005E6E7D">
        <w:rPr>
          <w:rFonts w:ascii="Arial" w:hAnsi="Arial" w:cs="Arial"/>
          <w:szCs w:val="22"/>
        </w:rPr>
        <w:t xml:space="preserve">Analýza </w:t>
      </w:r>
      <w:r w:rsidR="00B95F11" w:rsidRPr="00B95F11">
        <w:rPr>
          <w:rFonts w:ascii="Arial" w:hAnsi="Arial" w:cs="Arial"/>
          <w:szCs w:val="22"/>
        </w:rPr>
        <w:t>Zadání Služeb na objednávku</w:t>
      </w:r>
      <w:r w:rsidRPr="005E6E7D">
        <w:rPr>
          <w:rFonts w:ascii="Arial" w:hAnsi="Arial" w:cs="Arial"/>
          <w:szCs w:val="22"/>
        </w:rPr>
        <w:t xml:space="preserve"> </w:t>
      </w:r>
      <w:r w:rsidRPr="005E6E7D">
        <w:rPr>
          <w:rFonts w:ascii="Arial" w:hAnsi="Arial" w:cs="Arial"/>
        </w:rPr>
        <w:t>za odsouhlasenou.</w:t>
      </w:r>
      <w:bookmarkEnd w:id="36"/>
    </w:p>
    <w:p w:rsidR="005E6E7D" w:rsidRPr="005E6E7D" w:rsidRDefault="005E6E7D" w:rsidP="005E6E7D">
      <w:pPr>
        <w:pStyle w:val="RLTextlnkuslovan"/>
        <w:tabs>
          <w:tab w:val="clear" w:pos="2297"/>
          <w:tab w:val="num" w:pos="1474"/>
        </w:tabs>
        <w:ind w:left="1474"/>
        <w:rPr>
          <w:rFonts w:ascii="Arial" w:hAnsi="Arial" w:cs="Arial"/>
        </w:rPr>
      </w:pPr>
      <w:bookmarkStart w:id="37" w:name="_Ref465100106"/>
      <w:r w:rsidRPr="005E6E7D">
        <w:rPr>
          <w:rFonts w:ascii="Arial" w:hAnsi="Arial" w:cs="Arial"/>
        </w:rPr>
        <w:t xml:space="preserve">V případě, že si Objednatel vyžádá úpravu </w:t>
      </w:r>
      <w:r w:rsidRPr="005E6E7D">
        <w:rPr>
          <w:rFonts w:ascii="Arial" w:hAnsi="Arial" w:cs="Arial"/>
          <w:szCs w:val="22"/>
        </w:rPr>
        <w:t xml:space="preserve">Analýzy </w:t>
      </w:r>
      <w:r w:rsidR="00B95F11" w:rsidRPr="00B95F11">
        <w:rPr>
          <w:rFonts w:ascii="Arial" w:hAnsi="Arial" w:cs="Arial"/>
          <w:szCs w:val="22"/>
        </w:rPr>
        <w:t>Zadání Služeb na objednávku</w:t>
      </w:r>
      <w:r w:rsidRPr="005E6E7D">
        <w:rPr>
          <w:rFonts w:ascii="Arial" w:hAnsi="Arial" w:cs="Arial"/>
        </w:rPr>
        <w:t xml:space="preserve">, je Poskytovatel povinen tuto úpravu provést bez zbytečného odkladu za obdobného použití odst. </w:t>
      </w:r>
      <w:r w:rsidRPr="005E6E7D">
        <w:rPr>
          <w:rFonts w:ascii="Arial" w:hAnsi="Arial" w:cs="Arial"/>
        </w:rPr>
        <w:fldChar w:fldCharType="begin"/>
      </w:r>
      <w:r w:rsidRPr="005E6E7D">
        <w:rPr>
          <w:rFonts w:ascii="Arial" w:hAnsi="Arial" w:cs="Arial"/>
        </w:rPr>
        <w:instrText xml:space="preserve"> REF _Ref350769250 \r \h  \* MERGEFORMAT </w:instrText>
      </w:r>
      <w:r w:rsidRPr="005E6E7D">
        <w:rPr>
          <w:rFonts w:ascii="Arial" w:hAnsi="Arial" w:cs="Arial"/>
        </w:rPr>
      </w:r>
      <w:r w:rsidRPr="005E6E7D">
        <w:rPr>
          <w:rFonts w:ascii="Arial" w:hAnsi="Arial" w:cs="Arial"/>
        </w:rPr>
        <w:fldChar w:fldCharType="separate"/>
      </w:r>
      <w:r w:rsidR="00F8388F">
        <w:rPr>
          <w:rFonts w:ascii="Arial" w:hAnsi="Arial" w:cs="Arial"/>
        </w:rPr>
        <w:t>5.2</w:t>
      </w:r>
      <w:r w:rsidRPr="005E6E7D">
        <w:rPr>
          <w:rFonts w:ascii="Arial" w:hAnsi="Arial" w:cs="Arial"/>
        </w:rPr>
        <w:fldChar w:fldCharType="end"/>
      </w:r>
      <w:r w:rsidRPr="005E6E7D">
        <w:rPr>
          <w:rFonts w:ascii="Arial" w:hAnsi="Arial" w:cs="Arial"/>
        </w:rPr>
        <w:t xml:space="preserve"> této Smlouvy.</w:t>
      </w:r>
      <w:bookmarkEnd w:id="37"/>
    </w:p>
    <w:p w:rsidR="005E6E7D" w:rsidRPr="005E6E7D" w:rsidRDefault="005E6E7D" w:rsidP="005E6E7D">
      <w:pPr>
        <w:pStyle w:val="RLTextlnkuslovan"/>
        <w:tabs>
          <w:tab w:val="clear" w:pos="2297"/>
          <w:tab w:val="num" w:pos="1474"/>
        </w:tabs>
        <w:ind w:left="1474"/>
        <w:rPr>
          <w:rFonts w:ascii="Arial" w:hAnsi="Arial" w:cs="Arial"/>
        </w:rPr>
      </w:pPr>
      <w:r w:rsidRPr="005E6E7D">
        <w:rPr>
          <w:rFonts w:ascii="Arial" w:hAnsi="Arial" w:cs="Arial"/>
        </w:rPr>
        <w:t xml:space="preserve">Poskytovatel se zavazuje realizovat jakékoliv </w:t>
      </w:r>
      <w:r w:rsidR="00B95F11" w:rsidRPr="00B95F11">
        <w:rPr>
          <w:rFonts w:ascii="Arial" w:hAnsi="Arial" w:cs="Arial"/>
        </w:rPr>
        <w:t>Zadání Služeb na objednávku</w:t>
      </w:r>
      <w:r w:rsidRPr="005E6E7D">
        <w:rPr>
          <w:rFonts w:ascii="Arial" w:hAnsi="Arial" w:cs="Arial"/>
        </w:rPr>
        <w:t xml:space="preserve"> nebo požadavek vznesený Objednatelem v souladu s touto Smlouvou.</w:t>
      </w:r>
    </w:p>
    <w:p w:rsidR="005E6E7D" w:rsidRDefault="00B95F11" w:rsidP="005E6E7D">
      <w:pPr>
        <w:pStyle w:val="RLTextlnkuslovan"/>
        <w:tabs>
          <w:tab w:val="clear" w:pos="2297"/>
          <w:tab w:val="num" w:pos="1474"/>
        </w:tabs>
        <w:ind w:left="1474"/>
        <w:rPr>
          <w:rFonts w:ascii="Arial" w:hAnsi="Arial" w:cs="Arial"/>
        </w:rPr>
      </w:pPr>
      <w:bookmarkStart w:id="38" w:name="_Ref368592977"/>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se stává součástí odsouhlasené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v rozsahu, v jakém ustanovením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 xml:space="preserve">neodporuje, a pro výklad ustanovení </w:t>
      </w:r>
      <w:r w:rsidR="005E6E7D" w:rsidRPr="005E6E7D">
        <w:rPr>
          <w:rFonts w:ascii="Arial" w:hAnsi="Arial" w:cs="Arial"/>
          <w:szCs w:val="22"/>
        </w:rPr>
        <w:t xml:space="preserve">Analýzy </w:t>
      </w:r>
      <w:r w:rsidRPr="00B95F11">
        <w:rPr>
          <w:rFonts w:ascii="Arial" w:hAnsi="Arial" w:cs="Arial"/>
          <w:szCs w:val="22"/>
        </w:rPr>
        <w:t>Zadání Služeb na objednávku</w:t>
      </w:r>
      <w:r w:rsidR="005E6E7D" w:rsidRPr="005E6E7D">
        <w:rPr>
          <w:rFonts w:ascii="Arial" w:hAnsi="Arial" w:cs="Arial"/>
          <w:szCs w:val="22"/>
        </w:rPr>
        <w:t xml:space="preserve"> </w:t>
      </w:r>
      <w:r w:rsidR="005E6E7D" w:rsidRPr="005E6E7D">
        <w:rPr>
          <w:rFonts w:ascii="Arial" w:hAnsi="Arial" w:cs="Arial"/>
        </w:rPr>
        <w:t>se použije společně s touto Smlouvou subsidiárně.</w:t>
      </w:r>
      <w:bookmarkEnd w:id="38"/>
    </w:p>
    <w:p w:rsidR="005A79D9" w:rsidRPr="00A651C8" w:rsidRDefault="005A79D9" w:rsidP="005E6E7D">
      <w:pPr>
        <w:pStyle w:val="RLTextlnkuslovan"/>
        <w:tabs>
          <w:tab w:val="clear" w:pos="2297"/>
          <w:tab w:val="num" w:pos="1474"/>
        </w:tabs>
        <w:ind w:left="1474"/>
        <w:rPr>
          <w:rFonts w:ascii="Arial" w:hAnsi="Arial" w:cs="Arial"/>
        </w:rPr>
      </w:pPr>
      <w:bookmarkStart w:id="39" w:name="_Ref464816204"/>
      <w:r w:rsidRPr="00FD1C2B">
        <w:rPr>
          <w:rFonts w:ascii="Arial" w:hAnsi="Arial" w:cs="Arial"/>
          <w:szCs w:val="22"/>
        </w:rPr>
        <w:lastRenderedPageBreak/>
        <w:t>Poskytovatel se zavazuje alokovat na poskytování Služeb</w:t>
      </w:r>
      <w:r>
        <w:rPr>
          <w:rFonts w:ascii="Arial" w:hAnsi="Arial" w:cs="Arial"/>
          <w:szCs w:val="22"/>
        </w:rPr>
        <w:t xml:space="preserve"> na objednávku</w:t>
      </w:r>
      <w:r w:rsidRPr="00FD1C2B">
        <w:rPr>
          <w:rFonts w:ascii="Arial" w:hAnsi="Arial" w:cs="Arial"/>
          <w:szCs w:val="22"/>
        </w:rPr>
        <w:t xml:space="preserve"> dle této Smlouvy kapacity členů realizačního týmu Poskytovatele</w:t>
      </w:r>
      <w:r w:rsidR="0080418B">
        <w:rPr>
          <w:rFonts w:ascii="Arial" w:hAnsi="Arial" w:cs="Arial"/>
          <w:szCs w:val="22"/>
        </w:rPr>
        <w:t xml:space="preserve"> dle odst. 4) </w:t>
      </w:r>
      <w:hyperlink w:anchor="ListAnnex05" w:history="1">
        <w:r w:rsidR="0080418B" w:rsidRPr="000E6FC0">
          <w:rPr>
            <w:rStyle w:val="Hypertextovodkaz"/>
            <w:rFonts w:ascii="Arial" w:hAnsi="Arial" w:cs="Arial"/>
            <w:szCs w:val="22"/>
          </w:rPr>
          <w:t>Přílo</w:t>
        </w:r>
        <w:r w:rsidR="0080418B">
          <w:rPr>
            <w:rStyle w:val="Hypertextovodkaz"/>
            <w:rFonts w:ascii="Arial" w:hAnsi="Arial" w:cs="Arial"/>
            <w:szCs w:val="22"/>
          </w:rPr>
          <w:t>hy</w:t>
        </w:r>
        <w:r w:rsidR="0080418B" w:rsidRPr="000E6FC0">
          <w:rPr>
            <w:rStyle w:val="Hypertextovodkaz"/>
            <w:rFonts w:ascii="Arial" w:hAnsi="Arial" w:cs="Arial"/>
            <w:szCs w:val="22"/>
          </w:rPr>
          <w:t xml:space="preserve"> č. 5</w:t>
        </w:r>
      </w:hyperlink>
      <w:r w:rsidR="0080418B">
        <w:rPr>
          <w:rFonts w:ascii="Arial" w:hAnsi="Arial" w:cs="Arial"/>
          <w:szCs w:val="22"/>
        </w:rPr>
        <w:t xml:space="preserve"> této Smlouvy</w:t>
      </w:r>
      <w:r>
        <w:rPr>
          <w:rFonts w:ascii="Arial" w:hAnsi="Arial" w:cs="Arial"/>
          <w:szCs w:val="22"/>
        </w:rPr>
        <w:t xml:space="preserve"> </w:t>
      </w:r>
      <w:r w:rsidRPr="00FD1C2B">
        <w:rPr>
          <w:rFonts w:ascii="Arial" w:hAnsi="Arial" w:cs="Arial"/>
          <w:szCs w:val="22"/>
        </w:rPr>
        <w:t xml:space="preserve">a poskytovat plnění </w:t>
      </w:r>
      <w:r>
        <w:rPr>
          <w:rFonts w:ascii="Arial" w:hAnsi="Arial" w:cs="Arial"/>
          <w:szCs w:val="22"/>
        </w:rPr>
        <w:t xml:space="preserve">Služeb na objednávku </w:t>
      </w:r>
      <w:r w:rsidRPr="00FD1C2B">
        <w:rPr>
          <w:rFonts w:ascii="Arial" w:hAnsi="Arial" w:cs="Arial"/>
          <w:szCs w:val="22"/>
        </w:rPr>
        <w:t>dle této Smlouvy za účasti</w:t>
      </w:r>
      <w:r>
        <w:rPr>
          <w:rFonts w:ascii="Arial" w:hAnsi="Arial" w:cs="Arial"/>
          <w:szCs w:val="22"/>
        </w:rPr>
        <w:t xml:space="preserve"> těchto</w:t>
      </w:r>
      <w:r w:rsidRPr="00FD1C2B">
        <w:rPr>
          <w:rFonts w:ascii="Arial" w:hAnsi="Arial" w:cs="Arial"/>
          <w:szCs w:val="22"/>
        </w:rPr>
        <w:t xml:space="preserve"> členů realizačního týmu, jimiž Poskytovatel prokázal svou kvalifikaci v zadávacím řízení Veřejné zakázky. </w:t>
      </w:r>
      <w:r w:rsidR="0090060B">
        <w:rPr>
          <w:rFonts w:ascii="Arial" w:hAnsi="Arial" w:cs="Arial"/>
          <w:szCs w:val="22"/>
        </w:rPr>
        <w:t xml:space="preserve">V případě, kdy </w:t>
      </w:r>
      <w:r w:rsidR="00CB05FD">
        <w:rPr>
          <w:rFonts w:ascii="Arial" w:hAnsi="Arial" w:cs="Arial"/>
          <w:szCs w:val="22"/>
        </w:rPr>
        <w:t xml:space="preserve">však </w:t>
      </w:r>
      <w:r w:rsidR="0090060B">
        <w:rPr>
          <w:rFonts w:ascii="Arial" w:hAnsi="Arial" w:cs="Arial"/>
          <w:szCs w:val="22"/>
        </w:rPr>
        <w:t xml:space="preserve">bylo požadováno prokázání kvalifikace pro určitou roli pouze v počtu osob odpovídajícímu osobám poskytujícím Pravidelné služby, </w:t>
      </w:r>
      <w:r w:rsidR="0090060B" w:rsidRPr="00FD1C2B">
        <w:rPr>
          <w:rFonts w:ascii="Arial" w:hAnsi="Arial" w:cs="Arial"/>
          <w:szCs w:val="22"/>
        </w:rPr>
        <w:t xml:space="preserve">zavazuje </w:t>
      </w:r>
      <w:r w:rsidR="0090060B">
        <w:rPr>
          <w:rFonts w:ascii="Arial" w:hAnsi="Arial" w:cs="Arial"/>
          <w:szCs w:val="22"/>
        </w:rPr>
        <w:t xml:space="preserve">se Poskytovatel </w:t>
      </w:r>
      <w:r w:rsidR="0090060B" w:rsidRPr="00FD1C2B">
        <w:rPr>
          <w:rFonts w:ascii="Arial" w:hAnsi="Arial" w:cs="Arial"/>
          <w:szCs w:val="22"/>
        </w:rPr>
        <w:t>alokovat na poskytování Služeb</w:t>
      </w:r>
      <w:r w:rsidR="0090060B">
        <w:rPr>
          <w:rFonts w:ascii="Arial" w:hAnsi="Arial" w:cs="Arial"/>
          <w:szCs w:val="22"/>
        </w:rPr>
        <w:t xml:space="preserve"> na objednávku</w:t>
      </w:r>
      <w:r w:rsidR="00B52ACF">
        <w:rPr>
          <w:rFonts w:ascii="Arial" w:hAnsi="Arial" w:cs="Arial"/>
          <w:szCs w:val="22"/>
        </w:rPr>
        <w:t xml:space="preserve"> pro příslušnou roli</w:t>
      </w:r>
      <w:r w:rsidR="0090060B" w:rsidRPr="00FD1C2B">
        <w:rPr>
          <w:rFonts w:ascii="Arial" w:hAnsi="Arial" w:cs="Arial"/>
          <w:szCs w:val="22"/>
        </w:rPr>
        <w:t xml:space="preserve"> dle této Smlouvy </w:t>
      </w:r>
      <w:r w:rsidR="0090060B">
        <w:rPr>
          <w:rFonts w:ascii="Arial" w:hAnsi="Arial" w:cs="Arial"/>
          <w:szCs w:val="22"/>
        </w:rPr>
        <w:t>osoby disponující</w:t>
      </w:r>
      <w:r w:rsidR="0090060B" w:rsidRPr="00FD1C2B">
        <w:rPr>
          <w:rFonts w:ascii="Arial" w:hAnsi="Arial" w:cs="Arial"/>
          <w:szCs w:val="22"/>
        </w:rPr>
        <w:t xml:space="preserve"> požadovanými minimálními znalostmi a odbornou kvalifikací dle požadavků Objednatele uvedených v Zadávací (nebo Kvalifikační) dokumentaci</w:t>
      </w:r>
      <w:r w:rsidR="0056284F">
        <w:rPr>
          <w:rFonts w:ascii="Arial" w:hAnsi="Arial" w:cs="Arial"/>
          <w:szCs w:val="22"/>
        </w:rPr>
        <w:t xml:space="preserve"> pro příslušnou roli</w:t>
      </w:r>
      <w:r w:rsidR="00C003BB">
        <w:rPr>
          <w:rFonts w:ascii="Arial" w:hAnsi="Arial" w:cs="Arial"/>
          <w:szCs w:val="22"/>
        </w:rPr>
        <w:t xml:space="preserve">, jejíž identifikační údaje v rozsahu dle odst. 4) </w:t>
      </w:r>
      <w:hyperlink w:anchor="ListAnnex05" w:history="1">
        <w:r w:rsidR="00C003BB" w:rsidRPr="000E6FC0">
          <w:rPr>
            <w:rStyle w:val="Hypertextovodkaz"/>
            <w:rFonts w:ascii="Arial" w:hAnsi="Arial" w:cs="Arial"/>
            <w:szCs w:val="22"/>
          </w:rPr>
          <w:t>Přílo</w:t>
        </w:r>
        <w:r w:rsidR="00C003BB">
          <w:rPr>
            <w:rStyle w:val="Hypertextovodkaz"/>
            <w:rFonts w:ascii="Arial" w:hAnsi="Arial" w:cs="Arial"/>
            <w:szCs w:val="22"/>
          </w:rPr>
          <w:t>hy</w:t>
        </w:r>
        <w:r w:rsidR="00C003BB" w:rsidRPr="000E6FC0">
          <w:rPr>
            <w:rStyle w:val="Hypertextovodkaz"/>
            <w:rFonts w:ascii="Arial" w:hAnsi="Arial" w:cs="Arial"/>
            <w:szCs w:val="22"/>
          </w:rPr>
          <w:t xml:space="preserve"> č. 5</w:t>
        </w:r>
      </w:hyperlink>
      <w:r w:rsidR="00C003BB">
        <w:rPr>
          <w:rFonts w:ascii="Arial" w:hAnsi="Arial" w:cs="Arial"/>
          <w:szCs w:val="22"/>
        </w:rPr>
        <w:t xml:space="preserve"> této Smlouvy budou Objednateli sděleny před zahájením poskytování plnění ze strany této osoby</w:t>
      </w:r>
      <w:r w:rsidR="0056284F">
        <w:rPr>
          <w:rFonts w:ascii="Arial" w:hAnsi="Arial" w:cs="Arial"/>
          <w:szCs w:val="22"/>
        </w:rPr>
        <w:t xml:space="preserve">. </w:t>
      </w:r>
      <w:r w:rsidRPr="00FD1C2B">
        <w:rPr>
          <w:rFonts w:ascii="Arial" w:hAnsi="Arial" w:cs="Arial"/>
          <w:szCs w:val="22"/>
        </w:rPr>
        <w:t>Alokací kapacity se rozumí dostupnost kteréhokoliv člena realizačního týmu</w:t>
      </w:r>
      <w:r>
        <w:rPr>
          <w:rFonts w:ascii="Arial" w:hAnsi="Arial" w:cs="Arial"/>
          <w:szCs w:val="22"/>
        </w:rPr>
        <w:t xml:space="preserve"> dle odst. </w:t>
      </w:r>
      <w:r w:rsidR="00E40395">
        <w:rPr>
          <w:rFonts w:ascii="Arial" w:hAnsi="Arial" w:cs="Arial"/>
          <w:szCs w:val="22"/>
        </w:rPr>
        <w:fldChar w:fldCharType="begin"/>
      </w:r>
      <w:r w:rsidR="00E40395">
        <w:rPr>
          <w:rFonts w:ascii="Arial" w:hAnsi="Arial" w:cs="Arial"/>
          <w:szCs w:val="22"/>
        </w:rPr>
        <w:instrText xml:space="preserve"> REF _Ref464816204 \r \h </w:instrText>
      </w:r>
      <w:r w:rsidR="00E40395">
        <w:rPr>
          <w:rFonts w:ascii="Arial" w:hAnsi="Arial" w:cs="Arial"/>
          <w:szCs w:val="22"/>
        </w:rPr>
      </w:r>
      <w:r w:rsidR="00E40395">
        <w:rPr>
          <w:rFonts w:ascii="Arial" w:hAnsi="Arial" w:cs="Arial"/>
          <w:szCs w:val="22"/>
        </w:rPr>
        <w:fldChar w:fldCharType="separate"/>
      </w:r>
      <w:r w:rsidR="00F8388F">
        <w:rPr>
          <w:rFonts w:ascii="Arial" w:hAnsi="Arial" w:cs="Arial"/>
          <w:szCs w:val="22"/>
        </w:rPr>
        <w:t>5.9</w:t>
      </w:r>
      <w:r w:rsidR="00E40395">
        <w:rPr>
          <w:rFonts w:ascii="Arial" w:hAnsi="Arial" w:cs="Arial"/>
          <w:szCs w:val="22"/>
        </w:rPr>
        <w:fldChar w:fldCharType="end"/>
      </w:r>
      <w:r>
        <w:rPr>
          <w:rFonts w:ascii="Arial" w:hAnsi="Arial" w:cs="Arial"/>
          <w:szCs w:val="22"/>
        </w:rPr>
        <w:t xml:space="preserve"> této Smlouvy</w:t>
      </w:r>
      <w:r w:rsidRPr="00FD1C2B">
        <w:rPr>
          <w:rFonts w:ascii="Arial" w:hAnsi="Arial" w:cs="Arial"/>
          <w:szCs w:val="22"/>
        </w:rPr>
        <w:t xml:space="preserve"> nebo jeho odpovídajícího náhradníka, jež má minimálně stejnou kvalifikaci jako nahrazovaný člen. Jakákoliv dodatečná změna členů realizačního týmu musí být předem projednána a písemně schválena Objednatelem, přičemž toto bude Objednatelem schváleno v závažných a odůvodněných případech. Poskytovatel se v takovém případě zavazuje nahradit osobu realizačního týmu takovou osobou, která disponuje požadovanými minimálními znalostmi a odbornou kvalifikací dle požadavků Objednatele uvedených v Zadávací (nebo Kvalifikační) dokumentaci.</w:t>
      </w:r>
      <w:bookmarkEnd w:id="39"/>
    </w:p>
    <w:p w:rsidR="00A651C8" w:rsidRPr="005E6E7D" w:rsidRDefault="00A651C8" w:rsidP="005E6E7D">
      <w:pPr>
        <w:pStyle w:val="RLTextlnkuslovan"/>
        <w:tabs>
          <w:tab w:val="clear" w:pos="2297"/>
          <w:tab w:val="num" w:pos="1474"/>
        </w:tabs>
        <w:ind w:left="1474"/>
        <w:rPr>
          <w:rFonts w:ascii="Arial" w:hAnsi="Arial" w:cs="Arial"/>
        </w:rPr>
      </w:pPr>
      <w:r>
        <w:rPr>
          <w:rFonts w:ascii="Arial" w:hAnsi="Arial" w:cs="Arial"/>
          <w:szCs w:val="22"/>
        </w:rPr>
        <w:t xml:space="preserve">Pro vyloučení pochybností se výslovně sjednává, že předmětem Služeb na objednávku mohou být i činnosti osob těch rolí, které jsou již zastoupeny </w:t>
      </w:r>
      <w:r w:rsidR="009A05BB">
        <w:rPr>
          <w:rFonts w:ascii="Arial" w:hAnsi="Arial" w:cs="Arial"/>
          <w:szCs w:val="22"/>
        </w:rPr>
        <w:t xml:space="preserve">ve </w:t>
      </w:r>
      <w:r w:rsidR="009A05BB" w:rsidRPr="009A05BB">
        <w:rPr>
          <w:rFonts w:ascii="Arial" w:hAnsi="Arial" w:cs="Arial"/>
          <w:szCs w:val="22"/>
        </w:rPr>
        <w:t>stabilně přidělené</w:t>
      </w:r>
      <w:r w:rsidR="009A05BB">
        <w:rPr>
          <w:rFonts w:ascii="Arial" w:hAnsi="Arial" w:cs="Arial"/>
          <w:szCs w:val="22"/>
        </w:rPr>
        <w:t>m</w:t>
      </w:r>
      <w:r w:rsidR="009A05BB" w:rsidRPr="009A05BB">
        <w:rPr>
          <w:rFonts w:ascii="Arial" w:hAnsi="Arial" w:cs="Arial"/>
          <w:szCs w:val="22"/>
        </w:rPr>
        <w:t xml:space="preserve"> realizační</w:t>
      </w:r>
      <w:r w:rsidR="009A05BB">
        <w:rPr>
          <w:rFonts w:ascii="Arial" w:hAnsi="Arial" w:cs="Arial"/>
          <w:szCs w:val="22"/>
        </w:rPr>
        <w:t>m</w:t>
      </w:r>
      <w:r w:rsidR="009A05BB" w:rsidRPr="009A05BB">
        <w:rPr>
          <w:rFonts w:ascii="Arial" w:hAnsi="Arial" w:cs="Arial"/>
          <w:szCs w:val="22"/>
        </w:rPr>
        <w:t xml:space="preserve"> týmu</w:t>
      </w:r>
      <w:r w:rsidR="009A05BB">
        <w:rPr>
          <w:rFonts w:ascii="Arial" w:hAnsi="Arial" w:cs="Arial"/>
          <w:szCs w:val="22"/>
        </w:rPr>
        <w:t xml:space="preserve"> dle odst.</w:t>
      </w:r>
      <w:r>
        <w:rPr>
          <w:rFonts w:ascii="Arial" w:hAnsi="Arial" w:cs="Arial"/>
          <w:szCs w:val="22"/>
        </w:rPr>
        <w:t xml:space="preserve"> </w:t>
      </w:r>
      <w:r w:rsidR="009A05BB">
        <w:rPr>
          <w:rFonts w:ascii="Arial" w:hAnsi="Arial" w:cs="Arial"/>
          <w:szCs w:val="22"/>
        </w:rPr>
        <w:fldChar w:fldCharType="begin"/>
      </w:r>
      <w:r w:rsidR="009A05BB">
        <w:rPr>
          <w:rFonts w:ascii="Arial" w:hAnsi="Arial" w:cs="Arial"/>
          <w:szCs w:val="22"/>
        </w:rPr>
        <w:instrText xml:space="preserve"> REF _Ref464806624 \r \h </w:instrText>
      </w:r>
      <w:r w:rsidR="009A05BB">
        <w:rPr>
          <w:rFonts w:ascii="Arial" w:hAnsi="Arial" w:cs="Arial"/>
          <w:szCs w:val="22"/>
        </w:rPr>
      </w:r>
      <w:r w:rsidR="009A05BB">
        <w:rPr>
          <w:rFonts w:ascii="Arial" w:hAnsi="Arial" w:cs="Arial"/>
          <w:szCs w:val="22"/>
        </w:rPr>
        <w:fldChar w:fldCharType="separate"/>
      </w:r>
      <w:r w:rsidR="00F8388F">
        <w:rPr>
          <w:rFonts w:ascii="Arial" w:hAnsi="Arial" w:cs="Arial"/>
          <w:szCs w:val="22"/>
        </w:rPr>
        <w:t>4.6</w:t>
      </w:r>
      <w:r w:rsidR="009A05BB">
        <w:rPr>
          <w:rFonts w:ascii="Arial" w:hAnsi="Arial" w:cs="Arial"/>
          <w:szCs w:val="22"/>
        </w:rPr>
        <w:fldChar w:fldCharType="end"/>
      </w:r>
      <w:r w:rsidR="009A05BB">
        <w:rPr>
          <w:rFonts w:ascii="Arial" w:hAnsi="Arial" w:cs="Arial"/>
          <w:szCs w:val="22"/>
        </w:rPr>
        <w:t xml:space="preserve"> této Smlouvy, jehož prostřednictvím Poskytovatel zajišťuje plnění Pravidelných Služeb</w:t>
      </w:r>
      <w:r w:rsidR="006F2DE9">
        <w:rPr>
          <w:rFonts w:ascii="Arial" w:hAnsi="Arial" w:cs="Arial"/>
          <w:szCs w:val="22"/>
        </w:rPr>
        <w:t>.</w:t>
      </w:r>
    </w:p>
    <w:p w:rsidR="009C2C2D" w:rsidRPr="009C2C2D" w:rsidRDefault="009C2C2D" w:rsidP="009C2C2D">
      <w:pPr>
        <w:pStyle w:val="RLlneksmlouvy"/>
        <w:rPr>
          <w:rFonts w:ascii="Arial" w:hAnsi="Arial" w:cs="Arial"/>
          <w:szCs w:val="22"/>
        </w:rPr>
      </w:pPr>
      <w:r w:rsidRPr="009C2C2D">
        <w:rPr>
          <w:rFonts w:ascii="Arial" w:hAnsi="Arial" w:cs="Arial"/>
          <w:szCs w:val="22"/>
        </w:rPr>
        <w:t>SPOLEČN</w:t>
      </w:r>
      <w:r w:rsidR="00941402">
        <w:rPr>
          <w:rFonts w:ascii="Arial" w:hAnsi="Arial" w:cs="Arial"/>
          <w:szCs w:val="22"/>
        </w:rPr>
        <w:t>Á</w:t>
      </w:r>
      <w:r w:rsidRPr="009C2C2D">
        <w:rPr>
          <w:rFonts w:ascii="Arial" w:hAnsi="Arial" w:cs="Arial"/>
          <w:szCs w:val="22"/>
        </w:rPr>
        <w:t xml:space="preserve"> USTANOVENÍ K POSKYTOVÁNÍ SLUŽEB</w:t>
      </w:r>
    </w:p>
    <w:bookmarkEnd w:id="18"/>
    <w:bookmarkEnd w:id="21"/>
    <w:bookmarkEnd w:id="23"/>
    <w:bookmarkEnd w:id="24"/>
    <w:p w:rsidR="006706B7" w:rsidRPr="00F547F5" w:rsidRDefault="000A6CF2" w:rsidP="006706B7">
      <w:pPr>
        <w:pStyle w:val="RLTextlnkuslovan"/>
        <w:numPr>
          <w:ilvl w:val="0"/>
          <w:numId w:val="0"/>
        </w:numPr>
        <w:tabs>
          <w:tab w:val="num" w:pos="1474"/>
        </w:tabs>
        <w:ind w:firstLine="708"/>
        <w:rPr>
          <w:rFonts w:ascii="Arial" w:hAnsi="Arial" w:cs="Arial"/>
          <w:b/>
          <w:i/>
          <w:szCs w:val="22"/>
        </w:rPr>
      </w:pPr>
      <w:r w:rsidRPr="00F547F5">
        <w:rPr>
          <w:rFonts w:ascii="Arial" w:hAnsi="Arial" w:cs="Arial"/>
          <w:b/>
          <w:i/>
          <w:szCs w:val="22"/>
        </w:rPr>
        <w:t>Ostatní pravidla vztahující se k poskytování</w:t>
      </w:r>
      <w:r w:rsidR="0017582B" w:rsidRPr="00F547F5">
        <w:rPr>
          <w:rFonts w:ascii="Arial" w:hAnsi="Arial" w:cs="Arial"/>
          <w:b/>
          <w:i/>
          <w:szCs w:val="22"/>
        </w:rPr>
        <w:t xml:space="preserve"> Služeb</w:t>
      </w:r>
    </w:p>
    <w:p w:rsidR="00E94879" w:rsidRPr="00F547F5" w:rsidRDefault="00E94879" w:rsidP="00E94879">
      <w:pPr>
        <w:pStyle w:val="RLTextlnkuslovan"/>
        <w:tabs>
          <w:tab w:val="clear" w:pos="2297"/>
          <w:tab w:val="num" w:pos="1474"/>
        </w:tabs>
        <w:ind w:left="1474"/>
        <w:rPr>
          <w:rFonts w:ascii="Arial" w:hAnsi="Arial" w:cs="Arial"/>
          <w:szCs w:val="22"/>
        </w:rPr>
      </w:pPr>
      <w:bookmarkStart w:id="40" w:name="_Ref372114489"/>
      <w:bookmarkEnd w:id="19"/>
      <w:r w:rsidRPr="00F547F5">
        <w:rPr>
          <w:rFonts w:ascii="Arial" w:hAnsi="Arial" w:cs="Arial"/>
          <w:szCs w:val="22"/>
        </w:rPr>
        <w:t>Poskytovatel je povinen předkládat Objednatel</w:t>
      </w:r>
      <w:r w:rsidR="00F04245" w:rsidRPr="00F547F5">
        <w:rPr>
          <w:rFonts w:ascii="Arial" w:hAnsi="Arial" w:cs="Arial"/>
          <w:szCs w:val="22"/>
        </w:rPr>
        <w:t>i</w:t>
      </w:r>
      <w:r w:rsidRPr="00F547F5">
        <w:rPr>
          <w:rFonts w:ascii="Arial" w:hAnsi="Arial" w:cs="Arial"/>
          <w:szCs w:val="22"/>
        </w:rPr>
        <w:t xml:space="preserve"> přehledné a kompletní výkazy prokazující, že </w:t>
      </w:r>
      <w:r w:rsidR="00CF7ADD" w:rsidRPr="00F547F5">
        <w:rPr>
          <w:rFonts w:ascii="Arial" w:hAnsi="Arial" w:cs="Arial"/>
          <w:szCs w:val="22"/>
        </w:rPr>
        <w:t>S</w:t>
      </w:r>
      <w:r w:rsidRPr="00F547F5">
        <w:rPr>
          <w:rFonts w:ascii="Arial" w:hAnsi="Arial" w:cs="Arial"/>
          <w:szCs w:val="22"/>
        </w:rPr>
        <w:t xml:space="preserve">lužby byly </w:t>
      </w:r>
      <w:r w:rsidR="002B525C" w:rsidRPr="00F547F5">
        <w:rPr>
          <w:rFonts w:ascii="Arial" w:hAnsi="Arial" w:cs="Arial"/>
          <w:szCs w:val="22"/>
        </w:rPr>
        <w:t xml:space="preserve">poskytovány </w:t>
      </w:r>
      <w:r w:rsidR="00BE7049">
        <w:rPr>
          <w:rFonts w:ascii="Arial" w:hAnsi="Arial" w:cs="Arial"/>
          <w:szCs w:val="22"/>
        </w:rPr>
        <w:t>v souladu s touto Smlouvou</w:t>
      </w:r>
      <w:r w:rsidR="00A33329" w:rsidRPr="00F547F5">
        <w:rPr>
          <w:rFonts w:ascii="Arial" w:hAnsi="Arial" w:cs="Arial"/>
          <w:szCs w:val="22"/>
        </w:rPr>
        <w:t xml:space="preserve"> (dále jen „</w:t>
      </w:r>
      <w:r w:rsidR="00A33329" w:rsidRPr="00F547F5">
        <w:rPr>
          <w:rFonts w:ascii="Arial" w:hAnsi="Arial" w:cs="Arial"/>
          <w:b/>
          <w:szCs w:val="22"/>
        </w:rPr>
        <w:t>Výkaz plnění</w:t>
      </w:r>
      <w:r w:rsidR="00A33329" w:rsidRPr="00F547F5">
        <w:rPr>
          <w:rFonts w:ascii="Arial" w:hAnsi="Arial" w:cs="Arial"/>
          <w:szCs w:val="22"/>
        </w:rPr>
        <w:t>“)</w:t>
      </w:r>
      <w:r w:rsidR="0012300F" w:rsidRPr="00F547F5">
        <w:rPr>
          <w:rFonts w:ascii="Arial" w:hAnsi="Arial" w:cs="Arial"/>
          <w:szCs w:val="22"/>
        </w:rPr>
        <w:t>.</w:t>
      </w:r>
      <w:r w:rsidR="005B7BAE" w:rsidRPr="00F547F5">
        <w:rPr>
          <w:rFonts w:ascii="Arial" w:hAnsi="Arial" w:cs="Arial"/>
          <w:szCs w:val="22"/>
        </w:rPr>
        <w:t xml:space="preserve"> </w:t>
      </w:r>
      <w:r w:rsidR="0012300F" w:rsidRPr="00F547F5">
        <w:rPr>
          <w:rFonts w:ascii="Arial" w:hAnsi="Arial" w:cs="Arial"/>
          <w:szCs w:val="22"/>
        </w:rPr>
        <w:t>Výkaz</w:t>
      </w:r>
      <w:r w:rsidR="00A33329" w:rsidRPr="00F547F5">
        <w:rPr>
          <w:rFonts w:ascii="Arial" w:hAnsi="Arial" w:cs="Arial"/>
          <w:szCs w:val="22"/>
        </w:rPr>
        <w:t xml:space="preserve"> plnění</w:t>
      </w:r>
      <w:r w:rsidR="0012300F" w:rsidRPr="00F547F5">
        <w:rPr>
          <w:rFonts w:ascii="Arial" w:hAnsi="Arial" w:cs="Arial"/>
          <w:szCs w:val="22"/>
        </w:rPr>
        <w:t xml:space="preserve"> </w:t>
      </w:r>
      <w:r w:rsidRPr="00F547F5">
        <w:rPr>
          <w:rFonts w:ascii="Arial" w:hAnsi="Arial" w:cs="Arial"/>
          <w:szCs w:val="22"/>
        </w:rPr>
        <w:t>musí umožňovat minimálně ověření rozsahu poskytnut</w:t>
      </w:r>
      <w:r w:rsidR="005D4C69" w:rsidRPr="00F547F5">
        <w:rPr>
          <w:rFonts w:ascii="Arial" w:hAnsi="Arial" w:cs="Arial"/>
          <w:szCs w:val="22"/>
        </w:rPr>
        <w:t>ých</w:t>
      </w:r>
      <w:r w:rsidRPr="00F547F5">
        <w:rPr>
          <w:rFonts w:ascii="Arial" w:hAnsi="Arial" w:cs="Arial"/>
          <w:szCs w:val="22"/>
        </w:rPr>
        <w:t xml:space="preserve"> Služ</w:t>
      </w:r>
      <w:r w:rsidR="005D4C69" w:rsidRPr="00F547F5">
        <w:rPr>
          <w:rFonts w:ascii="Arial" w:hAnsi="Arial" w:cs="Arial"/>
          <w:szCs w:val="22"/>
        </w:rPr>
        <w:t>e</w:t>
      </w:r>
      <w:r w:rsidRPr="00F547F5">
        <w:rPr>
          <w:rFonts w:ascii="Arial" w:hAnsi="Arial" w:cs="Arial"/>
          <w:szCs w:val="22"/>
        </w:rPr>
        <w:t>b a přítomnosti jednotlivých pracovníků Poskytovatele u Objednatele</w:t>
      </w:r>
      <w:r w:rsidR="00126374" w:rsidRPr="00F547F5">
        <w:rPr>
          <w:rFonts w:ascii="Arial" w:hAnsi="Arial" w:cs="Arial"/>
          <w:szCs w:val="22"/>
        </w:rPr>
        <w:t xml:space="preserve">, přičemž pokud nebude Objednatelem stanoveno jinak, vyhodnocovací období činí 1 </w:t>
      </w:r>
      <w:r w:rsidR="008968C9" w:rsidRPr="00F547F5">
        <w:rPr>
          <w:rFonts w:ascii="Arial" w:hAnsi="Arial" w:cs="Arial"/>
          <w:szCs w:val="22"/>
        </w:rPr>
        <w:t xml:space="preserve">kalendářní </w:t>
      </w:r>
      <w:r w:rsidR="00126374" w:rsidRPr="00F547F5">
        <w:rPr>
          <w:rFonts w:ascii="Arial" w:hAnsi="Arial" w:cs="Arial"/>
          <w:szCs w:val="22"/>
        </w:rPr>
        <w:t>měsíc</w:t>
      </w:r>
      <w:r w:rsidR="001B2C42" w:rsidRPr="00F547F5">
        <w:rPr>
          <w:rFonts w:ascii="Arial" w:hAnsi="Arial" w:cs="Arial"/>
          <w:szCs w:val="22"/>
        </w:rPr>
        <w:t xml:space="preserve"> (dále jen „</w:t>
      </w:r>
      <w:r w:rsidR="001B2C42" w:rsidRPr="00F547F5">
        <w:rPr>
          <w:rFonts w:ascii="Arial" w:hAnsi="Arial" w:cs="Arial"/>
          <w:b/>
          <w:szCs w:val="22"/>
        </w:rPr>
        <w:t>Vyhodnocovací období</w:t>
      </w:r>
      <w:r w:rsidR="001B2C42" w:rsidRPr="00F547F5">
        <w:rPr>
          <w:rFonts w:ascii="Arial" w:hAnsi="Arial" w:cs="Arial"/>
          <w:szCs w:val="22"/>
        </w:rPr>
        <w:t>“)</w:t>
      </w:r>
      <w:r w:rsidRPr="00F547F5">
        <w:rPr>
          <w:rFonts w:ascii="Arial" w:hAnsi="Arial" w:cs="Arial"/>
          <w:szCs w:val="22"/>
        </w:rPr>
        <w:t>.</w:t>
      </w:r>
      <w:bookmarkEnd w:id="40"/>
    </w:p>
    <w:p w:rsidR="00885E71" w:rsidRPr="00556328" w:rsidRDefault="00885E71" w:rsidP="00885E71">
      <w:pPr>
        <w:pStyle w:val="RLTextlnkuslovan"/>
        <w:tabs>
          <w:tab w:val="clear" w:pos="2297"/>
          <w:tab w:val="num" w:pos="1474"/>
        </w:tabs>
        <w:ind w:left="1474"/>
        <w:rPr>
          <w:rFonts w:ascii="Arial" w:hAnsi="Arial" w:cs="Arial"/>
          <w:szCs w:val="22"/>
        </w:rPr>
      </w:pPr>
      <w:bookmarkStart w:id="41" w:name="_Ref420573917"/>
      <w:r w:rsidRPr="00F547F5">
        <w:rPr>
          <w:rFonts w:ascii="Arial" w:hAnsi="Arial" w:cs="Arial"/>
          <w:szCs w:val="22"/>
        </w:rPr>
        <w:t xml:space="preserve">Poskytovatel poskytuje k výsledkům </w:t>
      </w:r>
      <w:r w:rsidRPr="00556328">
        <w:rPr>
          <w:rFonts w:ascii="Arial" w:hAnsi="Arial" w:cs="Arial"/>
          <w:szCs w:val="22"/>
        </w:rPr>
        <w:t xml:space="preserve">poskytovaného plnění, které podléhá akceptaci dle čl. </w:t>
      </w:r>
      <w:r w:rsidR="00567533">
        <w:rPr>
          <w:rFonts w:ascii="Arial" w:hAnsi="Arial" w:cs="Arial"/>
          <w:szCs w:val="22"/>
        </w:rPr>
        <w:fldChar w:fldCharType="begin"/>
      </w:r>
      <w:r w:rsidR="00567533">
        <w:rPr>
          <w:rFonts w:ascii="Arial" w:hAnsi="Arial" w:cs="Arial"/>
          <w:szCs w:val="22"/>
        </w:rPr>
        <w:instrText xml:space="preserve"> REF _Ref427043306 \r \h </w:instrText>
      </w:r>
      <w:r w:rsidR="00567533">
        <w:rPr>
          <w:rFonts w:ascii="Arial" w:hAnsi="Arial" w:cs="Arial"/>
          <w:szCs w:val="22"/>
        </w:rPr>
      </w:r>
      <w:r w:rsidR="00567533">
        <w:rPr>
          <w:rFonts w:ascii="Arial" w:hAnsi="Arial" w:cs="Arial"/>
          <w:szCs w:val="22"/>
        </w:rPr>
        <w:fldChar w:fldCharType="separate"/>
      </w:r>
      <w:r w:rsidR="00F8388F">
        <w:rPr>
          <w:rFonts w:ascii="Arial" w:hAnsi="Arial" w:cs="Arial"/>
          <w:szCs w:val="22"/>
        </w:rPr>
        <w:t>11</w:t>
      </w:r>
      <w:r w:rsidR="00567533">
        <w:rPr>
          <w:rFonts w:ascii="Arial" w:hAnsi="Arial" w:cs="Arial"/>
          <w:szCs w:val="22"/>
        </w:rPr>
        <w:fldChar w:fldCharType="end"/>
      </w:r>
      <w:r w:rsidRPr="00556328">
        <w:rPr>
          <w:rFonts w:ascii="Arial" w:hAnsi="Arial" w:cs="Arial"/>
          <w:szCs w:val="22"/>
        </w:rPr>
        <w:t xml:space="preserve"> Smlouvy, záruku za jakost v trvání 24 měsíců ode dne akceptace výsledku plnění.</w:t>
      </w:r>
      <w:bookmarkEnd w:id="41"/>
    </w:p>
    <w:p w:rsidR="00E94879" w:rsidRDefault="00E94879" w:rsidP="00E94879">
      <w:pPr>
        <w:pStyle w:val="RLTextlnkuslovan"/>
        <w:tabs>
          <w:tab w:val="clear" w:pos="2297"/>
          <w:tab w:val="num" w:pos="1474"/>
        </w:tabs>
        <w:ind w:left="1474"/>
        <w:rPr>
          <w:rFonts w:ascii="Arial" w:hAnsi="Arial" w:cs="Arial"/>
          <w:szCs w:val="22"/>
        </w:rPr>
      </w:pPr>
      <w:bookmarkStart w:id="42" w:name="_Hlt372534909"/>
      <w:bookmarkEnd w:id="42"/>
      <w:r w:rsidRPr="00F547F5">
        <w:rPr>
          <w:rFonts w:ascii="Arial" w:hAnsi="Arial" w:cs="Arial"/>
          <w:szCs w:val="22"/>
        </w:rPr>
        <w:t xml:space="preserve">Poskytovatel je plně odpovědný za to, že jeho zaměstnanci a ostatní pracovníci budou dodržovat veškeré obecně závazné právní předpisy vztahující se k vykonávané činnosti, zejména předpisy o bezpečnosti práce a o požární bezpečnosti, dále interní předpisy Objednatele, pokud s nimi byli prokazatelně seznámeni, a budou se řídit organizačními pokyny odpovědných zaměstnanců Objednatele. </w:t>
      </w:r>
    </w:p>
    <w:p w:rsidR="00F71E31" w:rsidRDefault="00F71E31" w:rsidP="00E94879">
      <w:pPr>
        <w:pStyle w:val="RLTextlnkuslovan"/>
        <w:tabs>
          <w:tab w:val="clear" w:pos="2297"/>
          <w:tab w:val="num" w:pos="1474"/>
        </w:tabs>
        <w:ind w:left="1474"/>
        <w:rPr>
          <w:rFonts w:ascii="Arial" w:hAnsi="Arial" w:cs="Arial"/>
          <w:szCs w:val="22"/>
        </w:rPr>
      </w:pPr>
      <w:r>
        <w:rPr>
          <w:rFonts w:ascii="Arial" w:hAnsi="Arial" w:cs="Arial"/>
          <w:szCs w:val="22"/>
        </w:rPr>
        <w:t xml:space="preserve">Součinnost Poskytovatele v rámci oponentních řízení </w:t>
      </w:r>
      <w:r>
        <w:rPr>
          <w:rFonts w:ascii="Arial" w:hAnsi="Arial" w:cs="Arial"/>
          <w:szCs w:val="22"/>
          <w:lang w:eastAsia="en-US"/>
        </w:rPr>
        <w:t xml:space="preserve">se řídí pravidly oponentního řízení, které tvoří </w:t>
      </w:r>
      <w:hyperlink w:anchor="ListAnnex02" w:history="1">
        <w:r w:rsidR="002E3669">
          <w:rPr>
            <w:rStyle w:val="Hypertextovodkaz"/>
            <w:rFonts w:ascii="Arial" w:hAnsi="Arial" w:cs="Arial"/>
            <w:szCs w:val="22"/>
            <w:lang w:eastAsia="en-US"/>
          </w:rPr>
          <w:t>Přílohu č. 2</w:t>
        </w:r>
      </w:hyperlink>
      <w:r>
        <w:rPr>
          <w:rFonts w:ascii="Arial" w:hAnsi="Arial" w:cs="Arial"/>
          <w:szCs w:val="22"/>
          <w:lang w:eastAsia="en-US"/>
        </w:rPr>
        <w:t xml:space="preserve"> této Smlouvy.</w:t>
      </w:r>
    </w:p>
    <w:p w:rsidR="00116E9A" w:rsidRPr="00F547F5" w:rsidRDefault="00116E9A" w:rsidP="00116E9A">
      <w:pPr>
        <w:pStyle w:val="RLTextlnkuslovan"/>
        <w:numPr>
          <w:ilvl w:val="0"/>
          <w:numId w:val="0"/>
        </w:numPr>
        <w:ind w:left="737"/>
        <w:rPr>
          <w:rFonts w:ascii="Arial" w:hAnsi="Arial" w:cs="Arial"/>
          <w:b/>
          <w:i/>
          <w:szCs w:val="22"/>
        </w:rPr>
      </w:pPr>
      <w:r w:rsidRPr="00F547F5">
        <w:rPr>
          <w:rFonts w:ascii="Arial" w:hAnsi="Arial" w:cs="Arial"/>
          <w:b/>
          <w:i/>
          <w:szCs w:val="22"/>
        </w:rPr>
        <w:lastRenderedPageBreak/>
        <w:t>Součinnost Objednatele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se zavazuje poskytnout Poskytovateli ke splnění závazků dle této Smlouvy </w:t>
      </w:r>
      <w:r w:rsidR="00860808" w:rsidRPr="00F547F5">
        <w:rPr>
          <w:rFonts w:ascii="Arial" w:hAnsi="Arial" w:cs="Arial"/>
          <w:szCs w:val="22"/>
        </w:rPr>
        <w:t xml:space="preserve">nezbytně nutnou </w:t>
      </w:r>
      <w:r w:rsidRPr="00F547F5">
        <w:rPr>
          <w:rFonts w:ascii="Arial" w:hAnsi="Arial" w:cs="Arial"/>
          <w:szCs w:val="22"/>
        </w:rPr>
        <w:t>součinnost, zejména se zavazuje odpovědné zástupce Poskytovatele včas informovat o všech organizačních změnách, poznatcích z kontrolní činnosti</w:t>
      </w:r>
      <w:r w:rsidR="00860808" w:rsidRPr="00F547F5">
        <w:rPr>
          <w:rFonts w:ascii="Arial" w:hAnsi="Arial" w:cs="Arial"/>
          <w:szCs w:val="22"/>
        </w:rPr>
        <w:t xml:space="preserve"> </w:t>
      </w:r>
      <w:r w:rsidRPr="00F547F5">
        <w:rPr>
          <w:rFonts w:ascii="Arial" w:hAnsi="Arial" w:cs="Arial"/>
          <w:szCs w:val="22"/>
        </w:rPr>
        <w:t xml:space="preserve">a dalších skutečnostech významných pro plnění předmětu Smlouvy. </w:t>
      </w:r>
    </w:p>
    <w:p w:rsidR="00E94879" w:rsidRPr="00F547F5" w:rsidRDefault="00E94879" w:rsidP="00E94879">
      <w:pPr>
        <w:pStyle w:val="RLTextlnkuslovan"/>
        <w:tabs>
          <w:tab w:val="clear" w:pos="2297"/>
          <w:tab w:val="num" w:pos="1474"/>
        </w:tabs>
        <w:ind w:left="1474"/>
        <w:rPr>
          <w:rFonts w:ascii="Arial" w:hAnsi="Arial" w:cs="Arial"/>
          <w:szCs w:val="22"/>
        </w:rPr>
      </w:pPr>
      <w:bookmarkStart w:id="43" w:name="_Ref464807837"/>
      <w:r w:rsidRPr="00F547F5">
        <w:rPr>
          <w:rFonts w:ascii="Arial" w:hAnsi="Arial" w:cs="Arial"/>
          <w:szCs w:val="22"/>
        </w:rPr>
        <w:t>V rámci součinnosti se Objednatel zavazuje umožnit Poskytovateli užití vybraných HW a SW prostředků Objednatele, a to výhradně za účelem plnění předmětu této Smlouvy a pouze po dobu účinnosti této Smlouvy. Poskytovatel se zavazuje užívat tyto prostředky řádně a v souladu s provozními a bezpečnostními postupy či pokyny Objednatele. Poskytovatel se dále zavazuje, že nebude s těmito prostředky Objednatele nakládat nebo je používat v rozporu s touto Smlouvou.</w:t>
      </w:r>
      <w:bookmarkEnd w:id="43"/>
    </w:p>
    <w:p w:rsidR="00E751A2" w:rsidRDefault="00E94879" w:rsidP="00E751A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Objednatel </w:t>
      </w:r>
      <w:r w:rsidR="00E75ED2" w:rsidRPr="00F547F5">
        <w:rPr>
          <w:rFonts w:ascii="Arial" w:hAnsi="Arial" w:cs="Arial"/>
          <w:szCs w:val="22"/>
        </w:rPr>
        <w:t xml:space="preserve">je povinen </w:t>
      </w:r>
      <w:r w:rsidRPr="00F547F5">
        <w:rPr>
          <w:rFonts w:ascii="Arial" w:hAnsi="Arial" w:cs="Arial"/>
          <w:szCs w:val="22"/>
        </w:rPr>
        <w:t>zajistit Poskytovateli veškerou potřebnou součinnost zaměstnanců Objednatele nebo třetích stran zajišťujících pro Objednatele služby v oblasti ICT v rozsahu potřebném pro řádné prov</w:t>
      </w:r>
      <w:r w:rsidR="00ED49DD" w:rsidRPr="00F547F5">
        <w:rPr>
          <w:rFonts w:ascii="Arial" w:hAnsi="Arial" w:cs="Arial"/>
          <w:szCs w:val="22"/>
        </w:rPr>
        <w:t>á</w:t>
      </w:r>
      <w:r w:rsidRPr="00F547F5">
        <w:rPr>
          <w:rFonts w:ascii="Arial" w:hAnsi="Arial" w:cs="Arial"/>
          <w:szCs w:val="22"/>
        </w:rPr>
        <w:t>d</w:t>
      </w:r>
      <w:r w:rsidR="00ED49DD" w:rsidRPr="00F547F5">
        <w:rPr>
          <w:rFonts w:ascii="Arial" w:hAnsi="Arial" w:cs="Arial"/>
          <w:szCs w:val="22"/>
        </w:rPr>
        <w:t>ě</w:t>
      </w:r>
      <w:r w:rsidRPr="00F547F5">
        <w:rPr>
          <w:rFonts w:ascii="Arial" w:hAnsi="Arial" w:cs="Arial"/>
          <w:szCs w:val="22"/>
        </w:rPr>
        <w:t>ní Služeb</w:t>
      </w:r>
      <w:r w:rsidR="00E75ED2" w:rsidRPr="00F547F5">
        <w:rPr>
          <w:rFonts w:ascii="Arial" w:hAnsi="Arial" w:cs="Arial"/>
          <w:szCs w:val="22"/>
        </w:rPr>
        <w:t xml:space="preserve"> dle této Smlouvy</w:t>
      </w:r>
      <w:r w:rsidRPr="00F547F5">
        <w:rPr>
          <w:rFonts w:ascii="Arial" w:hAnsi="Arial" w:cs="Arial"/>
          <w:szCs w:val="22"/>
        </w:rPr>
        <w:t xml:space="preserve">. Nesplnění pokynů pro provádění Služeb pouze v důsledku nezajištění výše uvedené součinnosti </w:t>
      </w:r>
      <w:r w:rsidR="00E75ED2" w:rsidRPr="00F547F5">
        <w:rPr>
          <w:rFonts w:ascii="Arial" w:hAnsi="Arial" w:cs="Arial"/>
          <w:szCs w:val="22"/>
        </w:rPr>
        <w:t xml:space="preserve">nebude považováno </w:t>
      </w:r>
      <w:r w:rsidRPr="00F547F5">
        <w:rPr>
          <w:rFonts w:ascii="Arial" w:hAnsi="Arial" w:cs="Arial"/>
          <w:szCs w:val="22"/>
        </w:rPr>
        <w:t xml:space="preserve">za porušení nebo nedodržení </w:t>
      </w:r>
      <w:r w:rsidR="00096BAC" w:rsidRPr="00F547F5">
        <w:rPr>
          <w:rFonts w:ascii="Arial" w:hAnsi="Arial" w:cs="Arial"/>
          <w:szCs w:val="22"/>
        </w:rPr>
        <w:t xml:space="preserve">požadované kvality Služeb </w:t>
      </w:r>
      <w:r w:rsidRPr="00F547F5">
        <w:rPr>
          <w:rFonts w:ascii="Arial" w:hAnsi="Arial" w:cs="Arial"/>
          <w:szCs w:val="22"/>
        </w:rPr>
        <w:t xml:space="preserve">a nemůže být důvodem pro neakceptování </w:t>
      </w:r>
      <w:r w:rsidR="007E74AD" w:rsidRPr="00F547F5">
        <w:rPr>
          <w:rFonts w:ascii="Arial" w:hAnsi="Arial" w:cs="Arial"/>
          <w:szCs w:val="22"/>
        </w:rPr>
        <w:t>V</w:t>
      </w:r>
      <w:r w:rsidRPr="00F547F5">
        <w:rPr>
          <w:rFonts w:ascii="Arial" w:hAnsi="Arial" w:cs="Arial"/>
          <w:szCs w:val="22"/>
        </w:rPr>
        <w:t xml:space="preserve">ýkazu </w:t>
      </w:r>
      <w:r w:rsidR="00527523" w:rsidRPr="00F547F5">
        <w:rPr>
          <w:rFonts w:ascii="Arial" w:hAnsi="Arial" w:cs="Arial"/>
          <w:szCs w:val="22"/>
        </w:rPr>
        <w:t xml:space="preserve">plnění </w:t>
      </w:r>
      <w:r w:rsidRPr="00F547F5">
        <w:rPr>
          <w:rFonts w:ascii="Arial" w:hAnsi="Arial" w:cs="Arial"/>
          <w:szCs w:val="22"/>
        </w:rPr>
        <w:t>Objednatelem.</w:t>
      </w:r>
    </w:p>
    <w:p w:rsidR="002137C4" w:rsidRDefault="002137C4" w:rsidP="002137C4">
      <w:pPr>
        <w:pStyle w:val="RLTextlnkuslovan"/>
        <w:numPr>
          <w:ilvl w:val="0"/>
          <w:numId w:val="0"/>
        </w:numPr>
        <w:tabs>
          <w:tab w:val="num" w:pos="1474"/>
        </w:tabs>
        <w:ind w:firstLine="708"/>
        <w:rPr>
          <w:rFonts w:ascii="Arial" w:hAnsi="Arial" w:cs="Arial"/>
          <w:b/>
          <w:i/>
          <w:szCs w:val="22"/>
        </w:rPr>
      </w:pPr>
      <w:r>
        <w:rPr>
          <w:rFonts w:ascii="Arial" w:hAnsi="Arial" w:cs="Arial"/>
          <w:b/>
          <w:i/>
          <w:szCs w:val="22"/>
        </w:rPr>
        <w:t>Střet zájmů</w:t>
      </w:r>
    </w:p>
    <w:p w:rsidR="00674B11" w:rsidRDefault="002137C4" w:rsidP="002137C4">
      <w:pPr>
        <w:pStyle w:val="RLTextlnkuslovan"/>
        <w:tabs>
          <w:tab w:val="clear" w:pos="2297"/>
          <w:tab w:val="num" w:pos="1474"/>
        </w:tabs>
        <w:ind w:left="1474"/>
        <w:rPr>
          <w:rFonts w:ascii="Arial" w:hAnsi="Arial" w:cs="Arial"/>
          <w:szCs w:val="22"/>
        </w:rPr>
      </w:pPr>
      <w:r w:rsidRPr="002137C4">
        <w:rPr>
          <w:rFonts w:ascii="Arial" w:hAnsi="Arial" w:cs="Arial"/>
          <w:szCs w:val="22"/>
        </w:rPr>
        <w:t xml:space="preserve">Poskytovatel </w:t>
      </w:r>
      <w:r w:rsidR="00E751A2">
        <w:rPr>
          <w:rFonts w:ascii="Arial" w:hAnsi="Arial" w:cs="Arial"/>
          <w:szCs w:val="22"/>
        </w:rPr>
        <w:t>si je vědom skutečnosti</w:t>
      </w:r>
      <w:r w:rsidRPr="002137C4">
        <w:rPr>
          <w:rFonts w:ascii="Arial" w:hAnsi="Arial" w:cs="Arial"/>
          <w:szCs w:val="22"/>
        </w:rPr>
        <w:t>, že bude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F8388F">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 rámci plnění této Smlouvy mimo jiné poskytovat služby konzultační a poradenské podpory při realizaci zadávacích řízení veřejných zakázek souvisejících s dodávkou či poskytováním ICT služeb Objednateli</w:t>
      </w:r>
      <w:r w:rsidR="00714591">
        <w:rPr>
          <w:rFonts w:ascii="Arial" w:hAnsi="Arial" w:cs="Arial"/>
          <w:szCs w:val="22"/>
        </w:rPr>
        <w:t>, jakož i dalším organizacím v rámci resortu Objednatele (</w:t>
      </w:r>
      <w:r w:rsidR="00714591" w:rsidRPr="00714591">
        <w:rPr>
          <w:rFonts w:ascii="Arial" w:hAnsi="Arial" w:cs="Arial"/>
          <w:szCs w:val="22"/>
        </w:rPr>
        <w:t>jak je tento definován níže</w:t>
      </w:r>
      <w:r w:rsidR="00714591">
        <w:rPr>
          <w:rFonts w:ascii="Arial" w:hAnsi="Arial" w:cs="Arial"/>
          <w:szCs w:val="22"/>
        </w:rPr>
        <w:t xml:space="preserve"> v odst. </w:t>
      </w:r>
      <w:r w:rsidR="00714591">
        <w:rPr>
          <w:rFonts w:ascii="Arial" w:hAnsi="Arial" w:cs="Arial"/>
          <w:szCs w:val="22"/>
        </w:rPr>
        <w:fldChar w:fldCharType="begin"/>
      </w:r>
      <w:r w:rsidR="00714591">
        <w:rPr>
          <w:rFonts w:ascii="Arial" w:hAnsi="Arial" w:cs="Arial"/>
          <w:szCs w:val="22"/>
        </w:rPr>
        <w:instrText xml:space="preserve"> REF _Ref465936853 \r \h </w:instrText>
      </w:r>
      <w:r w:rsidR="00714591">
        <w:rPr>
          <w:rFonts w:ascii="Arial" w:hAnsi="Arial" w:cs="Arial"/>
          <w:szCs w:val="22"/>
        </w:rPr>
      </w:r>
      <w:r w:rsidR="00714591">
        <w:rPr>
          <w:rFonts w:ascii="Arial" w:hAnsi="Arial" w:cs="Arial"/>
          <w:szCs w:val="22"/>
        </w:rPr>
        <w:fldChar w:fldCharType="separate"/>
      </w:r>
      <w:r w:rsidR="00F8388F">
        <w:rPr>
          <w:rFonts w:ascii="Arial" w:hAnsi="Arial" w:cs="Arial"/>
          <w:szCs w:val="22"/>
        </w:rPr>
        <w:t>6.10</w:t>
      </w:r>
      <w:r w:rsidR="00714591">
        <w:rPr>
          <w:rFonts w:ascii="Arial" w:hAnsi="Arial" w:cs="Arial"/>
          <w:szCs w:val="22"/>
        </w:rPr>
        <w:fldChar w:fldCharType="end"/>
      </w:r>
      <w:r w:rsidR="00714591">
        <w:rPr>
          <w:rFonts w:ascii="Arial" w:hAnsi="Arial" w:cs="Arial"/>
          <w:szCs w:val="22"/>
        </w:rPr>
        <w:t xml:space="preserve"> této Smlouvy</w:t>
      </w:r>
      <w:r w:rsidR="00714591" w:rsidRPr="00714591">
        <w:rPr>
          <w:rFonts w:ascii="Arial" w:hAnsi="Arial" w:cs="Arial"/>
          <w:szCs w:val="22"/>
        </w:rPr>
        <w:t>)</w:t>
      </w:r>
      <w:r w:rsidR="00714591">
        <w:rPr>
          <w:rFonts w:ascii="Arial" w:hAnsi="Arial" w:cs="Arial"/>
          <w:szCs w:val="22"/>
        </w:rPr>
        <w:t>,</w:t>
      </w:r>
      <w:r w:rsidRPr="002137C4">
        <w:rPr>
          <w:rFonts w:ascii="Arial" w:hAnsi="Arial" w:cs="Arial"/>
          <w:szCs w:val="22"/>
        </w:rPr>
        <w:t xml:space="preserve"> včetně návrhu zadávacích podmínek zadávacích řízení veřejných zakázek</w:t>
      </w:r>
      <w:r w:rsidR="00E751A2">
        <w:rPr>
          <w:rFonts w:ascii="Arial" w:hAnsi="Arial" w:cs="Arial"/>
          <w:szCs w:val="22"/>
        </w:rPr>
        <w:t xml:space="preserve"> (</w:t>
      </w:r>
      <w:r w:rsidRPr="002137C4">
        <w:rPr>
          <w:rFonts w:ascii="Arial" w:hAnsi="Arial" w:cs="Arial"/>
          <w:szCs w:val="22"/>
        </w:rPr>
        <w:t>zejména vymezování předmětu plnění veřejných zakázek</w:t>
      </w:r>
      <w:r w:rsidR="00E751A2">
        <w:rPr>
          <w:rFonts w:ascii="Arial" w:hAnsi="Arial" w:cs="Arial"/>
          <w:szCs w:val="22"/>
        </w:rPr>
        <w:t>)</w:t>
      </w:r>
      <w:r w:rsidRPr="002137C4">
        <w:rPr>
          <w:rFonts w:ascii="Arial" w:hAnsi="Arial" w:cs="Arial"/>
          <w:szCs w:val="22"/>
        </w:rPr>
        <w:t>, poradenství při procesu posuzování a hodnocení nabídek</w:t>
      </w:r>
      <w:r w:rsidR="00714591">
        <w:rPr>
          <w:rFonts w:ascii="Arial" w:hAnsi="Arial" w:cs="Arial"/>
          <w:szCs w:val="22"/>
        </w:rPr>
        <w:t xml:space="preserve"> a</w:t>
      </w:r>
      <w:r w:rsidR="00714591" w:rsidRPr="002137C4">
        <w:rPr>
          <w:rFonts w:ascii="Arial" w:hAnsi="Arial" w:cs="Arial"/>
          <w:szCs w:val="22"/>
        </w:rPr>
        <w:t xml:space="preserve"> </w:t>
      </w:r>
      <w:r w:rsidR="00E751A2">
        <w:rPr>
          <w:rFonts w:ascii="Arial" w:hAnsi="Arial" w:cs="Arial"/>
          <w:szCs w:val="22"/>
        </w:rPr>
        <w:t>systémové integraci</w:t>
      </w:r>
      <w:r w:rsidRPr="002137C4">
        <w:rPr>
          <w:rFonts w:ascii="Arial" w:hAnsi="Arial" w:cs="Arial"/>
          <w:szCs w:val="22"/>
        </w:rPr>
        <w:t xml:space="preserve"> plnění veřejných zakázek </w:t>
      </w:r>
      <w:r w:rsidR="00714591" w:rsidRPr="00714591">
        <w:rPr>
          <w:rFonts w:ascii="Arial" w:hAnsi="Arial" w:cs="Arial"/>
          <w:szCs w:val="22"/>
        </w:rPr>
        <w:t xml:space="preserve">spojených s dodávkou </w:t>
      </w:r>
      <w:r w:rsidR="005D6B38" w:rsidRPr="005D6B38">
        <w:rPr>
          <w:rFonts w:ascii="Arial" w:hAnsi="Arial" w:cs="Arial"/>
          <w:szCs w:val="22"/>
        </w:rPr>
        <w:t>(i) produktů a služeb komunikační infrastruktury (bez zahrnutí služeb elektronických komunikací ve smyslu ustanovení § 2 písm. n) zákona č. 127/2005 Sb., o elektronických komunikacích), (</w:t>
      </w:r>
      <w:proofErr w:type="spellStart"/>
      <w:r w:rsidR="005D6B38" w:rsidRPr="005D6B38">
        <w:rPr>
          <w:rFonts w:ascii="Arial" w:hAnsi="Arial" w:cs="Arial"/>
          <w:szCs w:val="22"/>
        </w:rPr>
        <w:t>ii</w:t>
      </w:r>
      <w:proofErr w:type="spellEnd"/>
      <w:r w:rsidR="005D6B38" w:rsidRPr="005D6B38">
        <w:rPr>
          <w:rFonts w:ascii="Arial" w:hAnsi="Arial" w:cs="Arial"/>
          <w:szCs w:val="22"/>
        </w:rPr>
        <w:t>) tiskáren, počítačů a jiného hardware, (</w:t>
      </w:r>
      <w:proofErr w:type="spellStart"/>
      <w:r w:rsidR="005D6B38" w:rsidRPr="005D6B38">
        <w:rPr>
          <w:rFonts w:ascii="Arial" w:hAnsi="Arial" w:cs="Arial"/>
          <w:szCs w:val="22"/>
        </w:rPr>
        <w:t>iii</w:t>
      </w:r>
      <w:proofErr w:type="spellEnd"/>
      <w:r w:rsidR="005D6B38" w:rsidRPr="005D6B38">
        <w:rPr>
          <w:rFonts w:ascii="Arial" w:hAnsi="Arial" w:cs="Arial"/>
          <w:szCs w:val="22"/>
        </w:rPr>
        <w:t>) datových a dohledových center a úložišť, (</w:t>
      </w:r>
      <w:proofErr w:type="spellStart"/>
      <w:r w:rsidR="005D6B38" w:rsidRPr="005D6B38">
        <w:rPr>
          <w:rFonts w:ascii="Arial" w:hAnsi="Arial" w:cs="Arial"/>
          <w:szCs w:val="22"/>
        </w:rPr>
        <w:t>iv</w:t>
      </w:r>
      <w:proofErr w:type="spellEnd"/>
      <w:r w:rsidR="005D6B38" w:rsidRPr="005D6B38">
        <w:rPr>
          <w:rFonts w:ascii="Arial" w:hAnsi="Arial" w:cs="Arial"/>
          <w:szCs w:val="22"/>
        </w:rPr>
        <w:t>) řešení pro zabezpečení informačních systémů, (v) základního softwarového vybavení a aplikací jako je např. kancelářský software, elektronická pošta, systémový software (např. operační systém, databázový systém), dohledových systémů, (</w:t>
      </w:r>
      <w:proofErr w:type="spellStart"/>
      <w:r w:rsidR="005D6B38" w:rsidRPr="005D6B38">
        <w:rPr>
          <w:rFonts w:ascii="Arial" w:hAnsi="Arial" w:cs="Arial"/>
          <w:szCs w:val="22"/>
        </w:rPr>
        <w:t>vi</w:t>
      </w:r>
      <w:proofErr w:type="spellEnd"/>
      <w:r w:rsidR="005D6B38" w:rsidRPr="005D6B38">
        <w:rPr>
          <w:rFonts w:ascii="Arial" w:hAnsi="Arial" w:cs="Arial"/>
          <w:szCs w:val="22"/>
        </w:rPr>
        <w:t>) aplikačního vybavení jako např. speciální resortní aplikace (bez zahrnutí migračních nástrojů), spisová služba, ERP</w:t>
      </w:r>
      <w:r w:rsidRPr="002137C4">
        <w:rPr>
          <w:rFonts w:ascii="Arial" w:hAnsi="Arial" w:cs="Arial"/>
          <w:szCs w:val="22"/>
        </w:rPr>
        <w:t xml:space="preserve"> (dále jen „</w:t>
      </w:r>
      <w:r w:rsidRPr="002137C4">
        <w:rPr>
          <w:rFonts w:ascii="Arial" w:hAnsi="Arial" w:cs="Arial"/>
          <w:b/>
          <w:szCs w:val="22"/>
        </w:rPr>
        <w:t>Navazující zakázky</w:t>
      </w:r>
      <w:r w:rsidRPr="002137C4">
        <w:rPr>
          <w:rFonts w:ascii="Arial" w:hAnsi="Arial" w:cs="Arial"/>
          <w:szCs w:val="22"/>
        </w:rPr>
        <w:t>“)</w:t>
      </w:r>
      <w:r w:rsidR="00674B11">
        <w:rPr>
          <w:rFonts w:ascii="Arial" w:hAnsi="Arial" w:cs="Arial"/>
          <w:szCs w:val="22"/>
        </w:rPr>
        <w:t>.</w:t>
      </w:r>
    </w:p>
    <w:p w:rsidR="00674B11" w:rsidRDefault="002137C4" w:rsidP="002137C4">
      <w:pPr>
        <w:pStyle w:val="RLTextlnkuslovan"/>
        <w:tabs>
          <w:tab w:val="clear" w:pos="2297"/>
          <w:tab w:val="num" w:pos="1474"/>
        </w:tabs>
        <w:ind w:left="1474"/>
        <w:rPr>
          <w:rFonts w:ascii="Arial" w:hAnsi="Arial" w:cs="Arial"/>
          <w:szCs w:val="22"/>
        </w:rPr>
      </w:pPr>
      <w:bookmarkStart w:id="44" w:name="_Ref465344006"/>
      <w:r w:rsidRPr="00674B11">
        <w:rPr>
          <w:rFonts w:ascii="Arial" w:hAnsi="Arial" w:cs="Arial"/>
          <w:szCs w:val="22"/>
        </w:rPr>
        <w:t xml:space="preserve">S ohledem na výše uvedené a z důvodu předcházení možným střetům zájmů či z důvodů zachování nepodjatosti Poskytovatele se </w:t>
      </w:r>
      <w:r w:rsidR="00674B11">
        <w:rPr>
          <w:rFonts w:ascii="Arial" w:hAnsi="Arial" w:cs="Arial"/>
          <w:szCs w:val="22"/>
        </w:rPr>
        <w:t>Poskytovatel zavazuje</w:t>
      </w:r>
      <w:r w:rsidRPr="00674B11">
        <w:rPr>
          <w:rFonts w:ascii="Arial" w:hAnsi="Arial" w:cs="Arial"/>
          <w:szCs w:val="22"/>
        </w:rPr>
        <w:t xml:space="preserve">, že </w:t>
      </w:r>
      <w:r w:rsidR="00E751A2">
        <w:rPr>
          <w:rFonts w:ascii="Arial" w:hAnsi="Arial" w:cs="Arial"/>
          <w:szCs w:val="22"/>
        </w:rPr>
        <w:t xml:space="preserve">po dobu účinnosti této Smlouvy a v období 12 měsíců </w:t>
      </w:r>
      <w:r w:rsidR="00C74FCA">
        <w:rPr>
          <w:rFonts w:ascii="Arial" w:hAnsi="Arial" w:cs="Arial"/>
          <w:szCs w:val="22"/>
        </w:rPr>
        <w:t xml:space="preserve">následujících </w:t>
      </w:r>
      <w:r w:rsidR="00E751A2">
        <w:rPr>
          <w:rFonts w:ascii="Arial" w:hAnsi="Arial" w:cs="Arial"/>
          <w:szCs w:val="22"/>
        </w:rPr>
        <w:t xml:space="preserve">po skončení účinnosti této Smlouvy </w:t>
      </w:r>
      <w:r w:rsidR="008733D2">
        <w:rPr>
          <w:rFonts w:ascii="Arial" w:hAnsi="Arial" w:cs="Arial"/>
          <w:szCs w:val="22"/>
        </w:rPr>
        <w:t>Poskytovatel ani osoba s ním personálně či organizačně propojená</w:t>
      </w:r>
      <w:r w:rsidR="008733D2" w:rsidRPr="00674B11">
        <w:rPr>
          <w:rFonts w:ascii="Arial" w:hAnsi="Arial" w:cs="Arial"/>
          <w:szCs w:val="22"/>
        </w:rPr>
        <w:t xml:space="preserve"> </w:t>
      </w:r>
      <w:r w:rsidRPr="00674B11">
        <w:rPr>
          <w:rFonts w:ascii="Arial" w:hAnsi="Arial" w:cs="Arial"/>
          <w:szCs w:val="22"/>
        </w:rPr>
        <w:t>nepodá</w:t>
      </w:r>
      <w:r w:rsidR="008733D2">
        <w:rPr>
          <w:rFonts w:ascii="Arial" w:hAnsi="Arial" w:cs="Arial"/>
          <w:szCs w:val="22"/>
        </w:rPr>
        <w:t xml:space="preserve"> </w:t>
      </w:r>
      <w:r w:rsidRPr="00674B11">
        <w:rPr>
          <w:rFonts w:ascii="Arial" w:hAnsi="Arial" w:cs="Arial"/>
          <w:szCs w:val="22"/>
        </w:rPr>
        <w:t xml:space="preserve">samostatně nebo společně s dalšími dodavateli nabídku, ani že nebude </w:t>
      </w:r>
      <w:r w:rsidR="002F42B2">
        <w:rPr>
          <w:rFonts w:ascii="Arial" w:hAnsi="Arial" w:cs="Arial"/>
          <w:szCs w:val="22"/>
        </w:rPr>
        <w:t>pod</w:t>
      </w:r>
      <w:r w:rsidR="002F42B2" w:rsidRPr="00674B11">
        <w:rPr>
          <w:rFonts w:ascii="Arial" w:hAnsi="Arial" w:cs="Arial"/>
          <w:szCs w:val="22"/>
        </w:rPr>
        <w:t xml:space="preserve">dodavatelem </w:t>
      </w:r>
      <w:r w:rsidRPr="00674B11">
        <w:rPr>
          <w:rFonts w:ascii="Arial" w:hAnsi="Arial" w:cs="Arial"/>
          <w:szCs w:val="22"/>
        </w:rPr>
        <w:t xml:space="preserve">jiného dodavatele, který podá nabídku, na kteroukoli Navazující zakázku, a že se </w:t>
      </w:r>
      <w:r w:rsidR="008733D2" w:rsidRPr="00674B11">
        <w:rPr>
          <w:rFonts w:ascii="Arial" w:hAnsi="Arial" w:cs="Arial"/>
          <w:szCs w:val="22"/>
        </w:rPr>
        <w:t>nebud</w:t>
      </w:r>
      <w:r w:rsidR="00C74FCA">
        <w:rPr>
          <w:rFonts w:ascii="Arial" w:hAnsi="Arial" w:cs="Arial"/>
          <w:szCs w:val="22"/>
        </w:rPr>
        <w:t>e</w:t>
      </w:r>
      <w:r w:rsidR="008733D2">
        <w:rPr>
          <w:rFonts w:ascii="Arial" w:hAnsi="Arial" w:cs="Arial"/>
          <w:szCs w:val="22"/>
        </w:rPr>
        <w:t xml:space="preserve"> Poskytovatel </w:t>
      </w:r>
      <w:r w:rsidR="008733D2">
        <w:rPr>
          <w:rFonts w:ascii="Arial" w:hAnsi="Arial" w:cs="Arial"/>
          <w:szCs w:val="22"/>
        </w:rPr>
        <w:lastRenderedPageBreak/>
        <w:t>ani osoba s ním personálně či organizačně propojená</w:t>
      </w:r>
      <w:r w:rsidR="008733D2" w:rsidRPr="00674B11">
        <w:rPr>
          <w:rFonts w:ascii="Arial" w:hAnsi="Arial" w:cs="Arial"/>
          <w:szCs w:val="22"/>
        </w:rPr>
        <w:t xml:space="preserve"> </w:t>
      </w:r>
      <w:r w:rsidRPr="00674B11">
        <w:rPr>
          <w:rFonts w:ascii="Arial" w:hAnsi="Arial" w:cs="Arial"/>
          <w:szCs w:val="22"/>
        </w:rPr>
        <w:t>jakkoli podílet na plnění Navazující zakázky na straně dodavatele.</w:t>
      </w:r>
      <w:r w:rsidRPr="002137C4">
        <w:rPr>
          <w:rFonts w:ascii="Arial" w:hAnsi="Arial" w:cs="Arial"/>
          <w:szCs w:val="22"/>
        </w:rPr>
        <w:t xml:space="preserve"> </w:t>
      </w:r>
      <w:r w:rsidR="00884AB5">
        <w:rPr>
          <w:rFonts w:ascii="Arial" w:hAnsi="Arial" w:cs="Arial"/>
          <w:szCs w:val="22"/>
        </w:rPr>
        <w:t xml:space="preserve">Splnění této povinnosti je Poskytovatel povinen zajistit též u všech svých </w:t>
      </w:r>
      <w:r w:rsidR="002F42B2">
        <w:rPr>
          <w:rFonts w:ascii="Arial" w:hAnsi="Arial" w:cs="Arial"/>
          <w:szCs w:val="22"/>
        </w:rPr>
        <w:t>pod</w:t>
      </w:r>
      <w:r w:rsidR="00884AB5">
        <w:rPr>
          <w:rFonts w:ascii="Arial" w:hAnsi="Arial" w:cs="Arial"/>
          <w:szCs w:val="22"/>
        </w:rPr>
        <w:t xml:space="preserve">dodavatelů, kteří se budou podílet na </w:t>
      </w:r>
      <w:r w:rsidR="00EF5025">
        <w:rPr>
          <w:rFonts w:ascii="Arial" w:hAnsi="Arial" w:cs="Arial"/>
          <w:szCs w:val="22"/>
        </w:rPr>
        <w:t>plnění této Smlouvy</w:t>
      </w:r>
      <w:r w:rsidR="00884AB5">
        <w:rPr>
          <w:rFonts w:ascii="Arial" w:hAnsi="Arial" w:cs="Arial"/>
          <w:szCs w:val="22"/>
        </w:rPr>
        <w:t xml:space="preserve">. </w:t>
      </w:r>
    </w:p>
    <w:p w:rsidR="00113F70" w:rsidRPr="00F547F5" w:rsidRDefault="00FA2C2B" w:rsidP="00674B11">
      <w:pPr>
        <w:pStyle w:val="RLTextlnkuslovan"/>
        <w:tabs>
          <w:tab w:val="clear" w:pos="2297"/>
          <w:tab w:val="num" w:pos="1474"/>
        </w:tabs>
        <w:ind w:left="1474"/>
        <w:rPr>
          <w:rFonts w:ascii="Arial" w:hAnsi="Arial" w:cs="Arial"/>
          <w:szCs w:val="22"/>
        </w:rPr>
      </w:pPr>
      <w:bookmarkStart w:id="45" w:name="_Ref465936853"/>
      <w:bookmarkEnd w:id="44"/>
      <w:r w:rsidRPr="00FA2C2B">
        <w:rPr>
          <w:rFonts w:ascii="Arial" w:hAnsi="Arial" w:cs="Arial"/>
          <w:szCs w:val="22"/>
        </w:rPr>
        <w:t xml:space="preserve">Resortem </w:t>
      </w:r>
      <w:r>
        <w:rPr>
          <w:rFonts w:ascii="Arial" w:hAnsi="Arial" w:cs="Arial"/>
          <w:szCs w:val="22"/>
        </w:rPr>
        <w:t>Objedn</w:t>
      </w:r>
      <w:r w:rsidRPr="00FA2C2B">
        <w:rPr>
          <w:rFonts w:ascii="Arial" w:hAnsi="Arial" w:cs="Arial"/>
          <w:szCs w:val="22"/>
        </w:rPr>
        <w:t>atele se rozumí Ministerstvo práce a sociálních věcí a dále organizace</w:t>
      </w:r>
      <w:r w:rsidR="00862882">
        <w:rPr>
          <w:rFonts w:ascii="Arial" w:hAnsi="Arial" w:cs="Arial"/>
          <w:szCs w:val="22"/>
        </w:rPr>
        <w:t xml:space="preserve">, včetně organizací v budoucnu zřízených, </w:t>
      </w:r>
      <w:r w:rsidRPr="00FA2C2B">
        <w:rPr>
          <w:rFonts w:ascii="Arial" w:hAnsi="Arial" w:cs="Arial"/>
          <w:szCs w:val="22"/>
        </w:rPr>
        <w:t>vykonávající části kompetencí dle § 9 zákona č. 2/1969 Sb., o  zřízení ministerstev a jiných ústředních orgánů státní správy České republiky, ve znění pozdějších předpisů.</w:t>
      </w:r>
      <w:bookmarkEnd w:id="45"/>
    </w:p>
    <w:p w:rsidR="00E94879" w:rsidRPr="00F547F5" w:rsidRDefault="00E94879" w:rsidP="00E94879">
      <w:pPr>
        <w:pStyle w:val="RLlneksmlouvy"/>
        <w:rPr>
          <w:rFonts w:ascii="Arial" w:hAnsi="Arial" w:cs="Arial"/>
          <w:szCs w:val="22"/>
        </w:rPr>
      </w:pPr>
      <w:r w:rsidRPr="00F547F5">
        <w:rPr>
          <w:rFonts w:ascii="Arial" w:hAnsi="Arial" w:cs="Arial"/>
          <w:szCs w:val="22"/>
        </w:rPr>
        <w:t>DOBA A MÍSTO PLNĚNÍ</w:t>
      </w:r>
    </w:p>
    <w:p w:rsidR="00D84232"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Pra</w:t>
      </w:r>
      <w:r w:rsidR="00774BE5">
        <w:rPr>
          <w:rFonts w:ascii="Arial" w:hAnsi="Arial" w:cs="Arial"/>
          <w:szCs w:val="22"/>
        </w:rPr>
        <w:t>v</w:t>
      </w:r>
      <w:r>
        <w:rPr>
          <w:rFonts w:ascii="Arial" w:hAnsi="Arial" w:cs="Arial"/>
          <w:szCs w:val="22"/>
        </w:rPr>
        <w:t xml:space="preserve">idelné </w:t>
      </w:r>
      <w:r w:rsidR="003224C6" w:rsidRPr="00F547F5">
        <w:rPr>
          <w:rFonts w:ascii="Arial" w:hAnsi="Arial" w:cs="Arial"/>
          <w:szCs w:val="22"/>
        </w:rPr>
        <w:t>S</w:t>
      </w:r>
      <w:r w:rsidR="00E94879" w:rsidRPr="00F547F5">
        <w:rPr>
          <w:rFonts w:ascii="Arial" w:hAnsi="Arial" w:cs="Arial"/>
          <w:szCs w:val="22"/>
        </w:rPr>
        <w:t xml:space="preserve">lužby </w:t>
      </w:r>
      <w:r>
        <w:rPr>
          <w:rFonts w:ascii="Arial" w:hAnsi="Arial" w:cs="Arial"/>
          <w:szCs w:val="22"/>
        </w:rPr>
        <w:t>budou poskytovány po celou dobu účinnosti této Smlouvy.</w:t>
      </w:r>
    </w:p>
    <w:p w:rsidR="00E94879" w:rsidRDefault="00D84232" w:rsidP="00E94879">
      <w:pPr>
        <w:pStyle w:val="RLTextlnkuslovan"/>
        <w:tabs>
          <w:tab w:val="clear" w:pos="2297"/>
          <w:tab w:val="num" w:pos="1474"/>
        </w:tabs>
        <w:ind w:left="1474"/>
        <w:rPr>
          <w:rFonts w:ascii="Arial" w:hAnsi="Arial" w:cs="Arial"/>
          <w:szCs w:val="22"/>
          <w:lang w:eastAsia="en-US"/>
        </w:rPr>
      </w:pPr>
      <w:r>
        <w:rPr>
          <w:rFonts w:ascii="Arial" w:hAnsi="Arial" w:cs="Arial"/>
          <w:szCs w:val="22"/>
        </w:rPr>
        <w:t xml:space="preserve">Služby na objednávku </w:t>
      </w:r>
      <w:r w:rsidR="00E94879" w:rsidRPr="00F547F5">
        <w:rPr>
          <w:rFonts w:ascii="Arial" w:hAnsi="Arial" w:cs="Arial"/>
          <w:szCs w:val="22"/>
        </w:rPr>
        <w:t>mohou být poptávány kdykoli po dobu účinnosti této Smlouvy</w:t>
      </w:r>
      <w:r w:rsidR="00431E54" w:rsidRPr="00F547F5">
        <w:rPr>
          <w:rFonts w:ascii="Arial" w:hAnsi="Arial" w:cs="Arial"/>
          <w:szCs w:val="22"/>
        </w:rPr>
        <w:t xml:space="preserve">, přičemž Objednatel není povinen </w:t>
      </w:r>
      <w:r w:rsidR="003224C6" w:rsidRPr="00F547F5">
        <w:rPr>
          <w:rFonts w:ascii="Arial" w:hAnsi="Arial" w:cs="Arial"/>
          <w:szCs w:val="22"/>
        </w:rPr>
        <w:t>S</w:t>
      </w:r>
      <w:r w:rsidR="00C21BFB" w:rsidRPr="00F547F5">
        <w:rPr>
          <w:rFonts w:ascii="Arial" w:hAnsi="Arial" w:cs="Arial"/>
          <w:szCs w:val="22"/>
        </w:rPr>
        <w:t>lužby</w:t>
      </w:r>
      <w:r>
        <w:rPr>
          <w:rFonts w:ascii="Arial" w:hAnsi="Arial" w:cs="Arial"/>
          <w:szCs w:val="22"/>
        </w:rPr>
        <w:t xml:space="preserve"> na objednávku</w:t>
      </w:r>
      <w:r w:rsidR="00C21BFB" w:rsidRPr="00F547F5">
        <w:rPr>
          <w:rFonts w:ascii="Arial" w:hAnsi="Arial" w:cs="Arial"/>
          <w:szCs w:val="22"/>
        </w:rPr>
        <w:t xml:space="preserve"> objednat.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Místem plnění jsou prostory v sídle Objednatele, sídla podřízených organizací Objednatele</w:t>
      </w:r>
      <w:r w:rsidR="00AB7E1F">
        <w:rPr>
          <w:rFonts w:ascii="Arial" w:hAnsi="Arial" w:cs="Arial"/>
          <w:szCs w:val="22"/>
        </w:rPr>
        <w:t xml:space="preserve"> a</w:t>
      </w:r>
      <w:r w:rsidR="00AB7E1F" w:rsidRPr="00F547F5">
        <w:rPr>
          <w:rFonts w:ascii="Arial" w:hAnsi="Arial" w:cs="Arial"/>
          <w:szCs w:val="22"/>
        </w:rPr>
        <w:t xml:space="preserve"> </w:t>
      </w:r>
      <w:r w:rsidRPr="00F547F5">
        <w:rPr>
          <w:rFonts w:ascii="Arial" w:hAnsi="Arial" w:cs="Arial"/>
          <w:szCs w:val="22"/>
        </w:rPr>
        <w:t>datová centra Objednatele</w:t>
      </w:r>
      <w:r w:rsidR="00AB7E1F">
        <w:rPr>
          <w:rFonts w:ascii="Arial" w:hAnsi="Arial" w:cs="Arial"/>
          <w:szCs w:val="22"/>
        </w:rPr>
        <w:t xml:space="preserve">. Přehled těchto míst je uveden v příloze č. </w:t>
      </w:r>
      <w:r w:rsidR="005C2285">
        <w:rPr>
          <w:rFonts w:ascii="Arial" w:hAnsi="Arial" w:cs="Arial"/>
          <w:szCs w:val="22"/>
        </w:rPr>
        <w:t>7</w:t>
      </w:r>
      <w:r w:rsidR="00AB7E1F">
        <w:rPr>
          <w:rFonts w:ascii="Arial" w:hAnsi="Arial" w:cs="Arial"/>
          <w:szCs w:val="22"/>
        </w:rPr>
        <w:t xml:space="preserve"> Zadávací dokumentace. Míst</w:t>
      </w:r>
      <w:r w:rsidR="003F1AFA">
        <w:rPr>
          <w:rFonts w:ascii="Arial" w:hAnsi="Arial" w:cs="Arial"/>
          <w:szCs w:val="22"/>
        </w:rPr>
        <w:t>e</w:t>
      </w:r>
      <w:r w:rsidR="00AB7E1F">
        <w:rPr>
          <w:rFonts w:ascii="Arial" w:hAnsi="Arial" w:cs="Arial"/>
          <w:szCs w:val="22"/>
        </w:rPr>
        <w:t>m plnění mohou být</w:t>
      </w:r>
      <w:r w:rsidRPr="00F547F5">
        <w:rPr>
          <w:rFonts w:ascii="Arial" w:hAnsi="Arial" w:cs="Arial"/>
          <w:szCs w:val="22"/>
        </w:rPr>
        <w:t xml:space="preserve"> dále též jiné prostory dle potřeby a výslovného pokynu Objednatele.</w:t>
      </w:r>
    </w:p>
    <w:p w:rsidR="00E94879" w:rsidRPr="00F547F5" w:rsidRDefault="004659D3" w:rsidP="004659D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to povaha plnění této Smlouvy umožňuje, je Poskytovatel oprávněn poskytovat Služby také vzdáleným přístupem, zejména pokud jde o </w:t>
      </w:r>
      <w:r w:rsidR="00E94879" w:rsidRPr="00F547F5">
        <w:rPr>
          <w:rFonts w:ascii="Arial" w:hAnsi="Arial" w:cs="Arial"/>
          <w:szCs w:val="22"/>
        </w:rPr>
        <w:t>některé specifické analytické práce, zpracování výstupů a další činnosti explicitně nevyžadující poskytování v prostorách Objednatele</w:t>
      </w:r>
      <w:r w:rsidRPr="00F547F5">
        <w:rPr>
          <w:rFonts w:ascii="Arial" w:hAnsi="Arial" w:cs="Arial"/>
          <w:szCs w:val="22"/>
        </w:rPr>
        <w:t>. K</w:t>
      </w:r>
      <w:r w:rsidR="00E94879" w:rsidRPr="00F547F5">
        <w:rPr>
          <w:rFonts w:ascii="Arial" w:hAnsi="Arial" w:cs="Arial"/>
          <w:szCs w:val="22"/>
        </w:rPr>
        <w:t>onkrétní volba místa plnění musí být odsouhlasena Objednatelem.</w:t>
      </w:r>
    </w:p>
    <w:p w:rsidR="00E94879" w:rsidRPr="00F547F5" w:rsidRDefault="00E94879" w:rsidP="00E94879">
      <w:pPr>
        <w:pStyle w:val="RLlneksmlouvy"/>
        <w:rPr>
          <w:rFonts w:ascii="Arial" w:hAnsi="Arial" w:cs="Arial"/>
          <w:szCs w:val="22"/>
        </w:rPr>
      </w:pPr>
      <w:bookmarkStart w:id="46" w:name="_Ref372107424"/>
      <w:bookmarkStart w:id="47" w:name="_Ref428518834"/>
      <w:r w:rsidRPr="00F547F5">
        <w:rPr>
          <w:rFonts w:ascii="Arial" w:hAnsi="Arial" w:cs="Arial"/>
          <w:szCs w:val="22"/>
        </w:rPr>
        <w:t>CENA</w:t>
      </w:r>
      <w:bookmarkEnd w:id="46"/>
      <w:bookmarkEnd w:id="47"/>
    </w:p>
    <w:p w:rsidR="0027258D" w:rsidRPr="00FF479E" w:rsidRDefault="00F3420C" w:rsidP="0027258D">
      <w:pPr>
        <w:pStyle w:val="RLTextlnkuslovan"/>
        <w:numPr>
          <w:ilvl w:val="0"/>
          <w:numId w:val="0"/>
        </w:numPr>
        <w:ind w:left="737"/>
      </w:pPr>
      <w:bookmarkStart w:id="48" w:name="_Ref372108698"/>
      <w:r w:rsidRPr="00F547F5">
        <w:rPr>
          <w:rFonts w:ascii="Arial" w:hAnsi="Arial" w:cs="Arial"/>
          <w:b/>
          <w:i/>
          <w:szCs w:val="22"/>
        </w:rPr>
        <w:t xml:space="preserve">Cena </w:t>
      </w:r>
      <w:r w:rsidR="0027258D">
        <w:rPr>
          <w:rFonts w:ascii="Arial" w:hAnsi="Arial" w:cs="Arial"/>
          <w:b/>
          <w:i/>
          <w:szCs w:val="22"/>
        </w:rPr>
        <w:t xml:space="preserve">Pravidelných </w:t>
      </w:r>
      <w:r w:rsidRPr="00F547F5">
        <w:rPr>
          <w:rFonts w:ascii="Arial" w:hAnsi="Arial" w:cs="Arial"/>
          <w:b/>
          <w:i/>
          <w:szCs w:val="22"/>
        </w:rPr>
        <w:t>Služeb a její hrazení</w:t>
      </w:r>
      <w:bookmarkStart w:id="49" w:name="_Ref367092468"/>
      <w:bookmarkStart w:id="50" w:name="_Ref370382761"/>
      <w:bookmarkStart w:id="51" w:name="_Ref311708495"/>
    </w:p>
    <w:p w:rsidR="002E5004" w:rsidRPr="0027258D" w:rsidRDefault="0027258D" w:rsidP="009D5406">
      <w:pPr>
        <w:pStyle w:val="RLTextlnkuslovan"/>
        <w:tabs>
          <w:tab w:val="clear" w:pos="2297"/>
          <w:tab w:val="num" w:pos="1474"/>
        </w:tabs>
        <w:ind w:left="1474"/>
        <w:rPr>
          <w:rFonts w:ascii="Arial" w:hAnsi="Arial" w:cs="Arial"/>
          <w:szCs w:val="22"/>
        </w:rPr>
      </w:pPr>
      <w:bookmarkStart w:id="52" w:name="_Ref395801875"/>
      <w:bookmarkStart w:id="53" w:name="_Ref402874755"/>
      <w:r w:rsidRPr="0005394D">
        <w:rPr>
          <w:rFonts w:ascii="Arial" w:hAnsi="Arial" w:cs="Arial"/>
          <w:szCs w:val="22"/>
        </w:rPr>
        <w:t>Celková</w:t>
      </w:r>
      <w:r w:rsidR="007157F2" w:rsidRPr="0005394D">
        <w:rPr>
          <w:rFonts w:ascii="Arial" w:hAnsi="Arial" w:cs="Arial"/>
          <w:szCs w:val="22"/>
        </w:rPr>
        <w:t xml:space="preserve"> měsíční</w:t>
      </w:r>
      <w:r w:rsidRPr="0005394D">
        <w:rPr>
          <w:rFonts w:ascii="Arial" w:hAnsi="Arial" w:cs="Arial"/>
          <w:szCs w:val="22"/>
        </w:rPr>
        <w:t xml:space="preserve"> cena Pravidelných Služeb je dohodou smluvních stran stanovena ve výši</w:t>
      </w:r>
      <w:bookmarkEnd w:id="49"/>
      <w:r w:rsidRPr="0005394D">
        <w:rPr>
          <w:rFonts w:ascii="Arial" w:hAnsi="Arial" w:cs="Arial"/>
          <w:szCs w:val="22"/>
        </w:rPr>
        <w:t xml:space="preserve"> </w:t>
      </w:r>
      <w:r w:rsidRPr="0005394D">
        <w:rPr>
          <w:rFonts w:ascii="Arial" w:hAnsi="Arial" w:cs="Arial"/>
          <w:szCs w:val="22"/>
          <w:highlight w:val="yellow"/>
        </w:rPr>
        <w:t>[DOPLNÍ DODAVATEL]</w:t>
      </w:r>
      <w:r w:rsidRPr="0005394D">
        <w:rPr>
          <w:rFonts w:ascii="Arial" w:hAnsi="Arial" w:cs="Arial"/>
          <w:szCs w:val="22"/>
        </w:rPr>
        <w:t>,- Kč bez DPH</w:t>
      </w:r>
      <w:bookmarkStart w:id="54" w:name="_Ref367566905"/>
      <w:r w:rsidR="007157F2" w:rsidRPr="0005394D">
        <w:rPr>
          <w:rFonts w:ascii="Arial" w:hAnsi="Arial" w:cs="Arial"/>
          <w:szCs w:val="22"/>
        </w:rPr>
        <w:t xml:space="preserve"> za 1 měsíc poskytování Pravidelných Služeb</w:t>
      </w:r>
      <w:r w:rsidRPr="0005394D">
        <w:rPr>
          <w:rFonts w:ascii="Arial" w:hAnsi="Arial" w:cs="Arial"/>
          <w:szCs w:val="22"/>
        </w:rPr>
        <w:t xml:space="preserve">. S ohledem na sazbu DPH </w:t>
      </w:r>
      <w:r w:rsidRPr="0005394D">
        <w:rPr>
          <w:rFonts w:ascii="Arial" w:hAnsi="Arial" w:cs="Arial"/>
          <w:szCs w:val="22"/>
          <w:highlight w:val="yellow"/>
        </w:rPr>
        <w:t>[DOPLNÍ DODAVATEL]</w:t>
      </w:r>
      <w:r w:rsidRPr="0005394D">
        <w:rPr>
          <w:rFonts w:ascii="Arial" w:hAnsi="Arial" w:cs="Arial"/>
          <w:szCs w:val="22"/>
        </w:rPr>
        <w:t xml:space="preserve"> %, činí celková </w:t>
      </w:r>
      <w:r w:rsidR="007157F2" w:rsidRPr="0005394D">
        <w:rPr>
          <w:rFonts w:ascii="Arial" w:hAnsi="Arial" w:cs="Arial"/>
          <w:szCs w:val="22"/>
        </w:rPr>
        <w:t xml:space="preserve">měsíční </w:t>
      </w:r>
      <w:r w:rsidRPr="0005394D">
        <w:rPr>
          <w:rFonts w:ascii="Arial" w:hAnsi="Arial" w:cs="Arial"/>
          <w:szCs w:val="22"/>
        </w:rPr>
        <w:t xml:space="preserve">cena Pravidelných Služeb včetně DPH </w:t>
      </w:r>
      <w:r w:rsidRPr="0005394D">
        <w:rPr>
          <w:rFonts w:ascii="Arial" w:hAnsi="Arial" w:cs="Arial"/>
          <w:szCs w:val="22"/>
          <w:highlight w:val="yellow"/>
        </w:rPr>
        <w:t>[DOPLNÍ DODAVATEL]</w:t>
      </w:r>
      <w:r w:rsidRPr="0005394D">
        <w:rPr>
          <w:rFonts w:ascii="Arial" w:hAnsi="Arial" w:cs="Arial"/>
          <w:szCs w:val="22"/>
        </w:rPr>
        <w:t>,- Kč</w:t>
      </w:r>
      <w:r w:rsidR="007157F2" w:rsidRPr="0005394D">
        <w:rPr>
          <w:rFonts w:ascii="Arial" w:hAnsi="Arial" w:cs="Arial"/>
          <w:szCs w:val="22"/>
        </w:rPr>
        <w:t xml:space="preserve"> za 1 měsíc poskytování Pravidelných Služeb</w:t>
      </w:r>
      <w:r w:rsidRPr="0005394D">
        <w:rPr>
          <w:rFonts w:ascii="Arial" w:hAnsi="Arial" w:cs="Arial"/>
          <w:szCs w:val="22"/>
        </w:rPr>
        <w:t xml:space="preserve">, z toho DPH představuje částku </w:t>
      </w:r>
      <w:r w:rsidRPr="0005394D">
        <w:rPr>
          <w:rFonts w:ascii="Arial" w:hAnsi="Arial" w:cs="Arial"/>
          <w:szCs w:val="22"/>
          <w:highlight w:val="yellow"/>
        </w:rPr>
        <w:t>[DOPLNÍ DODAVATEL]</w:t>
      </w:r>
      <w:r w:rsidRPr="0005394D">
        <w:rPr>
          <w:rFonts w:ascii="Arial" w:hAnsi="Arial" w:cs="Arial"/>
          <w:szCs w:val="22"/>
        </w:rPr>
        <w:t>,- Kč. Tato cena je celková a úplná, tj. zahrnuje veškerá plnění dle této Smlouvy v rámci provádění Pravidelných Služeb.</w:t>
      </w:r>
      <w:bookmarkEnd w:id="50"/>
      <w:bookmarkEnd w:id="51"/>
      <w:bookmarkEnd w:id="52"/>
      <w:bookmarkEnd w:id="53"/>
      <w:bookmarkEnd w:id="54"/>
      <w:r w:rsidR="00A07E91" w:rsidRPr="00A07E91">
        <w:rPr>
          <w:rFonts w:ascii="Arial" w:hAnsi="Arial" w:cs="Arial"/>
          <w:szCs w:val="22"/>
        </w:rPr>
        <w:t xml:space="preserve"> </w:t>
      </w:r>
      <w:r w:rsidR="008636DC">
        <w:rPr>
          <w:rFonts w:ascii="Arial" w:hAnsi="Arial" w:cs="Arial"/>
          <w:szCs w:val="22"/>
        </w:rPr>
        <w:t>Podrobný rozpad ceny</w:t>
      </w:r>
      <w:r w:rsidR="00A07E91">
        <w:rPr>
          <w:rFonts w:ascii="Arial" w:hAnsi="Arial" w:cs="Arial"/>
          <w:szCs w:val="22"/>
        </w:rPr>
        <w:t xml:space="preserve"> Pravidelných Služeb je uveden </w:t>
      </w:r>
      <w:r w:rsidR="00A07E91" w:rsidRPr="00AA63E0">
        <w:rPr>
          <w:rFonts w:ascii="Arial" w:hAnsi="Arial" w:cs="Arial"/>
        </w:rPr>
        <w:t xml:space="preserve">v </w:t>
      </w:r>
      <w:hyperlink w:anchor="ListAnnex07" w:history="1">
        <w:r w:rsidR="00A07E91" w:rsidRPr="00AA63E0">
          <w:rPr>
            <w:rStyle w:val="Hypertextovodkaz"/>
            <w:rFonts w:ascii="Arial" w:hAnsi="Arial" w:cs="Arial"/>
            <w:szCs w:val="22"/>
          </w:rPr>
          <w:t xml:space="preserve">Příloze č. </w:t>
        </w:r>
        <w:r w:rsidR="00A07E91">
          <w:rPr>
            <w:rStyle w:val="Hypertextovodkaz"/>
            <w:rFonts w:ascii="Arial" w:hAnsi="Arial" w:cs="Arial"/>
            <w:szCs w:val="22"/>
          </w:rPr>
          <w:t>7</w:t>
        </w:r>
      </w:hyperlink>
      <w:r w:rsidR="00A07E91">
        <w:rPr>
          <w:rFonts w:ascii="Arial" w:hAnsi="Arial" w:cs="Arial"/>
        </w:rPr>
        <w:t xml:space="preserve"> této Smlouvy.</w:t>
      </w:r>
    </w:p>
    <w:p w:rsidR="0027258D" w:rsidRPr="002E5004" w:rsidRDefault="0027258D" w:rsidP="002E5004">
      <w:pPr>
        <w:pStyle w:val="RLTextlnkuslovan"/>
        <w:tabs>
          <w:tab w:val="clear" w:pos="2297"/>
          <w:tab w:val="num" w:pos="1474"/>
        </w:tabs>
        <w:ind w:left="1474"/>
        <w:rPr>
          <w:rFonts w:ascii="Arial" w:hAnsi="Arial" w:cs="Arial"/>
          <w:szCs w:val="22"/>
        </w:rPr>
      </w:pPr>
      <w:r w:rsidRPr="002E5004">
        <w:rPr>
          <w:rFonts w:ascii="Arial" w:hAnsi="Arial" w:cs="Arial"/>
          <w:szCs w:val="22"/>
        </w:rPr>
        <w:t xml:space="preserve">Cena </w:t>
      </w:r>
      <w:r w:rsidR="0005394D">
        <w:rPr>
          <w:rFonts w:ascii="Arial" w:hAnsi="Arial" w:cs="Arial"/>
          <w:szCs w:val="22"/>
        </w:rPr>
        <w:t xml:space="preserve">Pravidelných </w:t>
      </w:r>
      <w:r w:rsidRPr="002E5004">
        <w:rPr>
          <w:rFonts w:ascii="Arial" w:hAnsi="Arial" w:cs="Arial"/>
          <w:szCs w:val="22"/>
        </w:rPr>
        <w:t xml:space="preserve">Služeb bude zaplacena vždy po skončení kalendářního měsíce, ve kterém byly </w:t>
      </w:r>
      <w:r w:rsidR="0005394D">
        <w:rPr>
          <w:rFonts w:ascii="Arial" w:hAnsi="Arial" w:cs="Arial"/>
          <w:szCs w:val="22"/>
        </w:rPr>
        <w:t xml:space="preserve">Pravidelné </w:t>
      </w:r>
      <w:r w:rsidRPr="002E5004">
        <w:rPr>
          <w:rFonts w:ascii="Arial" w:hAnsi="Arial" w:cs="Arial"/>
          <w:szCs w:val="22"/>
        </w:rPr>
        <w:t xml:space="preserve">Služby poskytovány, a to na základě </w:t>
      </w:r>
      <w:r w:rsidR="0005394D">
        <w:rPr>
          <w:rFonts w:ascii="Arial" w:hAnsi="Arial" w:cs="Arial"/>
          <w:szCs w:val="22"/>
        </w:rPr>
        <w:t>daňového dokladu (</w:t>
      </w:r>
      <w:proofErr w:type="spellStart"/>
      <w:r w:rsidR="0005394D">
        <w:rPr>
          <w:rFonts w:ascii="Arial" w:hAnsi="Arial" w:cs="Arial"/>
          <w:szCs w:val="22"/>
        </w:rPr>
        <w:t>dálej</w:t>
      </w:r>
      <w:proofErr w:type="spellEnd"/>
      <w:r w:rsidR="0005394D">
        <w:rPr>
          <w:rFonts w:ascii="Arial" w:hAnsi="Arial" w:cs="Arial"/>
          <w:szCs w:val="22"/>
        </w:rPr>
        <w:t xml:space="preserve"> jen „</w:t>
      </w:r>
      <w:r w:rsidRPr="0005394D">
        <w:rPr>
          <w:rFonts w:ascii="Arial" w:hAnsi="Arial" w:cs="Arial"/>
          <w:b/>
          <w:szCs w:val="22"/>
        </w:rPr>
        <w:t>faktur</w:t>
      </w:r>
      <w:r w:rsidR="0005394D" w:rsidRPr="0005394D">
        <w:rPr>
          <w:rFonts w:ascii="Arial" w:hAnsi="Arial" w:cs="Arial"/>
          <w:b/>
          <w:szCs w:val="22"/>
        </w:rPr>
        <w:t>a</w:t>
      </w:r>
      <w:r w:rsidR="0005394D">
        <w:rPr>
          <w:rFonts w:ascii="Arial" w:hAnsi="Arial" w:cs="Arial"/>
          <w:szCs w:val="22"/>
        </w:rPr>
        <w:t>“)</w:t>
      </w:r>
      <w:r w:rsidRPr="002E5004">
        <w:rPr>
          <w:rFonts w:ascii="Arial" w:hAnsi="Arial" w:cs="Arial"/>
          <w:szCs w:val="22"/>
        </w:rPr>
        <w:t xml:space="preserve"> vystavené</w:t>
      </w:r>
      <w:r w:rsidR="0005394D">
        <w:rPr>
          <w:rFonts w:ascii="Arial" w:hAnsi="Arial" w:cs="Arial"/>
          <w:szCs w:val="22"/>
        </w:rPr>
        <w:t>ho</w:t>
      </w:r>
      <w:r w:rsidRPr="002E5004">
        <w:rPr>
          <w:rFonts w:ascii="Arial" w:hAnsi="Arial" w:cs="Arial"/>
          <w:szCs w:val="22"/>
        </w:rPr>
        <w:t xml:space="preserve"> Poskytovatelem. Poskytovatel se zavazuje fakturu vystavit nejpozději do 5 pracovních dnů po </w:t>
      </w:r>
      <w:r w:rsidR="00A0205B">
        <w:rPr>
          <w:rFonts w:ascii="Arial" w:hAnsi="Arial" w:cs="Arial"/>
          <w:szCs w:val="22"/>
        </w:rPr>
        <w:t>skončení příslušného kalendářního měsíce</w:t>
      </w:r>
      <w:r w:rsidRPr="002E5004">
        <w:rPr>
          <w:rFonts w:ascii="Arial" w:hAnsi="Arial" w:cs="Arial"/>
          <w:szCs w:val="22"/>
        </w:rPr>
        <w:t xml:space="preserve">. Přílohou faktury musí být kopie </w:t>
      </w:r>
      <w:r w:rsidR="00A0205B">
        <w:rPr>
          <w:rFonts w:ascii="Arial" w:hAnsi="Arial" w:cs="Arial"/>
          <w:szCs w:val="22"/>
        </w:rPr>
        <w:t>Výkazu plnění</w:t>
      </w:r>
      <w:r w:rsidRPr="002E5004">
        <w:rPr>
          <w:rFonts w:ascii="Arial" w:hAnsi="Arial" w:cs="Arial"/>
          <w:szCs w:val="22"/>
        </w:rPr>
        <w:t xml:space="preserve">. V případě, že </w:t>
      </w:r>
      <w:r w:rsidR="00A0205B">
        <w:rPr>
          <w:rFonts w:ascii="Arial" w:hAnsi="Arial" w:cs="Arial"/>
          <w:szCs w:val="22"/>
        </w:rPr>
        <w:t xml:space="preserve">Pravidelné </w:t>
      </w:r>
      <w:r w:rsidRPr="002E5004">
        <w:rPr>
          <w:rFonts w:ascii="Arial" w:hAnsi="Arial" w:cs="Arial"/>
          <w:szCs w:val="22"/>
        </w:rPr>
        <w:t xml:space="preserve">Služby nebyly poskytovány po celý kalendářní měsíc (např. z důvodu jejich zahájení uprostřed měsíce apod.), náleží Poskytovateli alikvotní část měsíční ceny </w:t>
      </w:r>
      <w:r w:rsidR="00E751A2">
        <w:rPr>
          <w:rFonts w:ascii="Arial" w:hAnsi="Arial" w:cs="Arial"/>
          <w:szCs w:val="22"/>
        </w:rPr>
        <w:t xml:space="preserve">Pravidelných </w:t>
      </w:r>
      <w:r w:rsidR="00E751A2" w:rsidRPr="002E5004">
        <w:rPr>
          <w:rFonts w:ascii="Arial" w:hAnsi="Arial" w:cs="Arial"/>
          <w:szCs w:val="22"/>
        </w:rPr>
        <w:t>Služeb</w:t>
      </w:r>
      <w:r w:rsidRPr="002E5004">
        <w:rPr>
          <w:rFonts w:ascii="Arial" w:hAnsi="Arial" w:cs="Arial"/>
          <w:szCs w:val="22"/>
        </w:rPr>
        <w:t xml:space="preserve">. Obdobně se může cena </w:t>
      </w:r>
      <w:r w:rsidR="00E751A2">
        <w:rPr>
          <w:rFonts w:ascii="Arial" w:hAnsi="Arial" w:cs="Arial"/>
          <w:szCs w:val="22"/>
        </w:rPr>
        <w:t xml:space="preserve">Pravidelných </w:t>
      </w:r>
      <w:r w:rsidR="00E751A2" w:rsidRPr="002E5004">
        <w:rPr>
          <w:rFonts w:ascii="Arial" w:hAnsi="Arial" w:cs="Arial"/>
          <w:szCs w:val="22"/>
        </w:rPr>
        <w:t xml:space="preserve">Služeb </w:t>
      </w:r>
      <w:r w:rsidRPr="002E5004">
        <w:rPr>
          <w:rFonts w:ascii="Arial" w:hAnsi="Arial" w:cs="Arial"/>
          <w:szCs w:val="22"/>
        </w:rPr>
        <w:t>přiměřeně snížit, pokud dle příslušné</w:t>
      </w:r>
      <w:r w:rsidR="00A0205B">
        <w:rPr>
          <w:rFonts w:ascii="Arial" w:hAnsi="Arial" w:cs="Arial"/>
          <w:szCs w:val="22"/>
        </w:rPr>
        <w:t>ho</w:t>
      </w:r>
      <w:r w:rsidRPr="002E5004">
        <w:rPr>
          <w:rFonts w:ascii="Arial" w:hAnsi="Arial" w:cs="Arial"/>
          <w:szCs w:val="22"/>
        </w:rPr>
        <w:t xml:space="preserve"> </w:t>
      </w:r>
      <w:r w:rsidR="00A0205B">
        <w:rPr>
          <w:rFonts w:ascii="Arial" w:hAnsi="Arial" w:cs="Arial"/>
          <w:szCs w:val="22"/>
        </w:rPr>
        <w:t>Výkazu plnění</w:t>
      </w:r>
      <w:r w:rsidRPr="002E5004">
        <w:rPr>
          <w:rFonts w:ascii="Arial" w:hAnsi="Arial" w:cs="Arial"/>
          <w:szCs w:val="22"/>
        </w:rPr>
        <w:t xml:space="preserve"> bude zřejmé, že </w:t>
      </w:r>
      <w:r w:rsidR="00A0205B">
        <w:rPr>
          <w:rFonts w:ascii="Arial" w:hAnsi="Arial" w:cs="Arial"/>
          <w:szCs w:val="22"/>
        </w:rPr>
        <w:t xml:space="preserve">Pravidelné </w:t>
      </w:r>
      <w:r w:rsidRPr="002E5004">
        <w:rPr>
          <w:rFonts w:ascii="Arial" w:hAnsi="Arial" w:cs="Arial"/>
          <w:szCs w:val="22"/>
        </w:rPr>
        <w:t>Služby nebyly poskytovány v celé dohodnuté šíři a rozsahu.</w:t>
      </w:r>
    </w:p>
    <w:p w:rsidR="0027258D" w:rsidRPr="00A0205B" w:rsidRDefault="0027258D" w:rsidP="00A0205B">
      <w:pPr>
        <w:pStyle w:val="RLTextlnkuslovan"/>
        <w:numPr>
          <w:ilvl w:val="0"/>
          <w:numId w:val="0"/>
        </w:numPr>
        <w:tabs>
          <w:tab w:val="num" w:pos="1474"/>
        </w:tabs>
        <w:ind w:left="737"/>
        <w:rPr>
          <w:rFonts w:ascii="Arial" w:hAnsi="Arial" w:cs="Arial"/>
          <w:b/>
          <w:i/>
          <w:szCs w:val="22"/>
        </w:rPr>
      </w:pPr>
      <w:r w:rsidRPr="00A0205B">
        <w:rPr>
          <w:rFonts w:ascii="Arial" w:hAnsi="Arial" w:cs="Arial"/>
          <w:b/>
          <w:i/>
          <w:szCs w:val="22"/>
        </w:rPr>
        <w:lastRenderedPageBreak/>
        <w:t xml:space="preserve">Cena </w:t>
      </w:r>
      <w:r w:rsidR="00A0205B" w:rsidRPr="00A0205B">
        <w:rPr>
          <w:rFonts w:ascii="Arial" w:hAnsi="Arial" w:cs="Arial"/>
          <w:b/>
          <w:i/>
          <w:szCs w:val="22"/>
        </w:rPr>
        <w:t>S</w:t>
      </w:r>
      <w:r w:rsidR="001C75C0">
        <w:rPr>
          <w:rFonts w:ascii="Arial" w:hAnsi="Arial" w:cs="Arial"/>
          <w:b/>
          <w:i/>
          <w:szCs w:val="22"/>
        </w:rPr>
        <w:t>lužeb na o</w:t>
      </w:r>
      <w:r w:rsidR="00A0205B" w:rsidRPr="00A0205B">
        <w:rPr>
          <w:rFonts w:ascii="Arial" w:hAnsi="Arial" w:cs="Arial"/>
          <w:b/>
          <w:i/>
          <w:szCs w:val="22"/>
        </w:rPr>
        <w:t>bjednávku</w:t>
      </w:r>
      <w:r w:rsidRPr="00A0205B">
        <w:rPr>
          <w:rFonts w:ascii="Arial" w:hAnsi="Arial" w:cs="Arial"/>
          <w:b/>
          <w:i/>
          <w:szCs w:val="22"/>
        </w:rPr>
        <w:t xml:space="preserve"> a její hrazení</w:t>
      </w:r>
    </w:p>
    <w:p w:rsidR="0027258D" w:rsidRPr="00AA63E0" w:rsidRDefault="0027258D" w:rsidP="00AA63E0">
      <w:pPr>
        <w:pStyle w:val="RLTextlnkuslovan"/>
        <w:tabs>
          <w:tab w:val="clear" w:pos="2297"/>
          <w:tab w:val="num" w:pos="1474"/>
          <w:tab w:val="num" w:pos="2155"/>
        </w:tabs>
        <w:ind w:left="1474"/>
        <w:rPr>
          <w:rFonts w:ascii="Arial" w:hAnsi="Arial" w:cs="Arial"/>
        </w:rPr>
      </w:pPr>
      <w:r w:rsidRPr="00AA63E0">
        <w:rPr>
          <w:rFonts w:ascii="Arial" w:hAnsi="Arial" w:cs="Arial"/>
          <w:szCs w:val="22"/>
        </w:rPr>
        <w:t>Cena</w:t>
      </w:r>
      <w:r w:rsidRPr="00AA63E0">
        <w:rPr>
          <w:rFonts w:ascii="Arial" w:hAnsi="Arial" w:cs="Arial"/>
        </w:rPr>
        <w:t xml:space="preserve"> </w:t>
      </w:r>
      <w:r w:rsidR="001C75C0" w:rsidRPr="00AA63E0">
        <w:rPr>
          <w:rFonts w:ascii="Arial" w:hAnsi="Arial" w:cs="Arial"/>
        </w:rPr>
        <w:t>Služeb na objednávku</w:t>
      </w:r>
      <w:r w:rsidR="001C75C0" w:rsidRPr="00AA63E0">
        <w:rPr>
          <w:rFonts w:ascii="Arial" w:hAnsi="Arial" w:cs="Arial"/>
          <w:b/>
        </w:rPr>
        <w:t xml:space="preserve"> </w:t>
      </w:r>
      <w:r w:rsidRPr="00AA63E0">
        <w:rPr>
          <w:rFonts w:ascii="Arial" w:hAnsi="Arial" w:cs="Arial"/>
        </w:rPr>
        <w:t xml:space="preserve">je dohodou smluvních stran stanovena ve výši </w:t>
      </w:r>
      <w:r w:rsidR="00AA63E0" w:rsidRPr="00AA63E0">
        <w:rPr>
          <w:rFonts w:ascii="Arial" w:hAnsi="Arial" w:cs="Arial"/>
        </w:rPr>
        <w:t xml:space="preserve">uvedené v </w:t>
      </w:r>
      <w:hyperlink w:anchor="ListAnnex07" w:history="1">
        <w:r w:rsidR="00D3142D" w:rsidRPr="00AA63E0">
          <w:rPr>
            <w:rStyle w:val="Hypertextovodkaz"/>
            <w:rFonts w:ascii="Arial" w:hAnsi="Arial" w:cs="Arial"/>
            <w:szCs w:val="22"/>
          </w:rPr>
          <w:t xml:space="preserve">Příloze č. </w:t>
        </w:r>
        <w:r w:rsidR="00D3142D">
          <w:rPr>
            <w:rStyle w:val="Hypertextovodkaz"/>
            <w:rFonts w:ascii="Arial" w:hAnsi="Arial" w:cs="Arial"/>
            <w:szCs w:val="22"/>
          </w:rPr>
          <w:t>7</w:t>
        </w:r>
      </w:hyperlink>
      <w:r w:rsidR="00A07E91">
        <w:rPr>
          <w:rFonts w:ascii="Arial" w:hAnsi="Arial" w:cs="Arial"/>
        </w:rPr>
        <w:t xml:space="preserve"> této Smlouvy.</w:t>
      </w:r>
    </w:p>
    <w:p w:rsidR="0027258D" w:rsidRPr="001C75C0" w:rsidRDefault="0027258D" w:rsidP="001C75C0">
      <w:pPr>
        <w:pStyle w:val="RLTextlnkuslovan"/>
        <w:tabs>
          <w:tab w:val="clear" w:pos="2297"/>
          <w:tab w:val="num" w:pos="1474"/>
          <w:tab w:val="num" w:pos="2155"/>
        </w:tabs>
        <w:ind w:left="1474"/>
        <w:rPr>
          <w:rFonts w:ascii="Arial" w:hAnsi="Arial" w:cs="Arial"/>
          <w:szCs w:val="22"/>
        </w:rPr>
      </w:pPr>
      <w:r w:rsidRPr="001C75C0">
        <w:rPr>
          <w:rFonts w:ascii="Arial" w:hAnsi="Arial" w:cs="Arial"/>
          <w:szCs w:val="22"/>
        </w:rPr>
        <w:t xml:space="preserve">Cena </w:t>
      </w:r>
      <w:r w:rsidR="00AA63E0" w:rsidRPr="00AA63E0">
        <w:rPr>
          <w:rFonts w:ascii="Arial" w:hAnsi="Arial" w:cs="Arial"/>
        </w:rPr>
        <w:t>Služeb na objednávku</w:t>
      </w:r>
      <w:r w:rsidR="00AA63E0" w:rsidRPr="00AA63E0">
        <w:rPr>
          <w:rFonts w:ascii="Arial" w:hAnsi="Arial" w:cs="Arial"/>
          <w:b/>
        </w:rPr>
        <w:t xml:space="preserve"> </w:t>
      </w:r>
      <w:r w:rsidRPr="001C75C0">
        <w:rPr>
          <w:rFonts w:ascii="Arial" w:hAnsi="Arial" w:cs="Arial"/>
          <w:szCs w:val="22"/>
        </w:rPr>
        <w:t xml:space="preserve">bude zaplacena vždy po akceptaci dílčího plnění způsobem dle čl. </w:t>
      </w:r>
      <w:r w:rsidR="00731702">
        <w:rPr>
          <w:rFonts w:ascii="Arial" w:hAnsi="Arial" w:cs="Arial"/>
          <w:szCs w:val="22"/>
        </w:rPr>
        <w:fldChar w:fldCharType="begin"/>
      </w:r>
      <w:r w:rsidR="00731702">
        <w:rPr>
          <w:rFonts w:ascii="Arial" w:hAnsi="Arial" w:cs="Arial"/>
          <w:szCs w:val="22"/>
        </w:rPr>
        <w:instrText xml:space="preserve"> REF _Ref427043306 \r \h </w:instrText>
      </w:r>
      <w:r w:rsidR="00731702">
        <w:rPr>
          <w:rFonts w:ascii="Arial" w:hAnsi="Arial" w:cs="Arial"/>
          <w:szCs w:val="22"/>
        </w:rPr>
      </w:r>
      <w:r w:rsidR="00731702">
        <w:rPr>
          <w:rFonts w:ascii="Arial" w:hAnsi="Arial" w:cs="Arial"/>
          <w:szCs w:val="22"/>
        </w:rPr>
        <w:fldChar w:fldCharType="separate"/>
      </w:r>
      <w:r w:rsidR="00F8388F">
        <w:rPr>
          <w:rFonts w:ascii="Arial" w:hAnsi="Arial" w:cs="Arial"/>
          <w:szCs w:val="22"/>
        </w:rPr>
        <w:t>11</w:t>
      </w:r>
      <w:r w:rsidR="00731702">
        <w:rPr>
          <w:rFonts w:ascii="Arial" w:hAnsi="Arial" w:cs="Arial"/>
          <w:szCs w:val="22"/>
        </w:rPr>
        <w:fldChar w:fldCharType="end"/>
      </w:r>
      <w:r w:rsidR="00731702">
        <w:rPr>
          <w:rFonts w:ascii="Arial" w:hAnsi="Arial" w:cs="Arial"/>
          <w:szCs w:val="22"/>
        </w:rPr>
        <w:t xml:space="preserve"> </w:t>
      </w:r>
      <w:r w:rsidRPr="001C75C0">
        <w:rPr>
          <w:rFonts w:ascii="Arial" w:hAnsi="Arial" w:cs="Arial"/>
          <w:szCs w:val="22"/>
        </w:rPr>
        <w:t>Smlouvy</w:t>
      </w:r>
      <w:r w:rsidR="006330D9">
        <w:rPr>
          <w:rFonts w:ascii="Arial" w:hAnsi="Arial" w:cs="Arial"/>
          <w:szCs w:val="22"/>
        </w:rPr>
        <w:t xml:space="preserve">, nebo po dokončení plnění dle Zadání Služeb na objednávku, došlo-li k postupu podle odst. </w:t>
      </w:r>
      <w:r w:rsidR="006330D9">
        <w:rPr>
          <w:rFonts w:ascii="Arial" w:hAnsi="Arial" w:cs="Arial"/>
          <w:szCs w:val="22"/>
        </w:rPr>
        <w:fldChar w:fldCharType="begin"/>
      </w:r>
      <w:r w:rsidR="006330D9">
        <w:rPr>
          <w:rFonts w:ascii="Arial" w:hAnsi="Arial" w:cs="Arial"/>
          <w:szCs w:val="22"/>
        </w:rPr>
        <w:instrText xml:space="preserve"> REF _Ref465153331 \r \h </w:instrText>
      </w:r>
      <w:r w:rsidR="006330D9">
        <w:rPr>
          <w:rFonts w:ascii="Arial" w:hAnsi="Arial" w:cs="Arial"/>
          <w:szCs w:val="22"/>
        </w:rPr>
      </w:r>
      <w:r w:rsidR="006330D9">
        <w:rPr>
          <w:rFonts w:ascii="Arial" w:hAnsi="Arial" w:cs="Arial"/>
          <w:szCs w:val="22"/>
        </w:rPr>
        <w:fldChar w:fldCharType="separate"/>
      </w:r>
      <w:r w:rsidR="00F8388F">
        <w:rPr>
          <w:rFonts w:ascii="Arial" w:hAnsi="Arial" w:cs="Arial"/>
          <w:szCs w:val="22"/>
        </w:rPr>
        <w:t>5.3</w:t>
      </w:r>
      <w:r w:rsidR="006330D9">
        <w:rPr>
          <w:rFonts w:ascii="Arial" w:hAnsi="Arial" w:cs="Arial"/>
          <w:szCs w:val="22"/>
        </w:rPr>
        <w:fldChar w:fldCharType="end"/>
      </w:r>
      <w:r w:rsidR="006330D9">
        <w:rPr>
          <w:rFonts w:ascii="Arial" w:hAnsi="Arial" w:cs="Arial"/>
          <w:szCs w:val="22"/>
        </w:rPr>
        <w:t xml:space="preserve"> této Smlouvy</w:t>
      </w:r>
      <w:r w:rsidRPr="001C75C0">
        <w:rPr>
          <w:rFonts w:ascii="Arial" w:hAnsi="Arial" w:cs="Arial"/>
          <w:szCs w:val="22"/>
        </w:rPr>
        <w:t>, a to na základě faktury vystavené Poskytovatelem, a bude stanovena následovně:</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731702">
        <w:rPr>
          <w:rFonts w:ascii="Arial" w:hAnsi="Arial" w:cs="Arial"/>
          <w:szCs w:val="22"/>
          <w:lang w:eastAsia="en-US"/>
        </w:rPr>
        <w:t xml:space="preserve">Služeb na </w:t>
      </w:r>
      <w:r w:rsidR="00845CF8">
        <w:rPr>
          <w:rFonts w:ascii="Arial" w:hAnsi="Arial" w:cs="Arial"/>
          <w:szCs w:val="22"/>
          <w:lang w:eastAsia="en-US"/>
        </w:rPr>
        <w:t>o</w:t>
      </w:r>
      <w:r w:rsidR="00731702">
        <w:rPr>
          <w:rFonts w:ascii="Arial" w:hAnsi="Arial" w:cs="Arial"/>
          <w:szCs w:val="22"/>
          <w:lang w:eastAsia="en-US"/>
        </w:rPr>
        <w:t>bjednávku</w:t>
      </w:r>
      <w:r w:rsidRPr="001C75C0">
        <w:rPr>
          <w:rFonts w:ascii="Arial" w:hAnsi="Arial" w:cs="Arial"/>
          <w:szCs w:val="22"/>
          <w:lang w:eastAsia="en-US"/>
        </w:rPr>
        <w:t xml:space="preserve"> vychází ze součinu rozsahu poskytnutého plnění Poskytovatele vyjádřeného v ČD nebo jejich částech, a příslušné sazby za toto plnění.</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Poskytovatel ve lhůtách stanovených ve schválené Analýze </w:t>
      </w:r>
      <w:r w:rsidR="00B95F11" w:rsidRPr="00B95F11">
        <w:rPr>
          <w:rFonts w:ascii="Arial" w:hAnsi="Arial" w:cs="Arial"/>
          <w:szCs w:val="22"/>
          <w:lang w:eastAsia="en-US"/>
        </w:rPr>
        <w:t>Zadání Služeb na objednávku</w:t>
      </w:r>
      <w:r w:rsidR="006330D9">
        <w:rPr>
          <w:rFonts w:ascii="Arial" w:hAnsi="Arial" w:cs="Arial"/>
          <w:szCs w:val="22"/>
          <w:lang w:eastAsia="en-US"/>
        </w:rPr>
        <w:t>,</w:t>
      </w:r>
      <w:r w:rsidRPr="001C75C0">
        <w:rPr>
          <w:rFonts w:ascii="Arial" w:hAnsi="Arial" w:cs="Arial"/>
          <w:szCs w:val="22"/>
          <w:lang w:eastAsia="en-US"/>
        </w:rPr>
        <w:t xml:space="preserve"> </w:t>
      </w:r>
      <w:r w:rsidR="006330D9">
        <w:rPr>
          <w:rFonts w:ascii="Arial" w:hAnsi="Arial" w:cs="Arial"/>
          <w:szCs w:val="22"/>
          <w:lang w:eastAsia="en-US"/>
        </w:rPr>
        <w:t xml:space="preserve">nebo v </w:t>
      </w:r>
      <w:r w:rsidR="006330D9" w:rsidRPr="00B95F11">
        <w:rPr>
          <w:rFonts w:ascii="Arial" w:hAnsi="Arial" w:cs="Arial"/>
          <w:szCs w:val="22"/>
          <w:lang w:eastAsia="en-US"/>
        </w:rPr>
        <w:t>Zadání Služeb na objednávku</w:t>
      </w:r>
      <w:r w:rsidR="00E41256">
        <w:rPr>
          <w:rFonts w:ascii="Arial" w:hAnsi="Arial" w:cs="Arial"/>
          <w:szCs w:val="22"/>
          <w:lang w:eastAsia="en-US"/>
        </w:rPr>
        <w:t>,</w:t>
      </w:r>
      <w:r w:rsidR="00E41256" w:rsidRPr="00E41256">
        <w:rPr>
          <w:rFonts w:ascii="Arial" w:hAnsi="Arial" w:cs="Arial"/>
          <w:szCs w:val="22"/>
        </w:rPr>
        <w:t xml:space="preserve"> </w:t>
      </w:r>
      <w:r w:rsidR="00E41256">
        <w:rPr>
          <w:rFonts w:ascii="Arial" w:hAnsi="Arial" w:cs="Arial"/>
          <w:szCs w:val="22"/>
        </w:rPr>
        <w:t xml:space="preserve">došlo-li k postupu podle odst. </w:t>
      </w:r>
      <w:r w:rsidR="00E41256">
        <w:rPr>
          <w:rFonts w:ascii="Arial" w:hAnsi="Arial" w:cs="Arial"/>
          <w:szCs w:val="22"/>
        </w:rPr>
        <w:fldChar w:fldCharType="begin"/>
      </w:r>
      <w:r w:rsidR="00E41256">
        <w:rPr>
          <w:rFonts w:ascii="Arial" w:hAnsi="Arial" w:cs="Arial"/>
          <w:szCs w:val="22"/>
        </w:rPr>
        <w:instrText xml:space="preserve"> REF _Ref465153331 \r \h </w:instrText>
      </w:r>
      <w:r w:rsidR="00E41256">
        <w:rPr>
          <w:rFonts w:ascii="Arial" w:hAnsi="Arial" w:cs="Arial"/>
          <w:szCs w:val="22"/>
        </w:rPr>
      </w:r>
      <w:r w:rsidR="00E41256">
        <w:rPr>
          <w:rFonts w:ascii="Arial" w:hAnsi="Arial" w:cs="Arial"/>
          <w:szCs w:val="22"/>
        </w:rPr>
        <w:fldChar w:fldCharType="separate"/>
      </w:r>
      <w:r w:rsidR="00F8388F">
        <w:rPr>
          <w:rFonts w:ascii="Arial" w:hAnsi="Arial" w:cs="Arial"/>
          <w:szCs w:val="22"/>
        </w:rPr>
        <w:t>5.3</w:t>
      </w:r>
      <w:r w:rsidR="00E41256">
        <w:rPr>
          <w:rFonts w:ascii="Arial" w:hAnsi="Arial" w:cs="Arial"/>
          <w:szCs w:val="22"/>
        </w:rPr>
        <w:fldChar w:fldCharType="end"/>
      </w:r>
      <w:r w:rsidR="00E41256">
        <w:rPr>
          <w:rFonts w:ascii="Arial" w:hAnsi="Arial" w:cs="Arial"/>
          <w:szCs w:val="22"/>
        </w:rPr>
        <w:t xml:space="preserve"> této Smlouvy,</w:t>
      </w:r>
      <w:r w:rsidR="006330D9" w:rsidRPr="001C75C0">
        <w:rPr>
          <w:rFonts w:ascii="Arial" w:hAnsi="Arial" w:cs="Arial"/>
          <w:szCs w:val="22"/>
          <w:lang w:eastAsia="en-US"/>
        </w:rPr>
        <w:t xml:space="preserve"> </w:t>
      </w:r>
      <w:r w:rsidRPr="001C75C0">
        <w:rPr>
          <w:rFonts w:ascii="Arial" w:hAnsi="Arial" w:cs="Arial"/>
          <w:szCs w:val="22"/>
          <w:lang w:eastAsia="en-US"/>
        </w:rPr>
        <w:t>předloží Objednateli spolu s</w:t>
      </w:r>
      <w:r w:rsidR="00E41256">
        <w:rPr>
          <w:rFonts w:ascii="Arial" w:hAnsi="Arial" w:cs="Arial"/>
          <w:szCs w:val="22"/>
          <w:lang w:eastAsia="en-US"/>
        </w:rPr>
        <w:t> </w:t>
      </w:r>
      <w:r w:rsidRPr="001C75C0">
        <w:rPr>
          <w:rFonts w:ascii="Arial" w:hAnsi="Arial" w:cs="Arial"/>
          <w:szCs w:val="22"/>
          <w:lang w:eastAsia="en-US"/>
        </w:rPr>
        <w:t xml:space="preserve">fakturou </w:t>
      </w:r>
      <w:r w:rsidR="00731702">
        <w:rPr>
          <w:rFonts w:ascii="Arial" w:hAnsi="Arial" w:cs="Arial"/>
          <w:szCs w:val="22"/>
          <w:lang w:eastAsia="en-US"/>
        </w:rPr>
        <w:t xml:space="preserve">Výkaz plnění s uvedením </w:t>
      </w:r>
      <w:r w:rsidRPr="001C75C0">
        <w:rPr>
          <w:rFonts w:ascii="Arial" w:hAnsi="Arial" w:cs="Arial"/>
          <w:szCs w:val="22"/>
          <w:lang w:eastAsia="en-US"/>
        </w:rPr>
        <w:t>seznam</w:t>
      </w:r>
      <w:r w:rsidR="00731702">
        <w:rPr>
          <w:rFonts w:ascii="Arial" w:hAnsi="Arial" w:cs="Arial"/>
          <w:szCs w:val="22"/>
          <w:lang w:eastAsia="en-US"/>
        </w:rPr>
        <w:t>u</w:t>
      </w:r>
      <w:r w:rsidRPr="001C75C0">
        <w:rPr>
          <w:rFonts w:ascii="Arial" w:hAnsi="Arial" w:cs="Arial"/>
          <w:szCs w:val="22"/>
          <w:lang w:eastAsia="en-US"/>
        </w:rPr>
        <w:t xml:space="preserve"> realizovaných prací, který bude obsahovat rozpis jednotlivých rolí dle člověkodnů při realizaci</w:t>
      </w:r>
      <w:r w:rsidR="00731702">
        <w:rPr>
          <w:rFonts w:ascii="Arial" w:hAnsi="Arial" w:cs="Arial"/>
          <w:szCs w:val="22"/>
          <w:lang w:eastAsia="en-US"/>
        </w:rPr>
        <w:t xml:space="preserve"> Služeb na objednávku.</w:t>
      </w:r>
      <w:r w:rsidRPr="001C75C0">
        <w:rPr>
          <w:rFonts w:ascii="Arial" w:hAnsi="Arial" w:cs="Arial"/>
          <w:szCs w:val="22"/>
          <w:lang w:eastAsia="en-US"/>
        </w:rPr>
        <w:t xml:space="preserve"> </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Objednatel je povinen ve lhůtě splatnosti dané faktury přiložený Výkaz plnění schválit nebo uvést, ve které části neodpovídá skutečnosti.</w:t>
      </w:r>
    </w:p>
    <w:p w:rsidR="0027258D" w:rsidRPr="001C75C0" w:rsidRDefault="0027258D" w:rsidP="001C75C0">
      <w:pPr>
        <w:pStyle w:val="RLTextlnkuslovan"/>
        <w:numPr>
          <w:ilvl w:val="2"/>
          <w:numId w:val="1"/>
        </w:numPr>
        <w:tabs>
          <w:tab w:val="clear" w:pos="2211"/>
          <w:tab w:val="num" w:pos="2155"/>
          <w:tab w:val="num" w:pos="2552"/>
        </w:tabs>
        <w:ind w:left="2155"/>
        <w:rPr>
          <w:rFonts w:ascii="Arial" w:hAnsi="Arial" w:cs="Arial"/>
          <w:szCs w:val="22"/>
          <w:lang w:eastAsia="en-US"/>
        </w:rPr>
      </w:pPr>
      <w:r w:rsidRPr="001C75C0">
        <w:rPr>
          <w:rFonts w:ascii="Arial" w:hAnsi="Arial" w:cs="Arial"/>
          <w:szCs w:val="22"/>
          <w:lang w:eastAsia="en-US"/>
        </w:rPr>
        <w:t xml:space="preserve">Cena </w:t>
      </w:r>
      <w:r w:rsidR="00845CF8">
        <w:rPr>
          <w:rFonts w:ascii="Arial" w:hAnsi="Arial" w:cs="Arial"/>
          <w:szCs w:val="22"/>
          <w:lang w:eastAsia="en-US"/>
        </w:rPr>
        <w:t>Služeb na objednávku</w:t>
      </w:r>
      <w:r w:rsidRPr="001C75C0">
        <w:rPr>
          <w:rFonts w:ascii="Arial" w:hAnsi="Arial" w:cs="Arial"/>
          <w:szCs w:val="22"/>
          <w:lang w:eastAsia="en-US"/>
        </w:rPr>
        <w:t xml:space="preserve"> se může přiměřeně snížit, pokud dle příslušného Výkazu plnění bude zřejmé, že </w:t>
      </w:r>
      <w:r w:rsidR="00845CF8">
        <w:rPr>
          <w:rFonts w:ascii="Arial" w:hAnsi="Arial" w:cs="Arial"/>
          <w:szCs w:val="22"/>
          <w:lang w:eastAsia="en-US"/>
        </w:rPr>
        <w:t>Služby na objednávku</w:t>
      </w:r>
      <w:r w:rsidRPr="001C75C0">
        <w:rPr>
          <w:rFonts w:ascii="Arial" w:hAnsi="Arial" w:cs="Arial"/>
          <w:szCs w:val="22"/>
          <w:lang w:eastAsia="en-US"/>
        </w:rPr>
        <w:t xml:space="preserve"> byl</w:t>
      </w:r>
      <w:r w:rsidR="00E751A2">
        <w:rPr>
          <w:rFonts w:ascii="Arial" w:hAnsi="Arial" w:cs="Arial"/>
          <w:szCs w:val="22"/>
          <w:lang w:eastAsia="en-US"/>
        </w:rPr>
        <w:t>y</w:t>
      </w:r>
      <w:r w:rsidRPr="001C75C0">
        <w:rPr>
          <w:rFonts w:ascii="Arial" w:hAnsi="Arial" w:cs="Arial"/>
          <w:szCs w:val="22"/>
          <w:lang w:eastAsia="en-US"/>
        </w:rPr>
        <w:t xml:space="preserve"> realizován</w:t>
      </w:r>
      <w:r w:rsidR="00E75678">
        <w:rPr>
          <w:rFonts w:ascii="Arial" w:hAnsi="Arial" w:cs="Arial"/>
          <w:szCs w:val="22"/>
          <w:lang w:eastAsia="en-US"/>
        </w:rPr>
        <w:t>y</w:t>
      </w:r>
      <w:r w:rsidRPr="001C75C0">
        <w:rPr>
          <w:rFonts w:ascii="Arial" w:hAnsi="Arial" w:cs="Arial"/>
          <w:szCs w:val="22"/>
          <w:lang w:eastAsia="en-US"/>
        </w:rPr>
        <w:t xml:space="preserve"> s menší pracností. </w:t>
      </w:r>
    </w:p>
    <w:p w:rsidR="0027258D" w:rsidRPr="00845CF8" w:rsidRDefault="0027258D" w:rsidP="00845CF8">
      <w:pPr>
        <w:pStyle w:val="RLTextlnkuslovan"/>
        <w:numPr>
          <w:ilvl w:val="0"/>
          <w:numId w:val="0"/>
        </w:numPr>
        <w:tabs>
          <w:tab w:val="num" w:pos="1474"/>
        </w:tabs>
        <w:ind w:left="737"/>
        <w:rPr>
          <w:rFonts w:ascii="Arial" w:hAnsi="Arial" w:cs="Arial"/>
          <w:b/>
          <w:i/>
          <w:szCs w:val="22"/>
        </w:rPr>
      </w:pPr>
      <w:r w:rsidRPr="00845CF8">
        <w:rPr>
          <w:rFonts w:ascii="Arial" w:hAnsi="Arial" w:cs="Arial"/>
          <w:b/>
          <w:i/>
          <w:szCs w:val="22"/>
        </w:rPr>
        <w:t>Platební podmínky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Splatnost jednotlivých plateb dle této Smlouvy je stanovena na 30 dní od doručení faktury Objednateli. Poskytovatel odešle fakturu Objednateli nejpozději následující pracovní den po vystavení faktury.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Platby se provádí bankovním převodem na účet druhé smluvní strany uvedený ve faktuře.</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V případě prodlení kterékoliv smluvní strany se zaplacením peněžité částky vzniká oprávněné straně nárok na úrok z prodlení ve výši jedné setiny procenta (0,01 %) z dlužné částky za každý i započatý den prodlení. Tím není dotčen ani omezen nárok na náhradu vzniklé škody.</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lastRenderedPageBreak/>
        <w:t>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daň z přidané hodnoty (dále jen „</w:t>
      </w:r>
      <w:r w:rsidRPr="00845CF8">
        <w:rPr>
          <w:rFonts w:ascii="Arial" w:hAnsi="Arial" w:cs="Arial"/>
          <w:b/>
          <w:szCs w:val="22"/>
        </w:rPr>
        <w:t>DPH</w:t>
      </w:r>
      <w:r w:rsidRPr="00845CF8">
        <w:rPr>
          <w:rFonts w:ascii="Arial" w:hAnsi="Arial" w:cs="Arial"/>
          <w:szCs w:val="22"/>
        </w:rPr>
        <w:t xml:space="preserve">“) uhradí Poskytovateli až po zveřejnění příslušného účtu Poskytovatele v registru plátců a identifikovaných osob Poskytovatelem. </w:t>
      </w:r>
    </w:p>
    <w:p w:rsidR="0027258D" w:rsidRPr="00845CF8" w:rsidRDefault="0027258D" w:rsidP="00845CF8">
      <w:pPr>
        <w:pStyle w:val="RLTextlnkuslovan"/>
        <w:tabs>
          <w:tab w:val="clear" w:pos="2297"/>
          <w:tab w:val="num" w:pos="1474"/>
          <w:tab w:val="num" w:pos="2155"/>
        </w:tabs>
        <w:ind w:left="1474"/>
        <w:rPr>
          <w:rFonts w:ascii="Arial" w:hAnsi="Arial" w:cs="Arial"/>
          <w:szCs w:val="22"/>
        </w:rPr>
      </w:pPr>
      <w:r w:rsidRPr="00845CF8">
        <w:rPr>
          <w:rFonts w:ascii="Arial" w:hAnsi="Arial" w:cs="Arial"/>
          <w:szCs w:val="22"/>
        </w:rPr>
        <w:t>Poskytovatel prohlašuje, že správce daně před uzavřením této Smlouvy nerozhodl, že Poskytovatel je nespolehlivým plátcem ve smyslu § 106a zákona o DPH (dále jen „</w:t>
      </w:r>
      <w:r w:rsidRPr="00845CF8">
        <w:rPr>
          <w:rFonts w:ascii="Arial" w:hAnsi="Arial" w:cs="Arial"/>
          <w:b/>
          <w:szCs w:val="22"/>
        </w:rPr>
        <w:t>nespolehlivý plátce</w:t>
      </w:r>
      <w:r w:rsidRPr="00845CF8">
        <w:rPr>
          <w:rFonts w:ascii="Arial" w:hAnsi="Arial" w:cs="Arial"/>
          <w:szCs w:val="22"/>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bookmarkEnd w:id="48"/>
    <w:p w:rsidR="00E94879" w:rsidRPr="00F547F5" w:rsidRDefault="00E94879" w:rsidP="00E94879">
      <w:pPr>
        <w:pStyle w:val="RLlneksmlouvy"/>
        <w:rPr>
          <w:rFonts w:ascii="Arial" w:hAnsi="Arial" w:cs="Arial"/>
          <w:szCs w:val="22"/>
        </w:rPr>
      </w:pPr>
      <w:r w:rsidRPr="00F547F5">
        <w:rPr>
          <w:rFonts w:ascii="Arial" w:hAnsi="Arial" w:cs="Arial"/>
          <w:szCs w:val="22"/>
        </w:rPr>
        <w:t xml:space="preserve">PRÁVA A POVINNOSTI POSKYTOVATELE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rPr>
        <w:t>poskytovat plnění podle této Smlouvy vlastním jménem, na vlastní odpovědnost a v souladu s pokyny Objednatele řádně a včas</w:t>
      </w:r>
      <w:r w:rsidRPr="00F547F5">
        <w:rPr>
          <w:rFonts w:ascii="Arial" w:hAnsi="Arial" w:cs="Arial"/>
          <w:szCs w:val="22"/>
          <w:lang w:eastAsia="en-US"/>
        </w:rPr>
        <w:t>;</w:t>
      </w:r>
    </w:p>
    <w:p w:rsidR="00F86728" w:rsidRPr="00F547F5" w:rsidRDefault="00F86728" w:rsidP="00F86728">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poskytovat plnění podle této Smlouvy s odbornou péčí odpovídající podmínkám sjednaným v této Smlouvě a aplikovat procesy „</w:t>
      </w:r>
      <w:proofErr w:type="spellStart"/>
      <w:r w:rsidRPr="00F547F5">
        <w:rPr>
          <w:rFonts w:ascii="Arial" w:hAnsi="Arial" w:cs="Arial"/>
          <w:i/>
          <w:szCs w:val="22"/>
          <w:lang w:eastAsia="en-US"/>
        </w:rPr>
        <w:t>best</w:t>
      </w:r>
      <w:proofErr w:type="spellEnd"/>
      <w:r w:rsidRPr="00F547F5">
        <w:rPr>
          <w:rFonts w:ascii="Arial" w:hAnsi="Arial" w:cs="Arial"/>
          <w:i/>
          <w:szCs w:val="22"/>
          <w:lang w:eastAsia="en-US"/>
        </w:rPr>
        <w:t xml:space="preserve"> </w:t>
      </w:r>
      <w:proofErr w:type="spellStart"/>
      <w:r w:rsidRPr="00F547F5">
        <w:rPr>
          <w:rFonts w:ascii="Arial" w:hAnsi="Arial" w:cs="Arial"/>
          <w:i/>
          <w:szCs w:val="22"/>
          <w:lang w:eastAsia="en-US"/>
        </w:rPr>
        <w:t>practice</w:t>
      </w:r>
      <w:proofErr w:type="spellEnd"/>
      <w:r w:rsidRPr="00F547F5">
        <w:rPr>
          <w:rFonts w:ascii="Arial" w:hAnsi="Arial" w:cs="Arial"/>
          <w:szCs w:val="22"/>
          <w:lang w:eastAsia="en-US"/>
        </w:rPr>
        <w:t xml:space="preserve">“; dostane-li se Poskytovatel do prodlení se svým plněním bez toho, aby to způsobil </w:t>
      </w:r>
      <w:r w:rsidRPr="0090530B">
        <w:rPr>
          <w:rFonts w:ascii="Arial" w:hAnsi="Arial" w:cs="Arial"/>
          <w:szCs w:val="22"/>
          <w:lang w:eastAsia="en-US"/>
        </w:rPr>
        <w:t xml:space="preserve">Objednatel či </w:t>
      </w:r>
      <w:r w:rsidRPr="0090530B">
        <w:rPr>
          <w:rFonts w:ascii="Arial" w:hAnsi="Arial" w:cs="Arial"/>
          <w:szCs w:val="22"/>
        </w:rPr>
        <w:t xml:space="preserve">překážky </w:t>
      </w:r>
      <w:r w:rsidRPr="0090530B">
        <w:rPr>
          <w:rFonts w:ascii="Arial" w:hAnsi="Arial" w:cs="Arial"/>
          <w:szCs w:val="22"/>
          <w:lang w:eastAsia="en-US"/>
        </w:rPr>
        <w:t>vylučující povinnost k náhradě škody po dobu delší než 30 dnů, je Objednatel oprávněn zajistit náhradní plnění po dobu prodlení Poskytovatele jinou osobou; v takovém případě se Poskytovatel zavazuje nahradit</w:t>
      </w:r>
      <w:r w:rsidRPr="00F547F5">
        <w:rPr>
          <w:rFonts w:ascii="Arial" w:hAnsi="Arial" w:cs="Arial"/>
          <w:szCs w:val="22"/>
          <w:lang w:eastAsia="en-US"/>
        </w:rPr>
        <w:t xml:space="preserve"> v plném rozsahu náklady spojené s náhradním plněním;</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upozorňovat Objednatele na všechny hrozící vady svého plnění či potenciální výpadky plnění, jakož i poskytovat Objednateli veškeré informace, které jsou pro plnění předmětu Smlouvy nezbytné,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neprodleně oznámit Objednateli jakékoli překážky, které mu brání v plnění předmětu Smlouvy a výkonu dalších činností souvisejících s plněním předmětu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upozornit Objednatele na potenciální rizika vzniku škod a provést včas a řádně na své náklady taková opatření, které riziko sníží nebo zcela vyloučí,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i bez pokynů Objednatele provést nutné úkony, které ač nejsou předmětem této Smlouvy, budou s ohledem na nepředvídatelné okolnosti pro plnění Smlouvy nezbytné nebo jsou nezbytné pro zamezení vzniku škody,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poskytovat Služby řádně a včas po celou dobu účinnosti této Smlouvy,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lastRenderedPageBreak/>
        <w:t xml:space="preserve">dodržovat bezpečnostní, hygienické, požární, organizační a ekologické předpisy </w:t>
      </w:r>
      <w:r w:rsidR="00E75678">
        <w:rPr>
          <w:rFonts w:ascii="Arial" w:hAnsi="Arial" w:cs="Arial"/>
          <w:szCs w:val="22"/>
          <w:lang w:eastAsia="en-US"/>
        </w:rPr>
        <w:t>a standardy IKT</w:t>
      </w:r>
      <w:r w:rsidR="00E75678" w:rsidRPr="00F547F5">
        <w:rPr>
          <w:rFonts w:ascii="Arial" w:hAnsi="Arial" w:cs="Arial"/>
          <w:szCs w:val="22"/>
          <w:lang w:eastAsia="en-US"/>
        </w:rPr>
        <w:t xml:space="preserve"> </w:t>
      </w:r>
      <w:r w:rsidRPr="00F547F5">
        <w:rPr>
          <w:rFonts w:ascii="Arial" w:hAnsi="Arial" w:cs="Arial"/>
          <w:szCs w:val="22"/>
          <w:lang w:eastAsia="en-US"/>
        </w:rPr>
        <w:t xml:space="preserve">Objednatele, se kterými byl prokazatelně seznámen nebo které jsou všeobecně známé, </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na své náklady a s odbornou péčí provozovat, spravovat a udržovat veškeré technické prostředky Objednatele, které Poskytovatel převzal do užívání,</w:t>
      </w:r>
    </w:p>
    <w:p w:rsidR="00E94879" w:rsidRPr="00F547F5" w:rsidRDefault="00E94879" w:rsidP="00E90AE0">
      <w:pPr>
        <w:pStyle w:val="RLTextlnkuslovan"/>
        <w:numPr>
          <w:ilvl w:val="2"/>
          <w:numId w:val="1"/>
        </w:numPr>
        <w:tabs>
          <w:tab w:val="clear" w:pos="2211"/>
          <w:tab w:val="num" w:pos="2155"/>
        </w:tabs>
        <w:ind w:left="2155"/>
        <w:rPr>
          <w:rFonts w:ascii="Arial" w:hAnsi="Arial" w:cs="Arial"/>
          <w:szCs w:val="22"/>
          <w:lang w:eastAsia="en-US"/>
        </w:rPr>
      </w:pPr>
      <w:r w:rsidRPr="00F547F5">
        <w:rPr>
          <w:rFonts w:ascii="Arial" w:hAnsi="Arial" w:cs="Arial"/>
          <w:szCs w:val="22"/>
          <w:lang w:eastAsia="en-US"/>
        </w:rPr>
        <w:t xml:space="preserve">řešit písemné požadavky či dotazy Objednatele vztahující se k předmětu plnění dle této Smlouvy, a to nejpozději ve lhůtě 5 pracovních dnů ode dne jejich doručení Poskytovateli. </w:t>
      </w:r>
    </w:p>
    <w:p w:rsidR="00F86728" w:rsidRPr="00F547F5" w:rsidRDefault="00F86728" w:rsidP="00F86728">
      <w:pPr>
        <w:pStyle w:val="RLTextlnkuslovan"/>
        <w:tabs>
          <w:tab w:val="clear" w:pos="2297"/>
          <w:tab w:val="num" w:pos="1474"/>
        </w:tabs>
        <w:ind w:left="1474"/>
        <w:rPr>
          <w:rFonts w:ascii="Arial" w:hAnsi="Arial" w:cs="Arial"/>
          <w:szCs w:val="22"/>
        </w:rPr>
      </w:pPr>
      <w:bookmarkStart w:id="55" w:name="_Ref372629098"/>
      <w:r w:rsidRPr="00F547F5">
        <w:rPr>
          <w:rFonts w:ascii="Arial" w:hAnsi="Arial" w:cs="Arial"/>
          <w:szCs w:val="22"/>
        </w:rPr>
        <w:t xml:space="preserve">Poskytovatel se dále zavazuje udržovat v platnosti a účinnosti po celou dobu účinnosti Smlouvy pojistnou smlouvu, jejímž předmětem je pojištění odpovědnosti za škodu způsobenou Poskytovatelem třetí osobě (zejména Objednateli), a to tak, že limit pojistného plnění vyplývající z pojistné smlouvy, nesmí být </w:t>
      </w:r>
      <w:r w:rsidRPr="0090530B">
        <w:rPr>
          <w:rFonts w:ascii="Arial" w:hAnsi="Arial" w:cs="Arial"/>
          <w:szCs w:val="22"/>
        </w:rPr>
        <w:t xml:space="preserve">nižší než </w:t>
      </w:r>
      <w:r w:rsidR="00990D23" w:rsidRPr="0090530B">
        <w:rPr>
          <w:rFonts w:ascii="Arial" w:hAnsi="Arial" w:cs="Arial"/>
          <w:szCs w:val="22"/>
        </w:rPr>
        <w:t>5</w:t>
      </w:r>
      <w:r w:rsidRPr="0090530B">
        <w:rPr>
          <w:rFonts w:ascii="Arial" w:hAnsi="Arial" w:cs="Arial"/>
          <w:szCs w:val="22"/>
        </w:rPr>
        <w:t>0.000.000,- Kč za rok. Pojistnou smlouvu dle tohoto odstavce, pojistku potvrzující uzavření takové smlouvy nebo pojistný certifikát potvrzující uzavření takové smlouvy je Poskytovatel povinen předložit Objednateli nejpozději do 10 pracovních dnů po uzavření této Smlouvy a dále kdykoliv po písemném vyžádání Objednatele</w:t>
      </w:r>
      <w:r w:rsidR="00972EA1" w:rsidRPr="0090530B">
        <w:rPr>
          <w:rFonts w:ascii="Arial" w:hAnsi="Arial" w:cs="Arial"/>
          <w:szCs w:val="22"/>
        </w:rPr>
        <w:t>, a to do 5 pracovních dnů</w:t>
      </w:r>
      <w:r w:rsidRPr="0090530B">
        <w:rPr>
          <w:rFonts w:ascii="Arial" w:hAnsi="Arial" w:cs="Arial"/>
          <w:szCs w:val="22"/>
        </w:rPr>
        <w:t xml:space="preserve">. Nepředložením pojistné smlouvy, pojistky nebo pojistného certifikátu </w:t>
      </w:r>
      <w:r w:rsidR="00972EA1" w:rsidRPr="0090530B">
        <w:rPr>
          <w:rFonts w:ascii="Arial" w:hAnsi="Arial" w:cs="Arial"/>
          <w:szCs w:val="22"/>
        </w:rPr>
        <w:t>ve výše uvedených lhůtách</w:t>
      </w:r>
      <w:r w:rsidRPr="0090530B">
        <w:rPr>
          <w:rFonts w:ascii="Arial" w:hAnsi="Arial" w:cs="Arial"/>
          <w:szCs w:val="22"/>
        </w:rPr>
        <w:t xml:space="preserve"> vzniká právo Objednatele na odstoupení od</w:t>
      </w:r>
      <w:r w:rsidRPr="00F547F5">
        <w:rPr>
          <w:rFonts w:ascii="Arial" w:hAnsi="Arial" w:cs="Arial"/>
          <w:szCs w:val="22"/>
        </w:rPr>
        <w:t xml:space="preserve"> Smlouvy.</w:t>
      </w:r>
      <w:bookmarkEnd w:id="55"/>
    </w:p>
    <w:p w:rsidR="00E94879" w:rsidRPr="00F547F5" w:rsidRDefault="00E94879" w:rsidP="005012F2">
      <w:pPr>
        <w:pStyle w:val="RLTextlnkuslovan"/>
        <w:tabs>
          <w:tab w:val="clear" w:pos="2297"/>
          <w:tab w:val="num" w:pos="1474"/>
        </w:tabs>
        <w:ind w:left="1474"/>
        <w:rPr>
          <w:rFonts w:ascii="Arial" w:hAnsi="Arial" w:cs="Arial"/>
          <w:szCs w:val="22"/>
          <w:lang w:eastAsia="en-US"/>
        </w:rPr>
      </w:pPr>
      <w:bookmarkStart w:id="56" w:name="_Ref372108614"/>
      <w:r w:rsidRPr="00F547F5">
        <w:rPr>
          <w:rFonts w:ascii="Arial" w:hAnsi="Arial" w:cs="Arial"/>
          <w:szCs w:val="22"/>
        </w:rPr>
        <w:t xml:space="preserve">Poskytovatel se zavazuje, že bude Objednateli v rámci plnění této Smlouvy mimo jiné poskytovat služby konzultační a poradenské podpory při realizaci zadávacích řízení veřejných zakázek souvisejících s dodávkou či poskytováním ICT služeb Objednateli, včetně návrhu zadávacích podmínek zadávacích řízení veřejných zakázek, zejména vymezování předmětu plnění veřejných zakázek, poradenství při procesu posuzování a hodnocení nabídek, </w:t>
      </w:r>
      <w:r w:rsidR="009C65A4">
        <w:rPr>
          <w:rFonts w:ascii="Arial" w:hAnsi="Arial" w:cs="Arial"/>
          <w:szCs w:val="22"/>
        </w:rPr>
        <w:t>systémové</w:t>
      </w:r>
      <w:r w:rsidR="004373E5">
        <w:rPr>
          <w:rFonts w:ascii="Arial" w:hAnsi="Arial" w:cs="Arial"/>
          <w:szCs w:val="22"/>
        </w:rPr>
        <w:t xml:space="preserve"> integraci</w:t>
      </w:r>
      <w:r w:rsidR="00C71F45" w:rsidRPr="00F547F5">
        <w:rPr>
          <w:rFonts w:ascii="Arial" w:hAnsi="Arial" w:cs="Arial"/>
          <w:szCs w:val="22"/>
        </w:rPr>
        <w:t xml:space="preserve"> plnění veřejných zakázek</w:t>
      </w:r>
      <w:r w:rsidR="009C65A4">
        <w:rPr>
          <w:rFonts w:ascii="Arial" w:hAnsi="Arial" w:cs="Arial"/>
          <w:szCs w:val="22"/>
        </w:rPr>
        <w:t xml:space="preserve"> do prostředí Objednatele</w:t>
      </w:r>
      <w:r w:rsidR="00C71F45" w:rsidRPr="00F547F5">
        <w:rPr>
          <w:rFonts w:ascii="Arial" w:hAnsi="Arial" w:cs="Arial"/>
          <w:szCs w:val="22"/>
        </w:rPr>
        <w:t xml:space="preserve"> apod</w:t>
      </w:r>
      <w:r w:rsidRPr="00F547F5">
        <w:rPr>
          <w:rFonts w:ascii="Arial" w:hAnsi="Arial" w:cs="Arial"/>
          <w:szCs w:val="22"/>
        </w:rPr>
        <w:t>. (dále jen „</w:t>
      </w:r>
      <w:r w:rsidRPr="00F547F5">
        <w:rPr>
          <w:rFonts w:ascii="Arial" w:hAnsi="Arial" w:cs="Arial"/>
          <w:b/>
          <w:szCs w:val="22"/>
        </w:rPr>
        <w:t>Navazující zakázky</w:t>
      </w:r>
      <w:r w:rsidRPr="00F547F5">
        <w:rPr>
          <w:rFonts w:ascii="Arial" w:hAnsi="Arial" w:cs="Arial"/>
          <w:szCs w:val="22"/>
        </w:rPr>
        <w:t xml:space="preserve">“). S ohledem na výše uvedené a z důvodu předcházení možným střetům zájmů či z důvodů zachování nepodjatosti Poskytovatele se tímto smluvní strany Smlouvy výslovně dohodly a Poskytovatel se zavazuje, že nepodá samostatně nebo společně s dalšími dodavateli nabídku, ani že nebude </w:t>
      </w:r>
      <w:r w:rsidR="00737AC8">
        <w:rPr>
          <w:rFonts w:ascii="Arial" w:hAnsi="Arial" w:cs="Arial"/>
          <w:szCs w:val="22"/>
        </w:rPr>
        <w:t>poddoda</w:t>
      </w:r>
      <w:r w:rsidRPr="00F547F5">
        <w:rPr>
          <w:rFonts w:ascii="Arial" w:hAnsi="Arial" w:cs="Arial"/>
          <w:szCs w:val="22"/>
        </w:rPr>
        <w:t xml:space="preserve">vatelem jiného dodavatele, který podá nabídku, na kteroukoli Navazující zakázku, a že se nebude jakkoli podílet na plnění Navazující zakázky na straně dodavatele. Poruší-li Poskytovatel své závazky uvedené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9.3</w:t>
      </w:r>
      <w:r w:rsidR="00F65BE4" w:rsidRPr="00F547F5">
        <w:rPr>
          <w:rFonts w:ascii="Arial" w:hAnsi="Arial" w:cs="Arial"/>
          <w:szCs w:val="22"/>
        </w:rPr>
        <w:fldChar w:fldCharType="end"/>
      </w:r>
      <w:r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 xml:space="preserve">Smlouvy, zavazuje se uhradit Objednateli smluvní </w:t>
      </w:r>
      <w:r w:rsidRPr="0090530B">
        <w:rPr>
          <w:rFonts w:ascii="Arial" w:hAnsi="Arial" w:cs="Arial"/>
          <w:szCs w:val="22"/>
        </w:rPr>
        <w:t>pokutu ve výši 15.000.000,- Kč</w:t>
      </w:r>
      <w:r w:rsidR="005012F2" w:rsidRPr="0090530B">
        <w:rPr>
          <w:rFonts w:ascii="Arial" w:hAnsi="Arial" w:cs="Arial"/>
          <w:szCs w:val="22"/>
        </w:rPr>
        <w:t xml:space="preserve"> </w:t>
      </w:r>
      <w:r w:rsidRPr="0090530B">
        <w:rPr>
          <w:rFonts w:ascii="Arial" w:hAnsi="Arial" w:cs="Arial"/>
          <w:szCs w:val="22"/>
        </w:rPr>
        <w:t>za každé takovéto porušení. Smluvní strany pro vyloučení pochybností uvádějí, že za Navazující zakázky se považují zejména veřejné zakázky</w:t>
      </w:r>
      <w:r w:rsidRPr="00F547F5">
        <w:rPr>
          <w:rFonts w:ascii="Arial" w:hAnsi="Arial" w:cs="Arial"/>
          <w:szCs w:val="22"/>
        </w:rPr>
        <w:t xml:space="preserve"> zadávané dle </w:t>
      </w:r>
      <w:r w:rsidR="00F05ACC">
        <w:rPr>
          <w:rFonts w:ascii="Arial" w:hAnsi="Arial" w:cs="Arial"/>
          <w:szCs w:val="22"/>
        </w:rPr>
        <w:t>ZZVZ</w:t>
      </w:r>
      <w:r w:rsidRPr="00F547F5">
        <w:rPr>
          <w:rFonts w:ascii="Arial" w:hAnsi="Arial" w:cs="Arial"/>
          <w:szCs w:val="22"/>
        </w:rPr>
        <w:t xml:space="preserve"> či výběrová řízení spojená s dodávkou produktů a služeb datové komunikační infrastruktury, počítačů a jiného hardware, datových center a úložišť, řešení pro zabezpečení informačních systémů Objednatel</w:t>
      </w:r>
      <w:r w:rsidR="00F04245" w:rsidRPr="00F547F5">
        <w:rPr>
          <w:rFonts w:ascii="Arial" w:hAnsi="Arial" w:cs="Arial"/>
          <w:szCs w:val="22"/>
        </w:rPr>
        <w:t>e</w:t>
      </w:r>
      <w:r w:rsidRPr="00F547F5">
        <w:rPr>
          <w:rFonts w:ascii="Arial" w:hAnsi="Arial" w:cs="Arial"/>
          <w:szCs w:val="22"/>
        </w:rPr>
        <w:t xml:space="preserve">, základního softwarového vybavení a aplikací jako je např. kancelářský software či elektronická pošta, systémových softwarů např. operačních systémů, databázových softwarů či dohledových systémů a aplikačního vybavení jako např. speciální resortní aplikace, spisová služba, ERP. Porušení </w:t>
      </w:r>
      <w:r w:rsidR="00285056" w:rsidRPr="00F547F5">
        <w:rPr>
          <w:rFonts w:ascii="Arial" w:hAnsi="Arial" w:cs="Arial"/>
          <w:szCs w:val="22"/>
        </w:rPr>
        <w:t>jakékoli povinnosti</w:t>
      </w:r>
      <w:r w:rsidRPr="00F547F5">
        <w:rPr>
          <w:rFonts w:ascii="Arial" w:hAnsi="Arial" w:cs="Arial"/>
          <w:szCs w:val="22"/>
        </w:rPr>
        <w:t xml:space="preserve"> Poskytovatele dle tohoto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 zakládá právo Objednatele odstoup</w:t>
      </w:r>
      <w:r w:rsidR="005012F2" w:rsidRPr="00F547F5">
        <w:rPr>
          <w:rFonts w:ascii="Arial" w:hAnsi="Arial" w:cs="Arial"/>
          <w:szCs w:val="22"/>
        </w:rPr>
        <w:t>it</w:t>
      </w:r>
      <w:r w:rsidRPr="00F547F5">
        <w:rPr>
          <w:rFonts w:ascii="Arial" w:hAnsi="Arial" w:cs="Arial"/>
          <w:szCs w:val="22"/>
        </w:rPr>
        <w:t xml:space="preserve"> od Smlouvy. Uvedené se nijak nedotýká nároku na zaplacení smluvní pokuty uvedené výše v tomto odst. </w:t>
      </w:r>
      <w:r w:rsidR="00F65BE4" w:rsidRPr="00F547F5">
        <w:rPr>
          <w:rFonts w:ascii="Arial" w:hAnsi="Arial" w:cs="Arial"/>
          <w:szCs w:val="22"/>
        </w:rPr>
        <w:fldChar w:fldCharType="begin"/>
      </w:r>
      <w:r w:rsidR="005D2D7B" w:rsidRPr="00F547F5">
        <w:rPr>
          <w:rFonts w:ascii="Arial" w:hAnsi="Arial" w:cs="Arial"/>
          <w:szCs w:val="22"/>
        </w:rPr>
        <w:instrText xml:space="preserve"> REF _Ref372108614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9.3</w:t>
      </w:r>
      <w:r w:rsidR="00F65BE4" w:rsidRPr="00F547F5">
        <w:rPr>
          <w:rFonts w:ascii="Arial" w:hAnsi="Arial" w:cs="Arial"/>
          <w:szCs w:val="22"/>
        </w:rPr>
        <w:fldChar w:fldCharType="end"/>
      </w:r>
      <w:r w:rsidR="005D2D7B" w:rsidRPr="00F547F5">
        <w:rPr>
          <w:rFonts w:ascii="Arial" w:hAnsi="Arial" w:cs="Arial"/>
          <w:szCs w:val="22"/>
        </w:rPr>
        <w:t xml:space="preserve"> </w:t>
      </w:r>
      <w:r w:rsidR="00285056" w:rsidRPr="00F547F5">
        <w:rPr>
          <w:rFonts w:ascii="Arial" w:hAnsi="Arial" w:cs="Arial"/>
          <w:szCs w:val="22"/>
        </w:rPr>
        <w:t xml:space="preserve">této </w:t>
      </w:r>
      <w:r w:rsidRPr="00F547F5">
        <w:rPr>
          <w:rFonts w:ascii="Arial" w:hAnsi="Arial" w:cs="Arial"/>
          <w:szCs w:val="22"/>
        </w:rPr>
        <w:t>Smlouvy.</w:t>
      </w:r>
      <w:bookmarkEnd w:id="56"/>
      <w:r w:rsidRPr="00F547F5">
        <w:rPr>
          <w:rFonts w:ascii="Arial" w:hAnsi="Arial" w:cs="Arial"/>
          <w:szCs w:val="22"/>
        </w:rPr>
        <w:t xml:space="preserve"> </w:t>
      </w:r>
      <w:r w:rsidRPr="00F547F5">
        <w:rPr>
          <w:rFonts w:ascii="Arial" w:hAnsi="Arial" w:cs="Arial"/>
          <w:szCs w:val="22"/>
          <w:lang w:eastAsia="en-US"/>
        </w:rPr>
        <w:t xml:space="preserve"> </w:t>
      </w:r>
    </w:p>
    <w:p w:rsidR="00924CB6" w:rsidRPr="00F547F5" w:rsidRDefault="00924CB6" w:rsidP="00924CB6">
      <w:pPr>
        <w:pStyle w:val="RLTextlnkuslovan"/>
        <w:tabs>
          <w:tab w:val="clear" w:pos="2297"/>
          <w:tab w:val="num" w:pos="1474"/>
        </w:tabs>
        <w:ind w:left="1474"/>
        <w:rPr>
          <w:rFonts w:ascii="Arial" w:hAnsi="Arial" w:cs="Arial"/>
          <w:szCs w:val="22"/>
        </w:rPr>
      </w:pPr>
      <w:bookmarkStart w:id="57" w:name="_Ref368986944"/>
      <w:r w:rsidRPr="00F547F5">
        <w:rPr>
          <w:rFonts w:ascii="Arial" w:hAnsi="Arial" w:cs="Arial"/>
          <w:szCs w:val="22"/>
        </w:rPr>
        <w:lastRenderedPageBreak/>
        <w:t xml:space="preserve">Poskytovatel se dále zavazuje poskytnout Objednateli veškeré informace potřebné ke splnění povinností Objednatele dle § </w:t>
      </w:r>
      <w:r w:rsidR="00F37D33">
        <w:rPr>
          <w:rFonts w:ascii="Arial" w:hAnsi="Arial" w:cs="Arial"/>
          <w:szCs w:val="22"/>
        </w:rPr>
        <w:t>219</w:t>
      </w:r>
      <w:r w:rsidR="00F37D33"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 zejména, nikoli však výlučně</w:t>
      </w:r>
      <w:r w:rsidR="00DE4619">
        <w:rPr>
          <w:rFonts w:ascii="Arial" w:hAnsi="Arial" w:cs="Arial"/>
          <w:szCs w:val="22"/>
        </w:rPr>
        <w:t xml:space="preserve">, </w:t>
      </w:r>
      <w:r w:rsidR="00DE4619" w:rsidRPr="00F547F5">
        <w:rPr>
          <w:rFonts w:ascii="Arial" w:hAnsi="Arial" w:cs="Arial"/>
          <w:szCs w:val="22"/>
        </w:rPr>
        <w:t xml:space="preserve">nejpozději do </w:t>
      </w:r>
      <w:r w:rsidR="00DE4619">
        <w:rPr>
          <w:rFonts w:ascii="Arial" w:hAnsi="Arial" w:cs="Arial"/>
          <w:szCs w:val="22"/>
        </w:rPr>
        <w:t>15</w:t>
      </w:r>
      <w:r w:rsidR="00DE4619" w:rsidRPr="00F547F5">
        <w:rPr>
          <w:rFonts w:ascii="Arial" w:hAnsi="Arial" w:cs="Arial"/>
          <w:szCs w:val="22"/>
        </w:rPr>
        <w:t xml:space="preserve">. </w:t>
      </w:r>
      <w:r w:rsidR="00DE4619">
        <w:rPr>
          <w:rFonts w:ascii="Arial" w:hAnsi="Arial" w:cs="Arial"/>
          <w:szCs w:val="22"/>
        </w:rPr>
        <w:t>března</w:t>
      </w:r>
      <w:r w:rsidR="00DE4619" w:rsidRPr="00F547F5">
        <w:rPr>
          <w:rFonts w:ascii="Arial" w:hAnsi="Arial" w:cs="Arial"/>
          <w:szCs w:val="22"/>
        </w:rPr>
        <w:t xml:space="preserve"> následujícího kalendářního roku informaci o ceně uhrazené za plnění dle této Smlouvy v předchozím kalendářním roce plnění Smlouvy</w:t>
      </w:r>
      <w:bookmarkEnd w:id="57"/>
      <w:r w:rsidR="00DE4619">
        <w:rPr>
          <w:rFonts w:ascii="Arial" w:hAnsi="Arial" w:cs="Arial"/>
          <w:szCs w:val="22"/>
        </w:rPr>
        <w:t>.</w:t>
      </w:r>
    </w:p>
    <w:p w:rsidR="00E94879" w:rsidRPr="00F547F5" w:rsidRDefault="00E94879" w:rsidP="00E94879">
      <w:pPr>
        <w:pStyle w:val="RLlneksmlouvy"/>
        <w:rPr>
          <w:rFonts w:ascii="Arial" w:hAnsi="Arial" w:cs="Arial"/>
          <w:szCs w:val="22"/>
        </w:rPr>
      </w:pPr>
      <w:bookmarkStart w:id="58" w:name="_Ref427044120"/>
      <w:r w:rsidRPr="00F547F5">
        <w:rPr>
          <w:rFonts w:ascii="Arial" w:hAnsi="Arial" w:cs="Arial"/>
          <w:szCs w:val="22"/>
        </w:rPr>
        <w:t>VLASTNICKÁ PRÁVA A PRÁVO UŽITÍ</w:t>
      </w:r>
      <w:bookmarkEnd w:id="58"/>
    </w:p>
    <w:p w:rsidR="00D26283" w:rsidRPr="00F547F5" w:rsidRDefault="00D26283" w:rsidP="00D26283">
      <w:pPr>
        <w:pStyle w:val="RLTextlnkuslovan"/>
        <w:numPr>
          <w:ilvl w:val="0"/>
          <w:numId w:val="0"/>
        </w:numPr>
        <w:ind w:firstLine="708"/>
        <w:rPr>
          <w:rFonts w:ascii="Arial" w:hAnsi="Arial" w:cs="Arial"/>
          <w:b/>
          <w:i/>
          <w:szCs w:val="22"/>
          <w:lang w:eastAsia="en-US"/>
        </w:rPr>
      </w:pPr>
      <w:r w:rsidRPr="00F547F5">
        <w:rPr>
          <w:rFonts w:ascii="Arial" w:hAnsi="Arial" w:cs="Arial"/>
          <w:b/>
          <w:i/>
          <w:szCs w:val="22"/>
          <w:lang w:eastAsia="en-US"/>
        </w:rPr>
        <w:t>Vlastnictví movitých věcí</w:t>
      </w:r>
    </w:p>
    <w:p w:rsidR="00E94879" w:rsidRPr="00F547F5" w:rsidRDefault="00924C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rPr>
        <w:t>V případě, že součástí plnění Poskytovatele podle této Smlouvy jsou movité věci, které se mají stát vlastnictvím Objednatele</w:t>
      </w:r>
      <w:r w:rsidR="003A287F" w:rsidRPr="00F547F5">
        <w:rPr>
          <w:rFonts w:ascii="Arial" w:hAnsi="Arial" w:cs="Arial"/>
          <w:szCs w:val="22"/>
        </w:rPr>
        <w:t xml:space="preserve">, </w:t>
      </w:r>
      <w:r w:rsidR="003A287F" w:rsidRPr="00F547F5">
        <w:rPr>
          <w:rFonts w:ascii="Arial" w:hAnsi="Arial" w:cs="Arial"/>
          <w:szCs w:val="22"/>
          <w:lang w:eastAsia="en-US"/>
        </w:rPr>
        <w:t xml:space="preserve">nabývá k takovému plnění Objednatel vlastnické právo dnem předání příslušné části výstupu Objednateli </w:t>
      </w:r>
      <w:r w:rsidR="003A287F" w:rsidRPr="00F547F5">
        <w:rPr>
          <w:rFonts w:ascii="Arial" w:hAnsi="Arial" w:cs="Arial"/>
          <w:szCs w:val="22"/>
        </w:rPr>
        <w:t>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r w:rsidR="003A287F" w:rsidRPr="00F547F5">
        <w:rPr>
          <w:rFonts w:ascii="Arial" w:hAnsi="Arial" w:cs="Arial"/>
          <w:szCs w:val="22"/>
          <w:lang w:eastAsia="en-US"/>
        </w:rPr>
        <w:t>.</w:t>
      </w:r>
    </w:p>
    <w:p w:rsidR="00D26283" w:rsidRPr="00F547F5" w:rsidRDefault="00D26283" w:rsidP="00D26283">
      <w:pPr>
        <w:pStyle w:val="RLTextlnkuslovan"/>
        <w:numPr>
          <w:ilvl w:val="0"/>
          <w:numId w:val="0"/>
        </w:numPr>
        <w:ind w:left="737"/>
        <w:rPr>
          <w:rFonts w:ascii="Arial" w:hAnsi="Arial" w:cs="Arial"/>
          <w:b/>
          <w:i/>
          <w:szCs w:val="22"/>
          <w:lang w:eastAsia="en-US"/>
        </w:rPr>
      </w:pPr>
      <w:r w:rsidRPr="00F547F5">
        <w:rPr>
          <w:rFonts w:ascii="Arial" w:hAnsi="Arial" w:cs="Arial"/>
          <w:b/>
          <w:i/>
          <w:szCs w:val="22"/>
          <w:lang w:eastAsia="en-US"/>
        </w:rPr>
        <w:t xml:space="preserve">Licence k výsledkům Služeb </w:t>
      </w:r>
    </w:p>
    <w:p w:rsidR="00E94879" w:rsidRPr="000A5052" w:rsidRDefault="00E94879" w:rsidP="00E94879">
      <w:pPr>
        <w:pStyle w:val="RLTextlnkuslovan"/>
        <w:tabs>
          <w:tab w:val="clear" w:pos="2297"/>
          <w:tab w:val="num" w:pos="1474"/>
        </w:tabs>
        <w:ind w:left="1474"/>
        <w:rPr>
          <w:rFonts w:ascii="Arial" w:hAnsi="Arial" w:cs="Arial"/>
          <w:szCs w:val="22"/>
          <w:lang w:eastAsia="en-US"/>
        </w:rPr>
      </w:pPr>
      <w:bookmarkStart w:id="59" w:name="_Ref372108677"/>
      <w:r w:rsidRPr="00F547F5">
        <w:rPr>
          <w:rFonts w:ascii="Arial" w:hAnsi="Arial" w:cs="Arial"/>
          <w:szCs w:val="22"/>
          <w:lang w:eastAsia="en-US"/>
        </w:rPr>
        <w:t xml:space="preserve">V případě, že je výsledkem </w:t>
      </w:r>
      <w:r w:rsidR="00D26283" w:rsidRPr="00F547F5">
        <w:rPr>
          <w:rFonts w:ascii="Arial" w:hAnsi="Arial" w:cs="Arial"/>
          <w:szCs w:val="22"/>
          <w:lang w:eastAsia="en-US"/>
        </w:rPr>
        <w:t xml:space="preserve">Služeb </w:t>
      </w:r>
      <w:r w:rsidRPr="00F547F5">
        <w:rPr>
          <w:rFonts w:ascii="Arial" w:hAnsi="Arial" w:cs="Arial"/>
          <w:szCs w:val="22"/>
          <w:lang w:eastAsia="en-US"/>
        </w:rPr>
        <w:t xml:space="preserve">dle této Smlouvy dílo, které naplňuje znaky díla ve smyslu zákona č. 121/2000 Sb., o právu autorském, o právech souvisejících s právem autorským a o změně některých zákonů (autorský zákon), </w:t>
      </w:r>
      <w:r w:rsidR="00B121DB" w:rsidRPr="00F547F5">
        <w:rPr>
          <w:rFonts w:ascii="Arial" w:hAnsi="Arial" w:cs="Arial"/>
          <w:szCs w:val="22"/>
          <w:lang w:eastAsia="en-US"/>
        </w:rPr>
        <w:t>ve</w:t>
      </w:r>
      <w:r w:rsidRPr="00F547F5">
        <w:rPr>
          <w:rFonts w:ascii="Arial" w:hAnsi="Arial" w:cs="Arial"/>
          <w:szCs w:val="22"/>
          <w:lang w:eastAsia="en-US"/>
        </w:rPr>
        <w:t xml:space="preserve"> znění</w:t>
      </w:r>
      <w:r w:rsidR="00B121DB" w:rsidRPr="00F547F5">
        <w:rPr>
          <w:rFonts w:ascii="Arial" w:hAnsi="Arial" w:cs="Arial"/>
          <w:szCs w:val="22"/>
          <w:lang w:eastAsia="en-US"/>
        </w:rPr>
        <w:t xml:space="preserve"> pozdějších předpisů</w:t>
      </w:r>
      <w:r w:rsidRPr="00F547F5">
        <w:rPr>
          <w:rFonts w:ascii="Arial" w:hAnsi="Arial" w:cs="Arial"/>
          <w:szCs w:val="22"/>
          <w:lang w:eastAsia="en-US"/>
        </w:rPr>
        <w:t>, a které vzniklo výsledkem činnosti Poskytovatele v souvislosti s plněním předmětu této Smlouvy</w:t>
      </w:r>
      <w:r w:rsidR="00B7193F" w:rsidRPr="00F547F5">
        <w:rPr>
          <w:rFonts w:ascii="Arial" w:hAnsi="Arial" w:cs="Arial"/>
          <w:szCs w:val="22"/>
          <w:lang w:eastAsia="en-US"/>
        </w:rPr>
        <w:t xml:space="preserve"> (dále jen </w:t>
      </w:r>
      <w:r w:rsidR="00B7193F" w:rsidRPr="000A5052">
        <w:rPr>
          <w:rFonts w:ascii="Arial" w:hAnsi="Arial" w:cs="Arial"/>
          <w:szCs w:val="22"/>
          <w:lang w:eastAsia="en-US"/>
        </w:rPr>
        <w:t>„</w:t>
      </w:r>
      <w:r w:rsidR="00B7193F" w:rsidRPr="000A5052">
        <w:rPr>
          <w:rFonts w:ascii="Arial" w:hAnsi="Arial" w:cs="Arial"/>
          <w:b/>
          <w:szCs w:val="22"/>
          <w:lang w:eastAsia="en-US"/>
        </w:rPr>
        <w:t>autorské dílo</w:t>
      </w:r>
      <w:r w:rsidR="00B7193F" w:rsidRPr="000A5052">
        <w:rPr>
          <w:rFonts w:ascii="Arial" w:hAnsi="Arial" w:cs="Arial"/>
          <w:szCs w:val="22"/>
          <w:lang w:eastAsia="en-US"/>
        </w:rPr>
        <w:t>“)</w:t>
      </w:r>
      <w:r w:rsidRPr="000A5052">
        <w:rPr>
          <w:rFonts w:ascii="Arial" w:hAnsi="Arial" w:cs="Arial"/>
          <w:szCs w:val="22"/>
          <w:lang w:eastAsia="en-US"/>
        </w:rPr>
        <w:t>, zavazuje se Poskytovatel udělit Objednateli oprávnění (dále jen „</w:t>
      </w:r>
      <w:r w:rsidRPr="000A5052">
        <w:rPr>
          <w:rFonts w:ascii="Arial" w:hAnsi="Arial" w:cs="Arial"/>
          <w:b/>
          <w:szCs w:val="22"/>
          <w:lang w:eastAsia="en-US"/>
        </w:rPr>
        <w:t>licence</w:t>
      </w:r>
      <w:r w:rsidRPr="000A5052">
        <w:rPr>
          <w:rFonts w:ascii="Arial" w:hAnsi="Arial" w:cs="Arial"/>
          <w:szCs w:val="22"/>
          <w:lang w:eastAsia="en-US"/>
        </w:rPr>
        <w:t xml:space="preserve">“) užívat takovéto </w:t>
      </w:r>
      <w:r w:rsidR="00B7193F" w:rsidRPr="000A5052">
        <w:rPr>
          <w:rFonts w:ascii="Arial" w:hAnsi="Arial" w:cs="Arial"/>
          <w:szCs w:val="22"/>
          <w:lang w:eastAsia="en-US"/>
        </w:rPr>
        <w:t xml:space="preserve">autorské </w:t>
      </w:r>
      <w:r w:rsidRPr="000A5052">
        <w:rPr>
          <w:rFonts w:ascii="Arial" w:hAnsi="Arial" w:cs="Arial"/>
          <w:szCs w:val="22"/>
          <w:lang w:eastAsia="en-US"/>
        </w:rPr>
        <w:t>dílo v neomezeném množstevním a územním rozsahu, a to všemi v úvahu přicházejícími způsoby a s časovým rozsahem omezeným pouze dobou trvání majetkových autorských práv k takovémuto autorskému dílu.</w:t>
      </w:r>
      <w:bookmarkEnd w:id="59"/>
      <w:r w:rsidRPr="000A5052">
        <w:rPr>
          <w:rFonts w:ascii="Arial" w:hAnsi="Arial" w:cs="Arial"/>
          <w:szCs w:val="22"/>
          <w:lang w:eastAsia="en-US"/>
        </w:rPr>
        <w:t xml:space="preserve"> </w:t>
      </w:r>
      <w:r w:rsidR="00AA0B7C" w:rsidRPr="000A5052">
        <w:rPr>
          <w:rFonts w:ascii="Arial" w:hAnsi="Arial" w:cs="Arial"/>
          <w:szCs w:val="22"/>
          <w:lang w:eastAsia="en-US"/>
        </w:rPr>
        <w:t xml:space="preserve">Licence je poskytována jako výhradní. </w:t>
      </w:r>
      <w:r w:rsidRPr="000A5052">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Součástí licence je vždy i neomezené oprávnění Objednatele provádět jakékoliv modifikace, úpravy, změny takovéhoto autorského díla a dle svého uvážení do něj zasahovat, zapracovávat do dalších autorských děl, apod., a to přímo nebo prostřednictvím třetích osob. Objednatel je bez potřeby jakéhokoliv dalšího svolení Poskytovatele nad rámec souhlasu Poskytovatele uděleného touto Smlouvou oprávněn udělit třetí osobě podlicenci k užití autorského díla nebo svoje oprávnění k užití autorského díla třetí osobě postoupit, avšak pouze za předpokladu, že tím bude docházet k užití autorského díla v souladu s účelem, pro který bylo takové dílo vytvořeno. Objednatel není povinen licenci využít.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Udělení licence nelze ze strany Poskytovatele vypovědět a její účinnost trvá i po skončení účinnosti této Smlouvy, nedohodnou-li se Smluvní strany výslovně jinak.</w:t>
      </w:r>
    </w:p>
    <w:p w:rsidR="00D26283" w:rsidRPr="00F547F5" w:rsidRDefault="00E94879" w:rsidP="00D26283">
      <w:pPr>
        <w:pStyle w:val="RLTextlnkuslovan"/>
        <w:tabs>
          <w:tab w:val="clear" w:pos="2297"/>
          <w:tab w:val="num" w:pos="1474"/>
        </w:tabs>
        <w:ind w:left="1474"/>
        <w:rPr>
          <w:rFonts w:ascii="Arial" w:hAnsi="Arial" w:cs="Arial"/>
          <w:szCs w:val="22"/>
        </w:rPr>
      </w:pPr>
      <w:r w:rsidRPr="00603C27">
        <w:rPr>
          <w:rFonts w:ascii="Arial" w:hAnsi="Arial" w:cs="Arial"/>
          <w:szCs w:val="22"/>
          <w:lang w:eastAsia="en-US"/>
        </w:rPr>
        <w:t>Smluvní strany se výslovně dohodly, že cena za poskytnutí této licence Poskytovatelem je již zahrnuta v ceně za poskytování</w:t>
      </w:r>
      <w:r w:rsidRPr="00603C27">
        <w:rPr>
          <w:rFonts w:ascii="Arial" w:hAnsi="Arial" w:cs="Arial"/>
          <w:szCs w:val="22"/>
        </w:rPr>
        <w:t xml:space="preserve"> Služeb</w:t>
      </w:r>
      <w:r w:rsidR="00D26283" w:rsidRPr="00603C27">
        <w:rPr>
          <w:rFonts w:ascii="Arial" w:hAnsi="Arial" w:cs="Arial"/>
          <w:szCs w:val="22"/>
        </w:rPr>
        <w:t xml:space="preserve"> dle</w:t>
      </w:r>
      <w:r w:rsidRPr="00603C27">
        <w:rPr>
          <w:rFonts w:ascii="Arial" w:hAnsi="Arial" w:cs="Arial"/>
          <w:szCs w:val="22"/>
        </w:rPr>
        <w:t xml:space="preserve"> této Smlouvy. </w:t>
      </w:r>
      <w:bookmarkStart w:id="60" w:name="_Ref372105639"/>
      <w:r w:rsidR="00D26283" w:rsidRPr="00F547F5">
        <w:rPr>
          <w:rFonts w:ascii="Arial" w:hAnsi="Arial" w:cs="Arial"/>
          <w:szCs w:val="22"/>
        </w:rPr>
        <w:t xml:space="preserve"> </w:t>
      </w:r>
    </w:p>
    <w:p w:rsidR="00E94879" w:rsidRPr="00F547F5" w:rsidRDefault="00E94879" w:rsidP="00E94879">
      <w:pPr>
        <w:pStyle w:val="RLlneksmlouvy"/>
        <w:rPr>
          <w:rFonts w:ascii="Arial" w:hAnsi="Arial" w:cs="Arial"/>
          <w:szCs w:val="22"/>
        </w:rPr>
      </w:pPr>
      <w:bookmarkStart w:id="61" w:name="_Ref427043306"/>
      <w:bookmarkStart w:id="62" w:name="_Ref442360665"/>
      <w:r w:rsidRPr="00F547F5">
        <w:rPr>
          <w:rFonts w:ascii="Arial" w:hAnsi="Arial" w:cs="Arial"/>
          <w:szCs w:val="22"/>
        </w:rPr>
        <w:lastRenderedPageBreak/>
        <w:t>AKCEPTACE VÝSLEDKŮ PLNĚNÍ</w:t>
      </w:r>
      <w:bookmarkEnd w:id="60"/>
      <w:bookmarkEnd w:id="61"/>
      <w:r w:rsidRPr="00F547F5">
        <w:rPr>
          <w:rFonts w:ascii="Arial" w:hAnsi="Arial" w:cs="Arial"/>
          <w:szCs w:val="22"/>
        </w:rPr>
        <w:t xml:space="preserve"> </w:t>
      </w:r>
      <w:bookmarkEnd w:id="62"/>
    </w:p>
    <w:p w:rsidR="00E94879" w:rsidRPr="00F547F5" w:rsidRDefault="00E94879" w:rsidP="007378FE">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Výstupy poskytnutých Služeb dle této Smlouvy, které z povahy věci mají být předmětem </w:t>
      </w:r>
      <w:r w:rsidRPr="00870980">
        <w:rPr>
          <w:rFonts w:ascii="Arial" w:hAnsi="Arial" w:cs="Arial"/>
          <w:szCs w:val="22"/>
          <w:lang w:eastAsia="en-US"/>
        </w:rPr>
        <w:t>akceptace</w:t>
      </w:r>
      <w:r w:rsidR="00870980" w:rsidRPr="00870980">
        <w:rPr>
          <w:rFonts w:ascii="Arial" w:hAnsi="Arial" w:cs="Arial"/>
          <w:szCs w:val="22"/>
          <w:lang w:eastAsia="en-US"/>
        </w:rPr>
        <w:t xml:space="preserve"> </w:t>
      </w:r>
      <w:r w:rsidR="00870980" w:rsidRPr="00870980">
        <w:rPr>
          <w:rFonts w:ascii="Arial" w:hAnsi="Arial" w:cs="Arial"/>
          <w:lang w:eastAsia="en-US"/>
        </w:rPr>
        <w:t>(dále jen „</w:t>
      </w:r>
      <w:r w:rsidR="00870980" w:rsidRPr="00870980">
        <w:rPr>
          <w:rFonts w:ascii="Arial" w:hAnsi="Arial" w:cs="Arial"/>
          <w:b/>
          <w:lang w:eastAsia="en-US"/>
        </w:rPr>
        <w:t>dílčí plnění</w:t>
      </w:r>
      <w:r w:rsidR="00870980" w:rsidRPr="00870980">
        <w:rPr>
          <w:rFonts w:ascii="Arial" w:hAnsi="Arial" w:cs="Arial"/>
          <w:lang w:eastAsia="en-US"/>
        </w:rPr>
        <w:t>“)</w:t>
      </w:r>
      <w:r w:rsidRPr="00870980">
        <w:rPr>
          <w:rFonts w:ascii="Arial" w:hAnsi="Arial" w:cs="Arial"/>
          <w:szCs w:val="22"/>
          <w:lang w:eastAsia="en-US"/>
        </w:rPr>
        <w:t xml:space="preserve">, budou akceptovány Objednatelem na základě akceptační procedury dle tohoto čl. </w:t>
      </w:r>
      <w:r w:rsidR="00D14B90" w:rsidRPr="00870980">
        <w:rPr>
          <w:rFonts w:ascii="Arial" w:hAnsi="Arial" w:cs="Arial"/>
          <w:szCs w:val="22"/>
          <w:lang w:eastAsia="en-US"/>
        </w:rPr>
        <w:fldChar w:fldCharType="begin"/>
      </w:r>
      <w:r w:rsidR="00D14B90" w:rsidRPr="00870980">
        <w:rPr>
          <w:rFonts w:ascii="Arial" w:hAnsi="Arial" w:cs="Arial"/>
          <w:szCs w:val="22"/>
          <w:lang w:eastAsia="en-US"/>
        </w:rPr>
        <w:instrText xml:space="preserve"> REF _Ref427043306 \r \h </w:instrText>
      </w:r>
      <w:r w:rsidR="00F91E91" w:rsidRPr="00870980">
        <w:rPr>
          <w:rFonts w:ascii="Arial" w:hAnsi="Arial" w:cs="Arial"/>
          <w:szCs w:val="22"/>
          <w:lang w:eastAsia="en-US"/>
        </w:rPr>
        <w:instrText xml:space="preserve"> \* MERGEFORMAT </w:instrText>
      </w:r>
      <w:r w:rsidR="00D14B90" w:rsidRPr="00870980">
        <w:rPr>
          <w:rFonts w:ascii="Arial" w:hAnsi="Arial" w:cs="Arial"/>
          <w:szCs w:val="22"/>
          <w:lang w:eastAsia="en-US"/>
        </w:rPr>
      </w:r>
      <w:r w:rsidR="00D14B90" w:rsidRPr="00870980">
        <w:rPr>
          <w:rFonts w:ascii="Arial" w:hAnsi="Arial" w:cs="Arial"/>
          <w:szCs w:val="22"/>
          <w:lang w:eastAsia="en-US"/>
        </w:rPr>
        <w:fldChar w:fldCharType="separate"/>
      </w:r>
      <w:r w:rsidR="00F8388F">
        <w:rPr>
          <w:rFonts w:ascii="Arial" w:hAnsi="Arial" w:cs="Arial"/>
          <w:szCs w:val="22"/>
          <w:lang w:eastAsia="en-US"/>
        </w:rPr>
        <w:t>11</w:t>
      </w:r>
      <w:r w:rsidR="00D14B90" w:rsidRPr="00870980">
        <w:rPr>
          <w:rFonts w:ascii="Arial" w:hAnsi="Arial" w:cs="Arial"/>
          <w:szCs w:val="22"/>
          <w:lang w:eastAsia="en-US"/>
        </w:rPr>
        <w:fldChar w:fldCharType="end"/>
      </w:r>
      <w:r w:rsidR="00EC1FA9" w:rsidRPr="00870980">
        <w:rPr>
          <w:rFonts w:ascii="Arial" w:hAnsi="Arial" w:cs="Arial"/>
          <w:szCs w:val="22"/>
          <w:lang w:eastAsia="en-US"/>
        </w:rPr>
        <w:t xml:space="preserve"> </w:t>
      </w:r>
      <w:r w:rsidRPr="00870980">
        <w:rPr>
          <w:rFonts w:ascii="Arial" w:hAnsi="Arial" w:cs="Arial"/>
          <w:szCs w:val="22"/>
          <w:lang w:eastAsia="en-US"/>
        </w:rPr>
        <w:t>Smlouvy.</w:t>
      </w:r>
      <w:r w:rsidRPr="00870980">
        <w:rPr>
          <w:rFonts w:ascii="Arial" w:hAnsi="Arial" w:cs="Arial"/>
          <w:szCs w:val="22"/>
        </w:rPr>
        <w:t xml:space="preserve"> </w:t>
      </w:r>
      <w:r w:rsidR="00870980" w:rsidRPr="00870980">
        <w:rPr>
          <w:rFonts w:ascii="Arial" w:hAnsi="Arial" w:cs="Arial"/>
          <w:szCs w:val="22"/>
          <w:lang w:eastAsia="en-US"/>
        </w:rPr>
        <w:t>Akceptační procedura zahrnuje ověření,</w:t>
      </w:r>
      <w:r w:rsidR="00870980" w:rsidRPr="00F547F5">
        <w:rPr>
          <w:rFonts w:ascii="Arial" w:hAnsi="Arial" w:cs="Arial"/>
          <w:szCs w:val="22"/>
          <w:lang w:eastAsia="en-US"/>
        </w:rPr>
        <w:t xml:space="preserve"> zda Poskytovatelem poskytnuté </w:t>
      </w:r>
      <w:r w:rsidR="00870980">
        <w:rPr>
          <w:rFonts w:ascii="Arial" w:hAnsi="Arial" w:cs="Arial"/>
          <w:szCs w:val="22"/>
          <w:lang w:eastAsia="en-US"/>
        </w:rPr>
        <w:t xml:space="preserve">dílčí </w:t>
      </w:r>
      <w:r w:rsidR="00870980" w:rsidRPr="00F547F5">
        <w:rPr>
          <w:rFonts w:ascii="Arial" w:hAnsi="Arial" w:cs="Arial"/>
          <w:szCs w:val="22"/>
          <w:lang w:eastAsia="en-US"/>
        </w:rPr>
        <w:t>plnění vedlo k výsledku, ke kterému se Poskytovatel zavázal touto Smlouvou, a to porovnáním skutečných vlastností jednotlivých dílčích plnění Poskytovatele s jejich závaznou specifikací dle této Smlouvy.</w:t>
      </w:r>
      <w:r w:rsidRPr="00F547F5">
        <w:rPr>
          <w:rFonts w:ascii="Arial" w:hAnsi="Arial" w:cs="Arial"/>
          <w:szCs w:val="22"/>
          <w:lang w:eastAsia="en-US"/>
        </w:rPr>
        <w:t xml:space="preserve"> </w:t>
      </w:r>
    </w:p>
    <w:p w:rsidR="00E94879" w:rsidRPr="00870980" w:rsidRDefault="00E94879" w:rsidP="007378FE">
      <w:pPr>
        <w:pStyle w:val="RLTextlnkuslovan"/>
        <w:tabs>
          <w:tab w:val="clear" w:pos="2297"/>
          <w:tab w:val="num" w:pos="1474"/>
        </w:tabs>
        <w:ind w:left="1474"/>
        <w:rPr>
          <w:rFonts w:ascii="Arial" w:hAnsi="Arial" w:cs="Arial"/>
          <w:szCs w:val="22"/>
          <w:lang w:eastAsia="en-US"/>
        </w:rPr>
      </w:pPr>
      <w:bookmarkStart w:id="63" w:name="_Ref372105618"/>
      <w:r w:rsidRPr="00870980">
        <w:rPr>
          <w:rFonts w:ascii="Arial" w:hAnsi="Arial" w:cs="Arial"/>
          <w:szCs w:val="22"/>
          <w:lang w:eastAsia="en-US"/>
        </w:rPr>
        <w:t xml:space="preserve">Výstupy v listinné podobě je Poskytovatel povinen Objednateli předložit ve 3 kopiích, výstupy v elektronické podobě ve </w:t>
      </w:r>
      <w:r w:rsidR="000D2AD1">
        <w:rPr>
          <w:rFonts w:ascii="Arial" w:hAnsi="Arial" w:cs="Arial"/>
          <w:szCs w:val="22"/>
          <w:lang w:eastAsia="en-US"/>
        </w:rPr>
        <w:t>3</w:t>
      </w:r>
      <w:r w:rsidRPr="00870980">
        <w:rPr>
          <w:rFonts w:ascii="Arial" w:hAnsi="Arial" w:cs="Arial"/>
          <w:szCs w:val="22"/>
          <w:lang w:eastAsia="en-US"/>
        </w:rPr>
        <w:t xml:space="preserve"> kopiích na datovém nosiči CD/DVD.</w:t>
      </w:r>
      <w:bookmarkEnd w:id="63"/>
      <w:r w:rsidRPr="00870980">
        <w:rPr>
          <w:rFonts w:ascii="Arial" w:hAnsi="Arial" w:cs="Arial"/>
          <w:szCs w:val="22"/>
          <w:lang w:eastAsia="en-US"/>
        </w:rPr>
        <w:t xml:space="preserve"> </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64" w:name="_Ref372105610"/>
      <w:r w:rsidRPr="00F547F5">
        <w:rPr>
          <w:rFonts w:ascii="Arial" w:hAnsi="Arial" w:cs="Arial"/>
          <w:szCs w:val="22"/>
          <w:lang w:eastAsia="en-US"/>
        </w:rPr>
        <w:t>Průběh akceptační procedury:</w:t>
      </w:r>
      <w:bookmarkEnd w:id="64"/>
    </w:p>
    <w:p w:rsidR="00E94879" w:rsidRPr="00F547F5" w:rsidRDefault="00E94879" w:rsidP="00E94879">
      <w:pPr>
        <w:pStyle w:val="RLTextlnkuslovan"/>
        <w:numPr>
          <w:ilvl w:val="2"/>
          <w:numId w:val="1"/>
        </w:numPr>
        <w:rPr>
          <w:rFonts w:ascii="Arial" w:hAnsi="Arial" w:cs="Arial"/>
          <w:szCs w:val="22"/>
        </w:rPr>
      </w:pPr>
      <w:bookmarkStart w:id="65" w:name="_Ref372108982"/>
      <w:r w:rsidRPr="00F547F5">
        <w:rPr>
          <w:rFonts w:ascii="Arial" w:hAnsi="Arial" w:cs="Arial"/>
          <w:szCs w:val="22"/>
        </w:rPr>
        <w:t>Poskytovatel se zavazuje předat výstup Objednateli k akceptaci tak, aby byla dodržena lhůta stanovená Smlouvou případně v souladu s ní či dle dohody s Objednatelem. V případě, že lhůta není Smlouvou stanovena anebo se smluvní strany na lhůtě nedohodnou, zavazuje se Poskytovatel předat výstup Objednateli k akceptaci bezodkladně poté, kdy je reálně možné příslušný výstup vyhotovit.</w:t>
      </w:r>
      <w:bookmarkEnd w:id="65"/>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uvést veškeré své výhrady nebo připomínky k výstupu předloženému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_Ref372108982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11.3.1</w:t>
      </w:r>
      <w:r w:rsidR="00F65BE4" w:rsidRPr="00F547F5">
        <w:rPr>
          <w:rFonts w:ascii="Arial" w:hAnsi="Arial" w:cs="Arial"/>
          <w:szCs w:val="22"/>
        </w:rPr>
        <w:fldChar w:fldCharType="end"/>
      </w:r>
      <w:r w:rsidRPr="00F547F5">
        <w:rPr>
          <w:rFonts w:ascii="Arial" w:hAnsi="Arial" w:cs="Arial"/>
          <w:szCs w:val="22"/>
        </w:rPr>
        <w:t xml:space="preserve"> </w:t>
      </w:r>
      <w:r w:rsidRPr="0090530B">
        <w:rPr>
          <w:rFonts w:ascii="Arial" w:hAnsi="Arial" w:cs="Arial"/>
          <w:szCs w:val="22"/>
        </w:rPr>
        <w:t>Smlouvy do 10 pracovních dnů od jeho předání. Nevznese-li Objednatel ve stanovené lhůtě žádné výhrady ani připomínky nebo Poskytovateli sdělí, že výstup</w:t>
      </w:r>
      <w:r w:rsidRPr="00F547F5">
        <w:rPr>
          <w:rFonts w:ascii="Arial" w:hAnsi="Arial" w:cs="Arial"/>
          <w:szCs w:val="22"/>
        </w:rPr>
        <w:t xml:space="preserve"> akceptuje, považují smluvní strany výstup za Poskytovatelem řádně provedený a předaný a Objednatelem převzatý. </w:t>
      </w:r>
    </w:p>
    <w:p w:rsidR="00E94879" w:rsidRPr="00F547F5" w:rsidRDefault="00E94879" w:rsidP="00E94879">
      <w:pPr>
        <w:pStyle w:val="RLTextlnkuslovan"/>
        <w:numPr>
          <w:ilvl w:val="2"/>
          <w:numId w:val="1"/>
        </w:numPr>
        <w:rPr>
          <w:rFonts w:ascii="Arial" w:hAnsi="Arial" w:cs="Arial"/>
          <w:szCs w:val="22"/>
        </w:rPr>
      </w:pPr>
      <w:bookmarkStart w:id="66" w:name="_Ref372108997"/>
      <w:r w:rsidRPr="00F547F5">
        <w:rPr>
          <w:rFonts w:ascii="Arial" w:hAnsi="Arial" w:cs="Arial"/>
          <w:szCs w:val="22"/>
        </w:rPr>
        <w:t xml:space="preserve">Vznese-li Objednatel ve stanovené lhůtě výhrady nebo připomínky k výstupu, zavazuje se Poskytovatel bez zbytečného odkladu (ve lhůtě přiměřené povaze výhrady, nejpozději </w:t>
      </w:r>
      <w:r w:rsidRPr="0090530B">
        <w:rPr>
          <w:rFonts w:ascii="Arial" w:hAnsi="Arial" w:cs="Arial"/>
          <w:szCs w:val="22"/>
        </w:rPr>
        <w:t>však do 15 dnů, nebude-li stranami dohodnuto jinak) provést veškeré potřebné úpravy výstupu dle výhrad a připomínek Objednatele. Opravený</w:t>
      </w:r>
      <w:r w:rsidRPr="00F547F5">
        <w:rPr>
          <w:rFonts w:ascii="Arial" w:hAnsi="Arial" w:cs="Arial"/>
          <w:szCs w:val="22"/>
        </w:rPr>
        <w:t xml:space="preserve"> výstup předá Poskytovatel Objednateli k opětovné akceptaci.</w:t>
      </w:r>
      <w:bookmarkEnd w:id="66"/>
      <w:r w:rsidRPr="00F547F5">
        <w:rPr>
          <w:rFonts w:ascii="Arial" w:hAnsi="Arial" w:cs="Arial"/>
          <w:szCs w:val="22"/>
        </w:rPr>
        <w:t xml:space="preserve"> </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Objednatel se zavazuje vznést veškeré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do </w:t>
      </w:r>
      <w:r w:rsidRPr="00E55F39">
        <w:rPr>
          <w:rFonts w:ascii="Arial" w:hAnsi="Arial" w:cs="Arial"/>
          <w:szCs w:val="22"/>
        </w:rPr>
        <w:t>10 pracovních dnů</w:t>
      </w:r>
      <w:r w:rsidRPr="00F547F5">
        <w:rPr>
          <w:rFonts w:ascii="Arial" w:hAnsi="Arial" w:cs="Arial"/>
          <w:szCs w:val="22"/>
        </w:rPr>
        <w:t xml:space="preserve"> od jeho doručení. Nevznese-li Objednatel ve stanovené lhůtě žádné výhrady ani připomínky nebo Poskytovateli sdělí, že výstup akceptuje, považují smluvní strany výstup za Poskytovatelem řádně provedený a předaný a Objednatelem převzatý. </w:t>
      </w:r>
    </w:p>
    <w:p w:rsidR="00E94879" w:rsidRPr="0090530B" w:rsidRDefault="00E94879" w:rsidP="00C35634">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Vznese-li Objednatel ve stanovené lhůtě své výhrady nebo připomínky k opravené verzi výstupu dle </w:t>
      </w:r>
      <w:r w:rsidR="00F65BE4" w:rsidRPr="00F547F5">
        <w:rPr>
          <w:rFonts w:ascii="Arial" w:hAnsi="Arial" w:cs="Arial"/>
          <w:szCs w:val="22"/>
        </w:rPr>
        <w:fldChar w:fldCharType="begin"/>
      </w:r>
      <w:r w:rsidR="00BB2683" w:rsidRPr="00F547F5">
        <w:rPr>
          <w:rFonts w:ascii="Arial" w:hAnsi="Arial" w:cs="Arial"/>
          <w:szCs w:val="22"/>
        </w:rPr>
        <w:instrText xml:space="preserve"> REF _Ref372108997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11.3.3</w:t>
      </w:r>
      <w:r w:rsidR="00F65BE4" w:rsidRPr="00F547F5">
        <w:rPr>
          <w:rFonts w:ascii="Arial" w:hAnsi="Arial" w:cs="Arial"/>
          <w:szCs w:val="22"/>
        </w:rPr>
        <w:fldChar w:fldCharType="end"/>
      </w:r>
      <w:r w:rsidRPr="00F547F5">
        <w:rPr>
          <w:rFonts w:ascii="Arial" w:hAnsi="Arial" w:cs="Arial"/>
          <w:szCs w:val="22"/>
        </w:rPr>
        <w:t xml:space="preserve"> Smlouvy, zavazují se smluvní strany zahájit společné jednání za účelem odstranění veškerých vzájemných rozporů a akceptace výstupu, a to </w:t>
      </w:r>
      <w:r w:rsidRPr="0090530B">
        <w:rPr>
          <w:rFonts w:ascii="Arial" w:hAnsi="Arial" w:cs="Arial"/>
          <w:szCs w:val="22"/>
        </w:rPr>
        <w:t>nejpozději do 5 pracovních dnů od doručení výzvy kterékoliv smluvní strany k jednání</w:t>
      </w:r>
      <w:r w:rsidR="001D685C" w:rsidRPr="0090530B">
        <w:rPr>
          <w:rFonts w:ascii="Arial" w:hAnsi="Arial" w:cs="Arial"/>
          <w:szCs w:val="22"/>
          <w:lang w:eastAsia="en-US"/>
        </w:rPr>
        <w:t>.</w:t>
      </w:r>
      <w:r w:rsidRPr="0090530B">
        <w:rPr>
          <w:rFonts w:ascii="Arial" w:hAnsi="Arial" w:cs="Arial"/>
          <w:szCs w:val="22"/>
        </w:rPr>
        <w:t xml:space="preserve"> </w:t>
      </w:r>
    </w:p>
    <w:p w:rsidR="00E94879" w:rsidRDefault="00E94879" w:rsidP="00E94879">
      <w:pPr>
        <w:pStyle w:val="RLTextlnkuslovan"/>
        <w:keepNext/>
        <w:tabs>
          <w:tab w:val="clear" w:pos="2297"/>
          <w:tab w:val="num" w:pos="1474"/>
        </w:tabs>
        <w:ind w:left="1474"/>
        <w:rPr>
          <w:rFonts w:ascii="Arial" w:hAnsi="Arial" w:cs="Arial"/>
          <w:szCs w:val="22"/>
          <w:lang w:eastAsia="en-US"/>
        </w:rPr>
      </w:pPr>
      <w:bookmarkStart w:id="67" w:name="_Ref465873800"/>
      <w:r w:rsidRPr="0090530B">
        <w:rPr>
          <w:rFonts w:ascii="Arial" w:hAnsi="Arial" w:cs="Arial"/>
          <w:szCs w:val="22"/>
        </w:rPr>
        <w:t>Smluvní strany se zavazují neprodleně po</w:t>
      </w:r>
      <w:r w:rsidRPr="00F547F5">
        <w:rPr>
          <w:rFonts w:ascii="Arial" w:hAnsi="Arial" w:cs="Arial"/>
          <w:szCs w:val="22"/>
        </w:rPr>
        <w:t xml:space="preserve"> řádném předání a převzetí výstupů dle odst. </w:t>
      </w:r>
      <w:r w:rsidR="00F65BE4" w:rsidRPr="00F547F5">
        <w:rPr>
          <w:rFonts w:ascii="Arial" w:hAnsi="Arial" w:cs="Arial"/>
          <w:szCs w:val="22"/>
        </w:rPr>
        <w:fldChar w:fldCharType="begin"/>
      </w:r>
      <w:r w:rsidR="00BB2683" w:rsidRPr="00F547F5">
        <w:rPr>
          <w:rFonts w:ascii="Arial" w:hAnsi="Arial" w:cs="Arial"/>
          <w:szCs w:val="22"/>
        </w:rPr>
        <w:instrText xml:space="preserve"> REF _Ref372105610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11.3</w:t>
      </w:r>
      <w:r w:rsidR="00F65BE4" w:rsidRPr="00F547F5">
        <w:rPr>
          <w:rFonts w:ascii="Arial" w:hAnsi="Arial" w:cs="Arial"/>
          <w:szCs w:val="22"/>
        </w:rPr>
        <w:fldChar w:fldCharType="end"/>
      </w:r>
      <w:r w:rsidRPr="00F547F5">
        <w:rPr>
          <w:rFonts w:ascii="Arial" w:hAnsi="Arial" w:cs="Arial"/>
          <w:szCs w:val="22"/>
        </w:rPr>
        <w:t xml:space="preserve"> Smlouvy podepsat akceptační protokol. K podpisu akceptačního protokolu jsou oprávněny osoby oprávněné jednat jménem smluvních stran (statutární orgán, člen statutárního orgánu apod.) nebo osoby oprávněné dle článku </w:t>
      </w:r>
      <w:r w:rsidR="00F65BE4" w:rsidRPr="00F547F5">
        <w:rPr>
          <w:rFonts w:ascii="Arial" w:hAnsi="Arial" w:cs="Arial"/>
          <w:szCs w:val="22"/>
        </w:rPr>
        <w:fldChar w:fldCharType="begin"/>
      </w:r>
      <w:r w:rsidR="00BB2683"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13</w:t>
      </w:r>
      <w:r w:rsidR="00F65BE4" w:rsidRPr="00F547F5">
        <w:rPr>
          <w:rFonts w:ascii="Arial" w:hAnsi="Arial" w:cs="Arial"/>
          <w:szCs w:val="22"/>
        </w:rPr>
        <w:fldChar w:fldCharType="end"/>
      </w:r>
      <w:r w:rsidRPr="00F547F5">
        <w:rPr>
          <w:rFonts w:ascii="Arial" w:hAnsi="Arial" w:cs="Arial"/>
          <w:szCs w:val="22"/>
        </w:rPr>
        <w:t xml:space="preserve"> Smlouvy.</w:t>
      </w:r>
      <w:r w:rsidR="00F71E31">
        <w:rPr>
          <w:rFonts w:ascii="Arial" w:hAnsi="Arial" w:cs="Arial"/>
          <w:szCs w:val="22"/>
        </w:rPr>
        <w:t xml:space="preserve"> </w:t>
      </w:r>
      <w:r w:rsidRPr="00F547F5">
        <w:rPr>
          <w:rFonts w:ascii="Arial" w:hAnsi="Arial" w:cs="Arial"/>
          <w:szCs w:val="22"/>
          <w:lang w:eastAsia="en-US"/>
        </w:rPr>
        <w:t xml:space="preserve">Poskytovatel je oprávněn překročit </w:t>
      </w:r>
      <w:r w:rsidRPr="00F547F5">
        <w:rPr>
          <w:rFonts w:ascii="Arial" w:hAnsi="Arial" w:cs="Arial"/>
          <w:szCs w:val="22"/>
          <w:lang w:eastAsia="en-US"/>
        </w:rPr>
        <w:lastRenderedPageBreak/>
        <w:t>předpokládanou pracnost</w:t>
      </w:r>
      <w:r w:rsidR="00870980">
        <w:rPr>
          <w:rFonts w:ascii="Arial" w:hAnsi="Arial" w:cs="Arial"/>
          <w:szCs w:val="22"/>
          <w:lang w:eastAsia="en-US"/>
        </w:rPr>
        <w:t xml:space="preserve"> Služeb</w:t>
      </w:r>
      <w:r w:rsidR="00411EDE">
        <w:rPr>
          <w:rFonts w:ascii="Arial" w:hAnsi="Arial" w:cs="Arial"/>
          <w:szCs w:val="22"/>
          <w:lang w:eastAsia="en-US"/>
        </w:rPr>
        <w:t xml:space="preserve"> </w:t>
      </w:r>
      <w:r w:rsidR="00EB143A">
        <w:rPr>
          <w:rFonts w:ascii="Arial" w:hAnsi="Arial" w:cs="Arial"/>
          <w:szCs w:val="22"/>
          <w:lang w:eastAsia="en-US"/>
        </w:rPr>
        <w:t>na objednávku</w:t>
      </w:r>
      <w:r w:rsidR="00870980">
        <w:rPr>
          <w:rFonts w:ascii="Arial" w:hAnsi="Arial" w:cs="Arial"/>
          <w:szCs w:val="22"/>
          <w:lang w:eastAsia="en-US"/>
        </w:rPr>
        <w:t xml:space="preserve"> </w:t>
      </w:r>
      <w:r w:rsidRPr="00F547F5">
        <w:rPr>
          <w:rFonts w:ascii="Arial" w:hAnsi="Arial" w:cs="Arial"/>
          <w:szCs w:val="22"/>
          <w:lang w:eastAsia="en-US"/>
        </w:rPr>
        <w:t>pouze v případě řádně písemně odůvodněných víceprací, jejichž potřebu nemohly smluvní strany předvídat, a to jen na základě předchozího písemného souhlasu oprávněné osoby Objednatele.</w:t>
      </w:r>
      <w:bookmarkEnd w:id="67"/>
    </w:p>
    <w:p w:rsidR="00411EDE" w:rsidRDefault="00411EDE" w:rsidP="00E94879">
      <w:pPr>
        <w:pStyle w:val="RLTextlnkuslovan"/>
        <w:keepNext/>
        <w:tabs>
          <w:tab w:val="clear" w:pos="2297"/>
          <w:tab w:val="num" w:pos="1474"/>
        </w:tabs>
        <w:ind w:left="1474"/>
        <w:rPr>
          <w:rFonts w:ascii="Arial" w:hAnsi="Arial" w:cs="Arial"/>
          <w:szCs w:val="22"/>
          <w:lang w:eastAsia="en-US"/>
        </w:rPr>
      </w:pPr>
      <w:r>
        <w:rPr>
          <w:rFonts w:ascii="Arial" w:hAnsi="Arial" w:cs="Arial"/>
          <w:szCs w:val="22"/>
          <w:lang w:eastAsia="en-US"/>
        </w:rPr>
        <w:t xml:space="preserve">V případě dokumentů, o nichž tak Objednatel předem stanoví, proběhne akceptace v rámci oponentního řízení dle pravidel oponentního řízení, které tvoří </w:t>
      </w:r>
      <w:hyperlink w:anchor="ListAnnex02" w:history="1">
        <w:r>
          <w:rPr>
            <w:rStyle w:val="Hypertextovodkaz"/>
            <w:rFonts w:ascii="Arial" w:hAnsi="Arial" w:cs="Arial"/>
            <w:szCs w:val="22"/>
            <w:lang w:eastAsia="en-US"/>
          </w:rPr>
          <w:t>Přílohu č. 2</w:t>
        </w:r>
      </w:hyperlink>
      <w:r>
        <w:rPr>
          <w:rFonts w:ascii="Arial" w:hAnsi="Arial" w:cs="Arial"/>
          <w:szCs w:val="22"/>
          <w:lang w:eastAsia="en-US"/>
        </w:rPr>
        <w:t xml:space="preserve"> této Smlouvy. V takovém případě se</w:t>
      </w:r>
      <w:r w:rsidR="003C1418">
        <w:rPr>
          <w:rFonts w:ascii="Arial" w:hAnsi="Arial" w:cs="Arial"/>
          <w:szCs w:val="22"/>
          <w:lang w:eastAsia="en-US"/>
        </w:rPr>
        <w:t xml:space="preserve"> pravidla oponentního řízení užijí namísto</w:t>
      </w:r>
      <w:r>
        <w:rPr>
          <w:rFonts w:ascii="Arial" w:hAnsi="Arial" w:cs="Arial"/>
          <w:szCs w:val="22"/>
          <w:lang w:eastAsia="en-US"/>
        </w:rPr>
        <w:t xml:space="preserve"> ustanovení odst. </w:t>
      </w:r>
      <w:r>
        <w:rPr>
          <w:rFonts w:ascii="Arial" w:hAnsi="Arial" w:cs="Arial"/>
          <w:szCs w:val="22"/>
          <w:lang w:eastAsia="en-US"/>
        </w:rPr>
        <w:fldChar w:fldCharType="begin"/>
      </w:r>
      <w:r>
        <w:rPr>
          <w:rFonts w:ascii="Arial" w:hAnsi="Arial" w:cs="Arial"/>
          <w:szCs w:val="22"/>
          <w:lang w:eastAsia="en-US"/>
        </w:rPr>
        <w:instrText xml:space="preserve"> REF _Ref372105610 \r \h </w:instrText>
      </w:r>
      <w:r>
        <w:rPr>
          <w:rFonts w:ascii="Arial" w:hAnsi="Arial" w:cs="Arial"/>
          <w:szCs w:val="22"/>
          <w:lang w:eastAsia="en-US"/>
        </w:rPr>
      </w:r>
      <w:r>
        <w:rPr>
          <w:rFonts w:ascii="Arial" w:hAnsi="Arial" w:cs="Arial"/>
          <w:szCs w:val="22"/>
          <w:lang w:eastAsia="en-US"/>
        </w:rPr>
        <w:fldChar w:fldCharType="separate"/>
      </w:r>
      <w:r w:rsidR="00F8388F">
        <w:rPr>
          <w:rFonts w:ascii="Arial" w:hAnsi="Arial" w:cs="Arial"/>
          <w:szCs w:val="22"/>
          <w:lang w:eastAsia="en-US"/>
        </w:rPr>
        <w:t>11.3</w:t>
      </w:r>
      <w:r>
        <w:rPr>
          <w:rFonts w:ascii="Arial" w:hAnsi="Arial" w:cs="Arial"/>
          <w:szCs w:val="22"/>
          <w:lang w:eastAsia="en-US"/>
        </w:rPr>
        <w:fldChar w:fldCharType="end"/>
      </w:r>
      <w:r>
        <w:rPr>
          <w:rFonts w:ascii="Arial" w:hAnsi="Arial" w:cs="Arial"/>
          <w:szCs w:val="22"/>
          <w:lang w:eastAsia="en-US"/>
        </w:rPr>
        <w:t xml:space="preserve"> až </w:t>
      </w:r>
      <w:r>
        <w:rPr>
          <w:rFonts w:ascii="Arial" w:hAnsi="Arial" w:cs="Arial"/>
          <w:szCs w:val="22"/>
          <w:lang w:eastAsia="en-US"/>
        </w:rPr>
        <w:fldChar w:fldCharType="begin"/>
      </w:r>
      <w:r>
        <w:rPr>
          <w:rFonts w:ascii="Arial" w:hAnsi="Arial" w:cs="Arial"/>
          <w:szCs w:val="22"/>
          <w:lang w:eastAsia="en-US"/>
        </w:rPr>
        <w:instrText xml:space="preserve"> REF _Ref465873800 \r \h </w:instrText>
      </w:r>
      <w:r>
        <w:rPr>
          <w:rFonts w:ascii="Arial" w:hAnsi="Arial" w:cs="Arial"/>
          <w:szCs w:val="22"/>
          <w:lang w:eastAsia="en-US"/>
        </w:rPr>
      </w:r>
      <w:r>
        <w:rPr>
          <w:rFonts w:ascii="Arial" w:hAnsi="Arial" w:cs="Arial"/>
          <w:szCs w:val="22"/>
          <w:lang w:eastAsia="en-US"/>
        </w:rPr>
        <w:fldChar w:fldCharType="separate"/>
      </w:r>
      <w:r w:rsidR="00F8388F">
        <w:rPr>
          <w:rFonts w:ascii="Arial" w:hAnsi="Arial" w:cs="Arial"/>
          <w:szCs w:val="22"/>
          <w:lang w:eastAsia="en-US"/>
        </w:rPr>
        <w:t>11.5</w:t>
      </w:r>
      <w:r>
        <w:rPr>
          <w:rFonts w:ascii="Arial" w:hAnsi="Arial" w:cs="Arial"/>
          <w:szCs w:val="22"/>
          <w:lang w:eastAsia="en-US"/>
        </w:rPr>
        <w:fldChar w:fldCharType="end"/>
      </w:r>
      <w:r w:rsidR="003C1418">
        <w:rPr>
          <w:rFonts w:ascii="Arial" w:hAnsi="Arial" w:cs="Arial"/>
          <w:szCs w:val="22"/>
          <w:lang w:eastAsia="en-US"/>
        </w:rPr>
        <w:t xml:space="preserve"> této Smlouvy, nebo spolu s ustanoveními odst. </w:t>
      </w:r>
      <w:r w:rsidR="003C1418">
        <w:rPr>
          <w:rFonts w:ascii="Arial" w:hAnsi="Arial" w:cs="Arial"/>
          <w:szCs w:val="22"/>
          <w:lang w:eastAsia="en-US"/>
        </w:rPr>
        <w:fldChar w:fldCharType="begin"/>
      </w:r>
      <w:r w:rsidR="003C1418">
        <w:rPr>
          <w:rFonts w:ascii="Arial" w:hAnsi="Arial" w:cs="Arial"/>
          <w:szCs w:val="22"/>
          <w:lang w:eastAsia="en-US"/>
        </w:rPr>
        <w:instrText xml:space="preserve"> REF _Ref372105610 \r \h </w:instrText>
      </w:r>
      <w:r w:rsidR="003C1418">
        <w:rPr>
          <w:rFonts w:ascii="Arial" w:hAnsi="Arial" w:cs="Arial"/>
          <w:szCs w:val="22"/>
          <w:lang w:eastAsia="en-US"/>
        </w:rPr>
      </w:r>
      <w:r w:rsidR="003C1418">
        <w:rPr>
          <w:rFonts w:ascii="Arial" w:hAnsi="Arial" w:cs="Arial"/>
          <w:szCs w:val="22"/>
          <w:lang w:eastAsia="en-US"/>
        </w:rPr>
        <w:fldChar w:fldCharType="separate"/>
      </w:r>
      <w:r w:rsidR="00F8388F">
        <w:rPr>
          <w:rFonts w:ascii="Arial" w:hAnsi="Arial" w:cs="Arial"/>
          <w:szCs w:val="22"/>
          <w:lang w:eastAsia="en-US"/>
        </w:rPr>
        <w:t>11.3</w:t>
      </w:r>
      <w:r w:rsidR="003C1418">
        <w:rPr>
          <w:rFonts w:ascii="Arial" w:hAnsi="Arial" w:cs="Arial"/>
          <w:szCs w:val="22"/>
          <w:lang w:eastAsia="en-US"/>
        </w:rPr>
        <w:fldChar w:fldCharType="end"/>
      </w:r>
      <w:r w:rsidR="003C1418">
        <w:rPr>
          <w:rFonts w:ascii="Arial" w:hAnsi="Arial" w:cs="Arial"/>
          <w:szCs w:val="22"/>
          <w:lang w:eastAsia="en-US"/>
        </w:rPr>
        <w:t xml:space="preserve"> až </w:t>
      </w:r>
      <w:r w:rsidR="003C1418">
        <w:rPr>
          <w:rFonts w:ascii="Arial" w:hAnsi="Arial" w:cs="Arial"/>
          <w:szCs w:val="22"/>
          <w:lang w:eastAsia="en-US"/>
        </w:rPr>
        <w:fldChar w:fldCharType="begin"/>
      </w:r>
      <w:r w:rsidR="003C1418">
        <w:rPr>
          <w:rFonts w:ascii="Arial" w:hAnsi="Arial" w:cs="Arial"/>
          <w:szCs w:val="22"/>
          <w:lang w:eastAsia="en-US"/>
        </w:rPr>
        <w:instrText xml:space="preserve"> REF _Ref465873800 \r \h </w:instrText>
      </w:r>
      <w:r w:rsidR="003C1418">
        <w:rPr>
          <w:rFonts w:ascii="Arial" w:hAnsi="Arial" w:cs="Arial"/>
          <w:szCs w:val="22"/>
          <w:lang w:eastAsia="en-US"/>
        </w:rPr>
      </w:r>
      <w:r w:rsidR="003C1418">
        <w:rPr>
          <w:rFonts w:ascii="Arial" w:hAnsi="Arial" w:cs="Arial"/>
          <w:szCs w:val="22"/>
          <w:lang w:eastAsia="en-US"/>
        </w:rPr>
        <w:fldChar w:fldCharType="separate"/>
      </w:r>
      <w:r w:rsidR="00F8388F">
        <w:rPr>
          <w:rFonts w:ascii="Arial" w:hAnsi="Arial" w:cs="Arial"/>
          <w:szCs w:val="22"/>
          <w:lang w:eastAsia="en-US"/>
        </w:rPr>
        <w:t>11.5</w:t>
      </w:r>
      <w:r w:rsidR="003C1418">
        <w:rPr>
          <w:rFonts w:ascii="Arial" w:hAnsi="Arial" w:cs="Arial"/>
          <w:szCs w:val="22"/>
          <w:lang w:eastAsia="en-US"/>
        </w:rPr>
        <w:fldChar w:fldCharType="end"/>
      </w:r>
      <w:r w:rsidR="003C1418">
        <w:rPr>
          <w:rFonts w:ascii="Arial" w:hAnsi="Arial" w:cs="Arial"/>
          <w:szCs w:val="22"/>
          <w:lang w:eastAsia="en-US"/>
        </w:rPr>
        <w:t xml:space="preserve"> této Smlouvy jakožto další úroveň schválení</w:t>
      </w:r>
      <w:r w:rsidR="00241188">
        <w:rPr>
          <w:rFonts w:ascii="Arial" w:hAnsi="Arial" w:cs="Arial"/>
          <w:szCs w:val="22"/>
          <w:lang w:eastAsia="en-US"/>
        </w:rPr>
        <w:t xml:space="preserve"> dokumentu, a to dle volby Objednatele</w:t>
      </w:r>
      <w:r>
        <w:rPr>
          <w:rFonts w:ascii="Arial" w:hAnsi="Arial" w:cs="Arial"/>
          <w:szCs w:val="22"/>
          <w:lang w:eastAsia="en-US"/>
        </w:rPr>
        <w:t>.</w:t>
      </w:r>
    </w:p>
    <w:p w:rsidR="00E94879" w:rsidRPr="00F547F5" w:rsidRDefault="00E94879" w:rsidP="00E94879">
      <w:pPr>
        <w:pStyle w:val="RLTextlnkuslovan"/>
        <w:keepNext/>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Plnění Poskytovatele dle této Smlouvy budou považována za řádně poskytnutá po akceptaci jejich výsledků v souladu s tímto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F8388F">
        <w:rPr>
          <w:rFonts w:ascii="Arial" w:hAnsi="Arial" w:cs="Arial"/>
          <w:szCs w:val="22"/>
          <w:lang w:eastAsia="en-US"/>
        </w:rPr>
        <w:t>11</w:t>
      </w:r>
      <w:r w:rsidR="00D14B90" w:rsidRPr="00F547F5">
        <w:rPr>
          <w:rFonts w:ascii="Arial" w:hAnsi="Arial" w:cs="Arial"/>
          <w:szCs w:val="22"/>
        </w:rPr>
        <w:fldChar w:fldCharType="end"/>
      </w:r>
      <w:r w:rsidR="005012F2" w:rsidRPr="00F547F5">
        <w:rPr>
          <w:rFonts w:ascii="Arial" w:hAnsi="Arial" w:cs="Arial"/>
          <w:szCs w:val="22"/>
        </w:rPr>
        <w:t>.</w:t>
      </w:r>
      <w:r w:rsidRPr="00F547F5">
        <w:rPr>
          <w:rFonts w:ascii="Arial" w:hAnsi="Arial" w:cs="Arial"/>
          <w:szCs w:val="22"/>
          <w:lang w:eastAsia="en-US"/>
        </w:rPr>
        <w:t xml:space="preserve"> Včasnou akceptací výsledků všech plnění řádně poskytnutých Poskytovatelem dle této Smlouvy se příslušný závazek Poskytovatele považuje za splněný.</w:t>
      </w:r>
    </w:p>
    <w:p w:rsidR="00E94879" w:rsidRPr="00F547F5" w:rsidRDefault="00E94879" w:rsidP="00E94879">
      <w:pPr>
        <w:pStyle w:val="RLlneksmlouvy"/>
        <w:rPr>
          <w:rFonts w:ascii="Arial" w:hAnsi="Arial" w:cs="Arial"/>
          <w:szCs w:val="22"/>
        </w:rPr>
      </w:pPr>
      <w:bookmarkStart w:id="68" w:name="_Ref420589103"/>
      <w:r w:rsidRPr="00F547F5">
        <w:rPr>
          <w:rFonts w:ascii="Arial" w:hAnsi="Arial" w:cs="Arial"/>
          <w:szCs w:val="22"/>
        </w:rPr>
        <w:t>OPRÁVNĚNÉ OSOBY</w:t>
      </w:r>
      <w:bookmarkEnd w:id="68"/>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Každá ze smluvních stran jmenuje oprávněnou osobu, popř. zástupce oprávněné osoby. Oprávněné osoby budou zastupovat smluvní stranu ve smluvních, obchodních a technických záležitostech souvisejících s plněním této Smlouvy. Pro vyloučení pochybností se smluvní strany dohodly, že:</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r w:rsidRPr="00F547F5">
        <w:rPr>
          <w:rFonts w:ascii="Arial" w:hAnsi="Arial" w:cs="Arial"/>
          <w:szCs w:val="22"/>
        </w:rPr>
        <w:t xml:space="preserve">osoby oprávněné jednat v záležitostech smluvních jsou oprávněny vést s druhou smluvní stranou jednání obchodního charakteru a měnit či rušit tuto Smlouvu a uzavírat k ní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F8388F">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69" w:name="_Ref370110303"/>
      <w:r w:rsidRPr="00F547F5">
        <w:rPr>
          <w:rFonts w:ascii="Arial" w:hAnsi="Arial" w:cs="Arial"/>
          <w:szCs w:val="22"/>
        </w:rPr>
        <w:t xml:space="preserve">osoby oprávněné v záležitostech obchodních jsou oprávněny vést s druhou stranou jednání obchodního charakteru, jednat v rámci akceptačních procedur při předávání a převzetí plnění dle čl. </w:t>
      </w:r>
      <w:r w:rsidR="00D14B90" w:rsidRPr="00F547F5">
        <w:rPr>
          <w:rFonts w:ascii="Arial" w:hAnsi="Arial" w:cs="Arial"/>
          <w:szCs w:val="22"/>
        </w:rPr>
        <w:fldChar w:fldCharType="begin"/>
      </w:r>
      <w:r w:rsidR="00D14B90" w:rsidRPr="00F547F5">
        <w:rPr>
          <w:rFonts w:ascii="Arial" w:hAnsi="Arial" w:cs="Arial"/>
          <w:szCs w:val="22"/>
          <w:lang w:eastAsia="en-US"/>
        </w:rPr>
        <w:instrText xml:space="preserve"> REF _Ref427043306 \r \h </w:instrText>
      </w:r>
      <w:r w:rsidR="00F91E91" w:rsidRPr="00F547F5">
        <w:rPr>
          <w:rFonts w:ascii="Arial" w:hAnsi="Arial" w:cs="Arial"/>
          <w:szCs w:val="22"/>
        </w:rPr>
        <w:instrText xml:space="preserve"> \* MERGEFORMAT </w:instrText>
      </w:r>
      <w:r w:rsidR="00D14B90" w:rsidRPr="00F547F5">
        <w:rPr>
          <w:rFonts w:ascii="Arial" w:hAnsi="Arial" w:cs="Arial"/>
          <w:szCs w:val="22"/>
        </w:rPr>
      </w:r>
      <w:r w:rsidR="00D14B90" w:rsidRPr="00F547F5">
        <w:rPr>
          <w:rFonts w:ascii="Arial" w:hAnsi="Arial" w:cs="Arial"/>
          <w:szCs w:val="22"/>
        </w:rPr>
        <w:fldChar w:fldCharType="separate"/>
      </w:r>
      <w:r w:rsidR="00F8388F">
        <w:rPr>
          <w:rFonts w:ascii="Arial" w:hAnsi="Arial" w:cs="Arial"/>
          <w:szCs w:val="22"/>
          <w:lang w:eastAsia="en-US"/>
        </w:rPr>
        <w:t>11</w:t>
      </w:r>
      <w:r w:rsidR="00D14B90" w:rsidRPr="00F547F5">
        <w:rPr>
          <w:rFonts w:ascii="Arial" w:hAnsi="Arial" w:cs="Arial"/>
          <w:szCs w:val="22"/>
        </w:rPr>
        <w:fldChar w:fldCharType="end"/>
      </w:r>
      <w:r w:rsidRPr="00F547F5">
        <w:rPr>
          <w:rFonts w:ascii="Arial" w:hAnsi="Arial" w:cs="Arial"/>
          <w:szCs w:val="22"/>
        </w:rPr>
        <w:t xml:space="preserve"> Smlouvy, zejména podepisovat příslušné akceptační, předávací či jiné protokoly dle této Smlouvy; osoby oprávněné v záležitostech obchodních však nejsou oprávněny tuto Smlouvu měnit či rušit ani k ní uzavírat dodatky dle odst. </w:t>
      </w:r>
      <w:r w:rsidRPr="00F547F5">
        <w:rPr>
          <w:rFonts w:ascii="Arial" w:hAnsi="Arial" w:cs="Arial"/>
          <w:szCs w:val="22"/>
        </w:rPr>
        <w:fldChar w:fldCharType="begin"/>
      </w:r>
      <w:r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Pr="00F547F5">
        <w:rPr>
          <w:rFonts w:ascii="Arial" w:hAnsi="Arial" w:cs="Arial"/>
          <w:szCs w:val="22"/>
        </w:rPr>
      </w:r>
      <w:r w:rsidRPr="00F547F5">
        <w:rPr>
          <w:rFonts w:ascii="Arial" w:hAnsi="Arial" w:cs="Arial"/>
          <w:szCs w:val="22"/>
        </w:rPr>
        <w:fldChar w:fldCharType="separate"/>
      </w:r>
      <w:r w:rsidR="00F8388F">
        <w:rPr>
          <w:rFonts w:ascii="Arial" w:hAnsi="Arial" w:cs="Arial"/>
          <w:szCs w:val="22"/>
        </w:rPr>
        <w:t>19.1</w:t>
      </w:r>
      <w:r w:rsidRPr="00F547F5">
        <w:rPr>
          <w:rFonts w:ascii="Arial" w:hAnsi="Arial" w:cs="Arial"/>
          <w:szCs w:val="22"/>
        </w:rPr>
        <w:fldChar w:fldCharType="end"/>
      </w:r>
      <w:r w:rsidRPr="00F547F5">
        <w:rPr>
          <w:rFonts w:ascii="Arial" w:hAnsi="Arial" w:cs="Arial"/>
          <w:szCs w:val="22"/>
        </w:rPr>
        <w:t xml:space="preserve"> této Smlouvy</w:t>
      </w:r>
      <w:bookmarkEnd w:id="69"/>
      <w:r w:rsidRPr="00F547F5">
        <w:rPr>
          <w:rFonts w:ascii="Arial" w:hAnsi="Arial" w:cs="Arial"/>
          <w:szCs w:val="22"/>
        </w:rPr>
        <w:t>;</w:t>
      </w:r>
    </w:p>
    <w:p w:rsidR="004C7116" w:rsidRPr="00F547F5" w:rsidRDefault="004C7116" w:rsidP="004C7116">
      <w:pPr>
        <w:pStyle w:val="RLTextlnkuslovan"/>
        <w:numPr>
          <w:ilvl w:val="2"/>
          <w:numId w:val="1"/>
        </w:numPr>
        <w:tabs>
          <w:tab w:val="clear" w:pos="2211"/>
          <w:tab w:val="num" w:pos="2155"/>
        </w:tabs>
        <w:ind w:left="2155"/>
        <w:rPr>
          <w:rFonts w:ascii="Arial" w:hAnsi="Arial" w:cs="Arial"/>
          <w:szCs w:val="22"/>
        </w:rPr>
      </w:pPr>
      <w:bookmarkStart w:id="70" w:name="_Ref370110305"/>
      <w:r w:rsidRPr="00F547F5">
        <w:rPr>
          <w:rFonts w:ascii="Arial" w:hAnsi="Arial" w:cs="Arial"/>
          <w:szCs w:val="22"/>
        </w:rPr>
        <w:t xml:space="preserve">osoby oprávněné jednat v záležitostech technických jsou oprávněny vést jednání technického charakteru, poskytovat stanoviska v technických otázkách a jednat jménem stran v rámci reklamace vad a při uplatňování záruky podle </w:t>
      </w:r>
      <w:r w:rsidR="0063280E" w:rsidRPr="00F547F5">
        <w:rPr>
          <w:rFonts w:ascii="Arial" w:hAnsi="Arial" w:cs="Arial"/>
          <w:szCs w:val="22"/>
        </w:rPr>
        <w:t>odst.</w:t>
      </w:r>
      <w:r w:rsidRPr="00F547F5">
        <w:rPr>
          <w:rFonts w:ascii="Arial" w:hAnsi="Arial" w:cs="Arial"/>
          <w:szCs w:val="22"/>
        </w:rPr>
        <w:t xml:space="preserve"> </w:t>
      </w:r>
      <w:r w:rsidR="0063280E" w:rsidRPr="00F547F5">
        <w:rPr>
          <w:rFonts w:ascii="Arial" w:hAnsi="Arial" w:cs="Arial"/>
          <w:szCs w:val="22"/>
        </w:rPr>
        <w:fldChar w:fldCharType="begin"/>
      </w:r>
      <w:r w:rsidR="0063280E" w:rsidRPr="00F547F5">
        <w:rPr>
          <w:rFonts w:ascii="Arial" w:hAnsi="Arial" w:cs="Arial"/>
          <w:szCs w:val="22"/>
        </w:rPr>
        <w:instrText xml:space="preserve"> REF _Ref420573917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F8388F">
        <w:rPr>
          <w:rFonts w:ascii="Arial" w:hAnsi="Arial" w:cs="Arial"/>
          <w:szCs w:val="22"/>
        </w:rPr>
        <w:t>6.2</w:t>
      </w:r>
      <w:r w:rsidR="0063280E" w:rsidRPr="00F547F5">
        <w:rPr>
          <w:rFonts w:ascii="Arial" w:hAnsi="Arial" w:cs="Arial"/>
          <w:szCs w:val="22"/>
        </w:rPr>
        <w:fldChar w:fldCharType="end"/>
      </w:r>
      <w:r w:rsidRPr="00F547F5">
        <w:rPr>
          <w:rFonts w:ascii="Arial" w:hAnsi="Arial" w:cs="Arial"/>
          <w:szCs w:val="22"/>
        </w:rPr>
        <w:t xml:space="preserve"> Smlouvy; tyto osoby rovněž nejsou oprávněny tuto Smlouvu měnit či rušit ani k ní uzavírat dodatky dle odst. </w:t>
      </w:r>
      <w:r w:rsidR="0063280E" w:rsidRPr="00F547F5">
        <w:rPr>
          <w:rFonts w:ascii="Arial" w:hAnsi="Arial" w:cs="Arial"/>
          <w:szCs w:val="22"/>
        </w:rPr>
        <w:fldChar w:fldCharType="begin"/>
      </w:r>
      <w:r w:rsidR="0063280E" w:rsidRPr="00F547F5">
        <w:rPr>
          <w:rFonts w:ascii="Arial" w:hAnsi="Arial" w:cs="Arial"/>
          <w:szCs w:val="22"/>
        </w:rPr>
        <w:instrText xml:space="preserve"> REF _Ref420573762 \r \h </w:instrText>
      </w:r>
      <w:r w:rsidR="00E5617F" w:rsidRPr="00F547F5">
        <w:rPr>
          <w:rFonts w:ascii="Arial" w:hAnsi="Arial" w:cs="Arial"/>
          <w:szCs w:val="22"/>
        </w:rPr>
        <w:instrText xml:space="preserve"> \* MERGEFORMAT </w:instrText>
      </w:r>
      <w:r w:rsidR="0063280E" w:rsidRPr="00F547F5">
        <w:rPr>
          <w:rFonts w:ascii="Arial" w:hAnsi="Arial" w:cs="Arial"/>
          <w:szCs w:val="22"/>
        </w:rPr>
      </w:r>
      <w:r w:rsidR="0063280E" w:rsidRPr="00F547F5">
        <w:rPr>
          <w:rFonts w:ascii="Arial" w:hAnsi="Arial" w:cs="Arial"/>
          <w:szCs w:val="22"/>
        </w:rPr>
        <w:fldChar w:fldCharType="separate"/>
      </w:r>
      <w:r w:rsidR="00F8388F">
        <w:rPr>
          <w:rFonts w:ascii="Arial" w:hAnsi="Arial" w:cs="Arial"/>
          <w:szCs w:val="22"/>
        </w:rPr>
        <w:t>19.1</w:t>
      </w:r>
      <w:r w:rsidR="0063280E" w:rsidRPr="00F547F5">
        <w:rPr>
          <w:rFonts w:ascii="Arial" w:hAnsi="Arial" w:cs="Arial"/>
          <w:szCs w:val="22"/>
        </w:rPr>
        <w:fldChar w:fldCharType="end"/>
      </w:r>
      <w:r w:rsidRPr="00F547F5">
        <w:rPr>
          <w:rFonts w:ascii="Arial" w:hAnsi="Arial" w:cs="Arial"/>
          <w:szCs w:val="22"/>
        </w:rPr>
        <w:t xml:space="preserve"> této Smlouvy.</w:t>
      </w:r>
      <w:bookmarkEnd w:id="70"/>
      <w:r w:rsidRPr="00F547F5">
        <w:rPr>
          <w:rFonts w:ascii="Arial" w:hAnsi="Arial" w:cs="Arial"/>
          <w:szCs w:val="22"/>
        </w:rPr>
        <w:t xml:space="preserve"> </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F8388F">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jsou oprávněny připravovat dodatky ke Smlouvě pro jejich písemné schválení osobám oprávněným zavazovat strany (statutárním orgánům), nebo jejich zplnomocněným zástupcům.</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Oprávněné osoby dle odst. </w:t>
      </w:r>
      <w:r w:rsidRPr="00F547F5">
        <w:rPr>
          <w:rFonts w:ascii="Arial" w:hAnsi="Arial" w:cs="Arial"/>
          <w:szCs w:val="22"/>
        </w:rPr>
        <w:fldChar w:fldCharType="begin"/>
      </w:r>
      <w:r w:rsidRPr="00F547F5">
        <w:rPr>
          <w:rFonts w:ascii="Arial" w:hAnsi="Arial" w:cs="Arial"/>
          <w:szCs w:val="22"/>
        </w:rPr>
        <w:instrText xml:space="preserve"> REF _Ref370110303 \r \h  \* MERGEFORMAT </w:instrText>
      </w:r>
      <w:r w:rsidRPr="00F547F5">
        <w:rPr>
          <w:rFonts w:ascii="Arial" w:hAnsi="Arial" w:cs="Arial"/>
          <w:szCs w:val="22"/>
        </w:rPr>
      </w:r>
      <w:r w:rsidRPr="00F547F5">
        <w:rPr>
          <w:rFonts w:ascii="Arial" w:hAnsi="Arial" w:cs="Arial"/>
          <w:szCs w:val="22"/>
        </w:rPr>
        <w:fldChar w:fldCharType="separate"/>
      </w:r>
      <w:r w:rsidR="00F8388F">
        <w:rPr>
          <w:rFonts w:ascii="Arial" w:hAnsi="Arial" w:cs="Arial"/>
          <w:szCs w:val="22"/>
        </w:rPr>
        <w:t>12.1.2</w:t>
      </w:r>
      <w:r w:rsidRPr="00F547F5">
        <w:rPr>
          <w:rFonts w:ascii="Arial" w:hAnsi="Arial" w:cs="Arial"/>
          <w:szCs w:val="22"/>
        </w:rPr>
        <w:fldChar w:fldCharType="end"/>
      </w:r>
      <w:r w:rsidRPr="00F547F5">
        <w:rPr>
          <w:rFonts w:ascii="Arial" w:hAnsi="Arial" w:cs="Arial"/>
          <w:szCs w:val="22"/>
        </w:rPr>
        <w:t xml:space="preserve"> a</w:t>
      </w:r>
      <w:r w:rsidR="005B0C20" w:rsidRPr="00F547F5">
        <w:rPr>
          <w:rFonts w:ascii="Arial" w:hAnsi="Arial" w:cs="Arial"/>
          <w:szCs w:val="22"/>
        </w:rPr>
        <w:t>ni</w:t>
      </w:r>
      <w:r w:rsidRPr="00F547F5">
        <w:rPr>
          <w:rFonts w:ascii="Arial" w:hAnsi="Arial" w:cs="Arial"/>
          <w:szCs w:val="22"/>
        </w:rPr>
        <w:t xml:space="preserve"> </w:t>
      </w:r>
      <w:r w:rsidRPr="00F547F5">
        <w:rPr>
          <w:rFonts w:ascii="Arial" w:hAnsi="Arial" w:cs="Arial"/>
          <w:szCs w:val="22"/>
        </w:rPr>
        <w:fldChar w:fldCharType="begin"/>
      </w:r>
      <w:r w:rsidRPr="00F547F5">
        <w:rPr>
          <w:rFonts w:ascii="Arial" w:hAnsi="Arial" w:cs="Arial"/>
          <w:szCs w:val="22"/>
        </w:rPr>
        <w:instrText xml:space="preserve"> REF _Ref370110305 \r \h  \* MERGEFORMAT </w:instrText>
      </w:r>
      <w:r w:rsidRPr="00F547F5">
        <w:rPr>
          <w:rFonts w:ascii="Arial" w:hAnsi="Arial" w:cs="Arial"/>
          <w:szCs w:val="22"/>
        </w:rPr>
      </w:r>
      <w:r w:rsidRPr="00F547F5">
        <w:rPr>
          <w:rFonts w:ascii="Arial" w:hAnsi="Arial" w:cs="Arial"/>
          <w:szCs w:val="22"/>
        </w:rPr>
        <w:fldChar w:fldCharType="separate"/>
      </w:r>
      <w:r w:rsidR="00F8388F">
        <w:rPr>
          <w:rFonts w:ascii="Arial" w:hAnsi="Arial" w:cs="Arial"/>
          <w:szCs w:val="22"/>
        </w:rPr>
        <w:t>12.1.3</w:t>
      </w:r>
      <w:r w:rsidRPr="00F547F5">
        <w:rPr>
          <w:rFonts w:ascii="Arial" w:hAnsi="Arial" w:cs="Arial"/>
          <w:szCs w:val="22"/>
        </w:rPr>
        <w:fldChar w:fldCharType="end"/>
      </w:r>
      <w:r w:rsidRPr="00F547F5">
        <w:rPr>
          <w:rFonts w:ascii="Arial" w:hAnsi="Arial" w:cs="Arial"/>
          <w:szCs w:val="22"/>
        </w:rPr>
        <w:t xml:space="preserve"> nejsou zmocněny k jednání, jež by mělo za přímý následek změnu této Smlouvy nebo jejího předmětu.</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Jména oprávněných osob jsou uvedena v </w:t>
      </w:r>
      <w:hyperlink w:anchor="ListAnnex03" w:history="1">
        <w:r w:rsidRPr="00F547F5">
          <w:rPr>
            <w:rStyle w:val="Hypertextovodkaz"/>
            <w:rFonts w:ascii="Arial" w:hAnsi="Arial" w:cs="Arial"/>
            <w:szCs w:val="22"/>
          </w:rPr>
          <w:t>Příloze č. 3</w:t>
        </w:r>
      </w:hyperlink>
      <w:r w:rsidRPr="00F547F5">
        <w:rPr>
          <w:rFonts w:ascii="Arial" w:hAnsi="Arial" w:cs="Arial"/>
          <w:szCs w:val="22"/>
        </w:rPr>
        <w:t xml:space="preserve"> této Smlouvy a jejich role stanoví tato Smlouva.</w:t>
      </w:r>
    </w:p>
    <w:p w:rsidR="004C7116" w:rsidRPr="00F547F5" w:rsidRDefault="004C7116" w:rsidP="004C7116">
      <w:pPr>
        <w:pStyle w:val="RLTextlnkuslovan"/>
        <w:tabs>
          <w:tab w:val="clear" w:pos="2297"/>
          <w:tab w:val="num" w:pos="1474"/>
        </w:tabs>
        <w:ind w:left="1474"/>
        <w:rPr>
          <w:rFonts w:ascii="Arial" w:hAnsi="Arial" w:cs="Arial"/>
          <w:szCs w:val="22"/>
        </w:rPr>
      </w:pPr>
      <w:r w:rsidRPr="00F547F5">
        <w:rPr>
          <w:rFonts w:ascii="Arial" w:hAnsi="Arial" w:cs="Arial"/>
          <w:szCs w:val="22"/>
        </w:rPr>
        <w:lastRenderedPageBreak/>
        <w:t>Smluvní strany jsou oprávněny změnit oprávněné osoby, jsou však povinny na takovou změnu druhou smluvní stranu písemně upozornit. Zmocnění zástupce oprávněné osoby musí být písemné s uvedením rozsahu zmocnění.</w:t>
      </w:r>
    </w:p>
    <w:p w:rsidR="00E94879" w:rsidRPr="00F547F5" w:rsidRDefault="00E94879" w:rsidP="00E94879">
      <w:pPr>
        <w:pStyle w:val="RLlneksmlouvy"/>
        <w:rPr>
          <w:rFonts w:ascii="Arial" w:hAnsi="Arial" w:cs="Arial"/>
          <w:szCs w:val="22"/>
        </w:rPr>
      </w:pPr>
      <w:bookmarkStart w:id="71" w:name="_Ref372109054"/>
      <w:r w:rsidRPr="00F547F5">
        <w:rPr>
          <w:rFonts w:ascii="Arial" w:hAnsi="Arial" w:cs="Arial"/>
          <w:szCs w:val="22"/>
        </w:rPr>
        <w:t>OCHRANA INFORMACÍ</w:t>
      </w:r>
      <w:bookmarkEnd w:id="71"/>
    </w:p>
    <w:p w:rsidR="00E94879" w:rsidRPr="00F547F5" w:rsidRDefault="00E94879" w:rsidP="00E94879">
      <w:pPr>
        <w:pStyle w:val="RLTextlnkuslovan"/>
        <w:tabs>
          <w:tab w:val="clear" w:pos="2297"/>
          <w:tab w:val="num" w:pos="1474"/>
        </w:tabs>
        <w:ind w:left="1474"/>
        <w:rPr>
          <w:rFonts w:ascii="Arial" w:hAnsi="Arial" w:cs="Arial"/>
          <w:szCs w:val="22"/>
        </w:rPr>
      </w:pPr>
      <w:bookmarkStart w:id="72" w:name="_Ref420589032"/>
      <w:r w:rsidRPr="00F547F5">
        <w:rPr>
          <w:rFonts w:ascii="Arial" w:hAnsi="Arial" w:cs="Arial"/>
          <w:szCs w:val="22"/>
        </w:rPr>
        <w:t>Smluvní strany jsou si vědomy toho, že v rámci plnění závazků z této Smlouvy:</w:t>
      </w:r>
      <w:bookmarkEnd w:id="72"/>
    </w:p>
    <w:p w:rsidR="00E94879" w:rsidRPr="00F547F5" w:rsidRDefault="00E94879" w:rsidP="00E94879">
      <w:pPr>
        <w:pStyle w:val="RLTextlnkuslovan"/>
        <w:numPr>
          <w:ilvl w:val="2"/>
          <w:numId w:val="1"/>
        </w:numPr>
        <w:rPr>
          <w:rFonts w:ascii="Arial" w:hAnsi="Arial" w:cs="Arial"/>
          <w:szCs w:val="22"/>
        </w:rPr>
      </w:pPr>
      <w:bookmarkStart w:id="73" w:name="_Ref420588383"/>
      <w:r w:rsidRPr="00F547F5">
        <w:rPr>
          <w:rFonts w:ascii="Arial" w:hAnsi="Arial" w:cs="Arial"/>
          <w:szCs w:val="22"/>
        </w:rPr>
        <w:t>si mohou vzájemně vědomě nebo opominutím poskytnout informace, které budou považovány za důvěrné (dále jen „</w:t>
      </w:r>
      <w:r w:rsidRPr="00F547F5">
        <w:rPr>
          <w:rStyle w:val="RLProhlensmluvnchstranChar"/>
          <w:rFonts w:ascii="Arial" w:hAnsi="Arial" w:cs="Arial"/>
          <w:sz w:val="22"/>
          <w:szCs w:val="22"/>
        </w:rPr>
        <w:t>důvěrné informace</w:t>
      </w:r>
      <w:r w:rsidRPr="00F547F5">
        <w:rPr>
          <w:rFonts w:ascii="Arial" w:hAnsi="Arial" w:cs="Arial"/>
          <w:szCs w:val="22"/>
        </w:rPr>
        <w:t>“),</w:t>
      </w:r>
      <w:bookmarkEnd w:id="73"/>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mohou jejich zaměstnanci a osoby v obdobném postavení získat vědomou činností druhé strany nebo i jejím opom</w:t>
      </w:r>
      <w:r w:rsidR="00435306" w:rsidRPr="00F547F5">
        <w:rPr>
          <w:rFonts w:ascii="Arial" w:hAnsi="Arial" w:cs="Arial"/>
          <w:szCs w:val="22"/>
        </w:rPr>
        <w:t>e</w:t>
      </w:r>
      <w:r w:rsidRPr="00F547F5">
        <w:rPr>
          <w:rFonts w:ascii="Arial" w:hAnsi="Arial" w:cs="Arial"/>
          <w:szCs w:val="22"/>
        </w:rPr>
        <w:t>nutím přístup k důvěrným informacím druhé strany.</w:t>
      </w:r>
    </w:p>
    <w:p w:rsidR="00E94879" w:rsidRPr="00F547F5" w:rsidRDefault="00E94879" w:rsidP="00E94879">
      <w:pPr>
        <w:pStyle w:val="RLTextlnkuslovan"/>
        <w:tabs>
          <w:tab w:val="clear" w:pos="2297"/>
          <w:tab w:val="num" w:pos="1474"/>
        </w:tabs>
        <w:ind w:left="1474"/>
        <w:rPr>
          <w:rFonts w:ascii="Arial" w:hAnsi="Arial" w:cs="Arial"/>
          <w:szCs w:val="22"/>
        </w:rPr>
      </w:pPr>
      <w:bookmarkStart w:id="74" w:name="_Ref372109107"/>
      <w:r w:rsidRPr="00F547F5">
        <w:rPr>
          <w:rFonts w:ascii="Arial" w:hAnsi="Arial" w:cs="Arial"/>
          <w:szCs w:val="22"/>
          <w:lang w:eastAsia="en-US"/>
        </w:rPr>
        <w:t>Smluvní strany se zavazují, že žádná z nich nezpřístupní třetí osobě důvěrné informace, které při plnění této Smlouvy získala od druhé smluvní strany.</w:t>
      </w:r>
      <w:bookmarkEnd w:id="74"/>
    </w:p>
    <w:p w:rsidR="00E94879" w:rsidRPr="00F547F5" w:rsidRDefault="00E94879" w:rsidP="00E94879">
      <w:pPr>
        <w:pStyle w:val="RLTextlnkuslovan"/>
        <w:tabs>
          <w:tab w:val="clear" w:pos="2297"/>
          <w:tab w:val="num" w:pos="1474"/>
        </w:tabs>
        <w:ind w:left="1474"/>
        <w:rPr>
          <w:rFonts w:ascii="Arial" w:hAnsi="Arial" w:cs="Arial"/>
          <w:szCs w:val="22"/>
        </w:rPr>
      </w:pPr>
      <w:bookmarkStart w:id="75" w:name="_Ref372109155"/>
      <w:r w:rsidRPr="00F547F5">
        <w:rPr>
          <w:rFonts w:ascii="Arial" w:hAnsi="Arial" w:cs="Arial"/>
          <w:szCs w:val="22"/>
          <w:lang w:eastAsia="en-US"/>
        </w:rPr>
        <w:t xml:space="preserve">Za třetí osoby podle odst. </w:t>
      </w:r>
      <w:r w:rsidR="00F65BE4" w:rsidRPr="00F547F5">
        <w:rPr>
          <w:rFonts w:ascii="Arial" w:hAnsi="Arial" w:cs="Arial"/>
          <w:szCs w:val="22"/>
        </w:rPr>
        <w:fldChar w:fldCharType="begin"/>
      </w:r>
      <w:r w:rsidR="00266D45" w:rsidRPr="00F547F5">
        <w:rPr>
          <w:rFonts w:ascii="Arial" w:hAnsi="Arial" w:cs="Arial"/>
          <w:szCs w:val="22"/>
          <w:lang w:eastAsia="en-US"/>
        </w:rPr>
        <w:instrText xml:space="preserve"> REF _Ref372109107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lang w:eastAsia="en-US"/>
        </w:rPr>
        <w:t>13.2</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lang w:eastAsia="en-US"/>
        </w:rPr>
        <w:t xml:space="preserve"> této Smlouvy se nepovažují:</w:t>
      </w:r>
      <w:bookmarkEnd w:id="75"/>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zaměstnanci smluvních stran a osoby v obdobném postavení,</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lang w:eastAsia="en-US"/>
        </w:rPr>
        <w:t>orgány smluvních stran a jejich členové,</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 xml:space="preserve">ve vztahu k důvěrným informacím Objednatele </w:t>
      </w:r>
      <w:r w:rsidR="00737AC8">
        <w:rPr>
          <w:rFonts w:ascii="Arial" w:hAnsi="Arial" w:cs="Arial"/>
          <w:szCs w:val="22"/>
        </w:rPr>
        <w:t>poddoda</w:t>
      </w:r>
      <w:r w:rsidRPr="00F547F5">
        <w:rPr>
          <w:rFonts w:ascii="Arial" w:hAnsi="Arial" w:cs="Arial"/>
          <w:szCs w:val="22"/>
        </w:rPr>
        <w:t>vatelé Poskytovatele,</w:t>
      </w:r>
    </w:p>
    <w:p w:rsidR="00E94879" w:rsidRPr="00F547F5" w:rsidRDefault="00E94879" w:rsidP="00645E5E">
      <w:pPr>
        <w:pStyle w:val="RLTextlnkuslovan"/>
        <w:numPr>
          <w:ilvl w:val="2"/>
          <w:numId w:val="1"/>
        </w:numPr>
        <w:rPr>
          <w:rFonts w:ascii="Arial" w:hAnsi="Arial" w:cs="Arial"/>
          <w:szCs w:val="22"/>
        </w:rPr>
      </w:pPr>
      <w:r w:rsidRPr="00F547F5">
        <w:rPr>
          <w:rFonts w:ascii="Arial" w:hAnsi="Arial" w:cs="Arial"/>
          <w:szCs w:val="22"/>
        </w:rPr>
        <w:t>ve vztahu k důvěrným informacím Poskytovatele, externí poskytovatelé Objednatele, a to i potenciální,</w:t>
      </w:r>
    </w:p>
    <w:p w:rsidR="00E94879" w:rsidRPr="00F547F5" w:rsidRDefault="00E94879" w:rsidP="009D6996">
      <w:pPr>
        <w:pStyle w:val="RLTextlnkuslovan"/>
        <w:numPr>
          <w:ilvl w:val="0"/>
          <w:numId w:val="0"/>
        </w:numPr>
        <w:ind w:left="1474"/>
        <w:rPr>
          <w:rFonts w:ascii="Arial" w:hAnsi="Arial" w:cs="Arial"/>
          <w:szCs w:val="22"/>
          <w:lang w:eastAsia="en-US"/>
        </w:rPr>
      </w:pPr>
      <w:r w:rsidRPr="00F547F5">
        <w:rPr>
          <w:rFonts w:ascii="Arial" w:hAnsi="Arial" w:cs="Arial"/>
          <w:szCs w:val="22"/>
          <w:lang w:eastAsia="en-US"/>
        </w:rPr>
        <w:t>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5B0C20" w:rsidRPr="00F547F5" w:rsidRDefault="005B0C20" w:rsidP="005B0C20">
      <w:pPr>
        <w:pStyle w:val="RLTextlnkuslovan"/>
        <w:tabs>
          <w:tab w:val="clear" w:pos="2297"/>
          <w:tab w:val="num" w:pos="1474"/>
        </w:tabs>
        <w:ind w:left="1474"/>
        <w:rPr>
          <w:rFonts w:ascii="Arial" w:hAnsi="Arial" w:cs="Arial"/>
          <w:szCs w:val="22"/>
        </w:rPr>
      </w:pPr>
      <w:r w:rsidRPr="00F547F5">
        <w:rPr>
          <w:rFonts w:ascii="Arial" w:hAnsi="Arial" w:cs="Arial"/>
          <w:szCs w:val="22"/>
        </w:rPr>
        <w:t>Veškeré informace poskytnuté Objednatelem Poskytovateli se považují za důvěrné, není-li stanoveno jinak. Veškeré informace poskytnuté Poskytovatelem Objednateli se považují za důvěrné, pouze pokud na jejich důvěrnost Poskytovatel Objednatele předem písemně upozornil a objednatel Poskytovateli písemně potvrdil svůj závazek důvěrnost těchto informací zachovávat. Pokud jsou důvěrné informace Poskytovatele poskytovány v písemné podobě anebo ve formě textových souborů na elektronických nosičích dat (médiích), je Poskytovatel povinen upozornit Objednatele na důvěrnost takového materiálu též jejím vyznačením alespoň na titulní stránce nebo přední straně média.</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Smluvní strany se zavazují v plném rozsahu zachovávat povinnost mlčenlivosti a povinnost chránit důvěrné informace vyplývající z této Smlouvy a též z příslušných právních předpisů, zejména povinnosti vyplývající ze zákona č. 101/2000 Sb., o ochraně osobních údajů, ve znění pozdějších předpisů</w:t>
      </w:r>
      <w:r w:rsidR="00E972B6" w:rsidRPr="00F547F5">
        <w:rPr>
          <w:rFonts w:ascii="Arial" w:hAnsi="Arial" w:cs="Arial"/>
          <w:szCs w:val="22"/>
        </w:rPr>
        <w:t xml:space="preserve"> (dále jen „</w:t>
      </w:r>
      <w:r w:rsidR="00E972B6" w:rsidRPr="00F547F5">
        <w:rPr>
          <w:rFonts w:ascii="Arial" w:hAnsi="Arial" w:cs="Arial"/>
          <w:b/>
          <w:szCs w:val="22"/>
        </w:rPr>
        <w:t>ZOOÚ</w:t>
      </w:r>
      <w:r w:rsidR="00E972B6" w:rsidRPr="00F547F5">
        <w:rPr>
          <w:rFonts w:ascii="Arial" w:hAnsi="Arial" w:cs="Arial"/>
          <w:szCs w:val="22"/>
        </w:rPr>
        <w:t>“)</w:t>
      </w:r>
      <w:r w:rsidRPr="00F547F5">
        <w:rPr>
          <w:rFonts w:ascii="Arial" w:hAnsi="Arial" w:cs="Arial"/>
          <w:szCs w:val="22"/>
        </w:rPr>
        <w:t xml:space="preserve">. Smluvní strany se v této souvislosti zavazují poučit veškeré osoby, které se na jejich straně budou podílet na plnění této Smlouvy, o výše uvedených povinnostech mlčenlivosti a ochrany důvěrných </w:t>
      </w:r>
      <w:r w:rsidRPr="00F547F5">
        <w:rPr>
          <w:rFonts w:ascii="Arial" w:hAnsi="Arial" w:cs="Arial"/>
          <w:szCs w:val="22"/>
        </w:rPr>
        <w:lastRenderedPageBreak/>
        <w:t>informací a dále se zavazují vhodným způsobem zajistit dodržování těchto povinností všemi osobami podílejícími se na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Budou-li informace poskytnuté Objednatelem či třetími stranami, které jsou nezbytné pro plnění dle této Smlouvy, obsahovat data podléhající režimu zvláštní ochrany podle </w:t>
      </w:r>
      <w:r w:rsidR="00E972B6" w:rsidRPr="00F547F5">
        <w:rPr>
          <w:rFonts w:ascii="Arial" w:hAnsi="Arial" w:cs="Arial"/>
          <w:szCs w:val="22"/>
        </w:rPr>
        <w:t>ZOOÚ</w:t>
      </w:r>
      <w:r w:rsidRPr="00F547F5">
        <w:rPr>
          <w:rFonts w:ascii="Arial" w:hAnsi="Arial" w:cs="Arial"/>
          <w:szCs w:val="22"/>
        </w:rPr>
        <w:t>, zavazuje se Poskytovatel zabezpečit splnění všech ohlašovacích povinností, které citovaný zákon vyžaduje</w:t>
      </w:r>
      <w:r w:rsidR="00780BF6" w:rsidRPr="00F547F5">
        <w:rPr>
          <w:rFonts w:ascii="Arial" w:hAnsi="Arial" w:cs="Arial"/>
          <w:szCs w:val="22"/>
        </w:rPr>
        <w:t xml:space="preserve"> a které mohou být splněny zpracovatelem osobních údajů, a obstarat předepsané souhlasy subjektů osobních údajů předaných ke zpracování, pokud jsou takové souhlasy v konkrétním případě vyžadovány</w:t>
      </w:r>
      <w:r w:rsidRPr="00F547F5">
        <w:rPr>
          <w:rFonts w:ascii="Arial" w:hAnsi="Arial" w:cs="Arial"/>
          <w:szCs w:val="22"/>
        </w:rPr>
        <w:t>.</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w:t>
      </w:r>
      <w:r w:rsidRPr="0090530B">
        <w:rPr>
          <w:rFonts w:ascii="Arial" w:hAnsi="Arial" w:cs="Arial"/>
          <w:szCs w:val="22"/>
        </w:rPr>
        <w:t xml:space="preserve">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w:t>
      </w:r>
      <w:r w:rsidR="005012F2" w:rsidRPr="0090530B">
        <w:rPr>
          <w:rFonts w:ascii="Arial" w:hAnsi="Arial" w:cs="Arial"/>
          <w:szCs w:val="22"/>
        </w:rPr>
        <w:t xml:space="preserve">smluvní </w:t>
      </w:r>
      <w:r w:rsidRPr="0090530B">
        <w:rPr>
          <w:rFonts w:ascii="Arial" w:hAnsi="Arial" w:cs="Arial"/>
          <w:szCs w:val="22"/>
        </w:rPr>
        <w:t>strany</w:t>
      </w:r>
      <w:r w:rsidRPr="00F547F5">
        <w:rPr>
          <w:rFonts w:ascii="Arial" w:hAnsi="Arial" w:cs="Arial"/>
          <w:szCs w:val="22"/>
        </w:rPr>
        <w:t xml:space="preserve"> se zároveň zavazují nepoužít důvěrné informace druhé </w:t>
      </w:r>
      <w:r w:rsidR="005012F2" w:rsidRPr="00F547F5">
        <w:rPr>
          <w:rFonts w:ascii="Arial" w:hAnsi="Arial" w:cs="Arial"/>
          <w:szCs w:val="22"/>
        </w:rPr>
        <w:t xml:space="preserve">smluvní </w:t>
      </w:r>
      <w:r w:rsidRPr="00F547F5">
        <w:rPr>
          <w:rFonts w:ascii="Arial" w:hAnsi="Arial" w:cs="Arial"/>
          <w:szCs w:val="22"/>
        </w:rPr>
        <w:t>strany jinak, než za účelem plnění této Smlouvy.</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veškeré informace vztahující se k předmětu této Smlouvy a příslušné dokumentaci</w:t>
      </w:r>
      <w:r w:rsidR="002E585D">
        <w:rPr>
          <w:rFonts w:ascii="Arial" w:hAnsi="Arial" w:cs="Arial"/>
          <w:szCs w:val="22"/>
        </w:rPr>
        <w:t>, jakož i výstupy Služeb,</w:t>
      </w:r>
      <w:r w:rsidRPr="00F547F5">
        <w:rPr>
          <w:rFonts w:ascii="Arial" w:hAnsi="Arial" w:cs="Arial"/>
          <w:szCs w:val="22"/>
        </w:rPr>
        <w:t xml:space="preserve"> považují výlučně za důvěrné informace Objednatele a Poskytovatel je povinen tyto informace chránit v souladu s touto Smlouvou. Poskytovatel přitom bere na vědomí, že povinnost ochrany těchto informací podle tohoto článku </w:t>
      </w:r>
      <w:r w:rsidR="00F65BE4" w:rsidRPr="00F547F5">
        <w:rPr>
          <w:rFonts w:ascii="Arial" w:hAnsi="Arial" w:cs="Arial"/>
          <w:szCs w:val="22"/>
        </w:rPr>
        <w:fldChar w:fldCharType="begin"/>
      </w:r>
      <w:r w:rsidR="00266D45" w:rsidRPr="00F547F5">
        <w:rPr>
          <w:rFonts w:ascii="Arial" w:hAnsi="Arial" w:cs="Arial"/>
          <w:szCs w:val="22"/>
        </w:rPr>
        <w:instrText xml:space="preserve"> REF _Ref372109054 \r \h </w:instrText>
      </w:r>
      <w:r w:rsidR="00E5617F"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se vztahuje pouze na Poskytovatele.</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Pokud jsou důvěrné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rsidR="00E94879" w:rsidRPr="00F547F5" w:rsidRDefault="00E94879" w:rsidP="00E94879">
      <w:pPr>
        <w:pStyle w:val="RLTextlnkuslovan"/>
        <w:tabs>
          <w:tab w:val="clear" w:pos="2297"/>
          <w:tab w:val="num" w:pos="1474"/>
        </w:tabs>
        <w:ind w:left="1474"/>
        <w:rPr>
          <w:rFonts w:ascii="Arial" w:hAnsi="Arial" w:cs="Arial"/>
          <w:szCs w:val="22"/>
        </w:rPr>
      </w:pPr>
      <w:r w:rsidRPr="00F547F5">
        <w:rPr>
          <w:rFonts w:ascii="Arial" w:hAnsi="Arial" w:cs="Arial"/>
          <w:szCs w:val="22"/>
        </w:rPr>
        <w:t>Bez ohledu na výše uvedená ustanovení se za důvěrné nepovažují informace, které:</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se staly veřejně známými, aniž by jejich zveřejněním došlo k porušení závazků přijímající smluvní strany či právních předpisů,</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měla přijímající strana prokazatelně legálně k dispozici před uzavřením této Smlouvy, pokud takové informace nebyly předmětem jiné, dříve mezi smluvními stranami uzavřené smlouvy o ochraně informací,</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jsou výsledkem postupu, při kterém k nim přijímající strana dospěje nezávisle a je to schopna doložit svými záznamy nebo důvěrnými informacemi třetí strany,</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t>po podpisu této Smlouvy poskytne přijímající straně třetí osoba, jež není omezena v takovém nakládání s informacemi,</w:t>
      </w:r>
    </w:p>
    <w:p w:rsidR="00E94879" w:rsidRPr="00F547F5" w:rsidRDefault="00E94879" w:rsidP="00E94879">
      <w:pPr>
        <w:pStyle w:val="RLTextlnkuslovan"/>
        <w:numPr>
          <w:ilvl w:val="2"/>
          <w:numId w:val="1"/>
        </w:numPr>
        <w:rPr>
          <w:rFonts w:ascii="Arial" w:hAnsi="Arial" w:cs="Arial"/>
          <w:szCs w:val="22"/>
        </w:rPr>
      </w:pPr>
      <w:r w:rsidRPr="00F547F5">
        <w:rPr>
          <w:rFonts w:ascii="Arial" w:hAnsi="Arial" w:cs="Arial"/>
          <w:szCs w:val="22"/>
        </w:rPr>
        <w:lastRenderedPageBreak/>
        <w:t>mají být zpřístupněny na základě zákona či jiného právního předpisu včetně práva EU nebo závazného rozhodnutí oprávněného orgánu veřejné moci</w:t>
      </w:r>
      <w:r w:rsidR="00875816" w:rsidRPr="00F547F5">
        <w:rPr>
          <w:rFonts w:ascii="Arial" w:hAnsi="Arial" w:cs="Arial"/>
          <w:szCs w:val="22"/>
        </w:rPr>
        <w:t>;</w:t>
      </w:r>
    </w:p>
    <w:p w:rsidR="00875816" w:rsidRPr="00F547F5" w:rsidRDefault="00875816" w:rsidP="00875816">
      <w:pPr>
        <w:pStyle w:val="RLTextlnkuslovan"/>
        <w:numPr>
          <w:ilvl w:val="2"/>
          <w:numId w:val="1"/>
        </w:numPr>
        <w:rPr>
          <w:rFonts w:ascii="Arial" w:hAnsi="Arial" w:cs="Arial"/>
          <w:szCs w:val="22"/>
        </w:rPr>
      </w:pPr>
      <w:r w:rsidRPr="00F547F5">
        <w:rPr>
          <w:rFonts w:ascii="Arial" w:hAnsi="Arial" w:cs="Arial"/>
          <w:szCs w:val="22"/>
        </w:rPr>
        <w:t>jsou obsažené ve Smlouvě a jsou zveřejněné na příslušných webových stránkách dle §</w:t>
      </w:r>
      <w:r w:rsidR="003A5596">
        <w:rPr>
          <w:rFonts w:ascii="Arial" w:hAnsi="Arial" w:cs="Arial"/>
          <w:szCs w:val="22"/>
        </w:rPr>
        <w:t xml:space="preserve"> 219</w:t>
      </w:r>
      <w:r w:rsidR="003A559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důvěrné informace se ve smyslu odst. </w:t>
      </w:r>
      <w:r w:rsidR="004A2BF0" w:rsidRPr="00F547F5">
        <w:rPr>
          <w:rFonts w:ascii="Arial" w:hAnsi="Arial" w:cs="Arial"/>
          <w:szCs w:val="22"/>
        </w:rPr>
        <w:fldChar w:fldCharType="begin"/>
      </w:r>
      <w:r w:rsidR="004A2BF0" w:rsidRPr="00F547F5">
        <w:rPr>
          <w:rFonts w:ascii="Arial" w:hAnsi="Arial" w:cs="Arial"/>
          <w:szCs w:val="22"/>
        </w:rPr>
        <w:instrText xml:space="preserve"> REF _Ref420588383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F8388F">
        <w:rPr>
          <w:rFonts w:ascii="Arial" w:hAnsi="Arial" w:cs="Arial"/>
          <w:szCs w:val="22"/>
        </w:rPr>
        <w:t>13.1.1</w:t>
      </w:r>
      <w:r w:rsidR="004A2BF0" w:rsidRPr="00F547F5">
        <w:rPr>
          <w:rFonts w:ascii="Arial" w:hAnsi="Arial" w:cs="Arial"/>
          <w:szCs w:val="22"/>
        </w:rPr>
        <w:fldChar w:fldCharType="end"/>
      </w:r>
      <w:r w:rsidRPr="00F547F5">
        <w:rPr>
          <w:rFonts w:ascii="Arial" w:hAnsi="Arial" w:cs="Arial"/>
          <w:szCs w:val="22"/>
        </w:rPr>
        <w:t xml:space="preserve"> zejména nepovažují:</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ustanovení této Smlouvy včetně jejích příloh,</w:t>
      </w:r>
      <w:r w:rsidR="004572F2">
        <w:rPr>
          <w:rFonts w:ascii="Arial" w:hAnsi="Arial" w:cs="Arial"/>
          <w:szCs w:val="22"/>
        </w:rPr>
        <w:t xml:space="preserve"> 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výše ceny uhrazené za plnění dle této Smlouvy v jednotlivém kalendářním roce</w:t>
      </w:r>
      <w:r w:rsidR="004572F2">
        <w:rPr>
          <w:rFonts w:ascii="Arial" w:hAnsi="Arial" w:cs="Arial"/>
          <w:szCs w:val="22"/>
        </w:rPr>
        <w:t>.</w:t>
      </w:r>
    </w:p>
    <w:p w:rsidR="003920B3" w:rsidRPr="00F547F5" w:rsidRDefault="003920B3"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Bez ohledu na jiná ustanovení této Smlouvy je Objednatel oprávněn uveřejnit na příslušných webových stránkách v souladu s § </w:t>
      </w:r>
      <w:r w:rsidR="000C1376">
        <w:rPr>
          <w:rFonts w:ascii="Arial" w:hAnsi="Arial" w:cs="Arial"/>
          <w:szCs w:val="22"/>
        </w:rPr>
        <w:t>219</w:t>
      </w:r>
      <w:r w:rsidR="000C1376" w:rsidRPr="00F547F5">
        <w:rPr>
          <w:rFonts w:ascii="Arial" w:hAnsi="Arial" w:cs="Arial"/>
          <w:szCs w:val="22"/>
        </w:rPr>
        <w:t xml:space="preserve"> </w:t>
      </w:r>
      <w:r w:rsidR="00F05ACC">
        <w:rPr>
          <w:rFonts w:ascii="Arial" w:hAnsi="Arial" w:cs="Arial"/>
          <w:szCs w:val="22"/>
        </w:rPr>
        <w:t>ZZVZ</w:t>
      </w:r>
      <w:r w:rsidRPr="00F547F5">
        <w:rPr>
          <w:rFonts w:ascii="Arial" w:hAnsi="Arial" w:cs="Arial"/>
          <w:szCs w:val="22"/>
        </w:rPr>
        <w:t>:</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 xml:space="preserve">tuto Smlouvu včetně všech jejích změn a dodatků, </w:t>
      </w:r>
      <w:r w:rsidR="004572F2">
        <w:rPr>
          <w:rFonts w:ascii="Arial" w:hAnsi="Arial" w:cs="Arial"/>
          <w:szCs w:val="22"/>
        </w:rPr>
        <w:t>a</w:t>
      </w:r>
    </w:p>
    <w:p w:rsidR="003920B3" w:rsidRPr="00F547F5" w:rsidRDefault="003920B3" w:rsidP="003920B3">
      <w:pPr>
        <w:pStyle w:val="RLTextlnkuslovan"/>
        <w:numPr>
          <w:ilvl w:val="2"/>
          <w:numId w:val="1"/>
        </w:numPr>
        <w:rPr>
          <w:rFonts w:ascii="Arial" w:hAnsi="Arial" w:cs="Arial"/>
          <w:szCs w:val="22"/>
        </w:rPr>
      </w:pPr>
      <w:r w:rsidRPr="00F547F5">
        <w:rPr>
          <w:rFonts w:ascii="Arial" w:hAnsi="Arial" w:cs="Arial"/>
          <w:szCs w:val="22"/>
        </w:rPr>
        <w:t>výši skutečně uhrazené ceny za plnění Veřejné zakázky</w:t>
      </w:r>
      <w:r w:rsidR="004572F2">
        <w:rPr>
          <w:rFonts w:ascii="Arial" w:hAnsi="Arial" w:cs="Arial"/>
          <w:szCs w:val="22"/>
        </w:rPr>
        <w:t>.</w:t>
      </w:r>
      <w:r w:rsidRPr="00F547F5">
        <w:rPr>
          <w:rFonts w:ascii="Arial" w:hAnsi="Arial" w:cs="Arial"/>
          <w:szCs w:val="22"/>
        </w:rPr>
        <w:t xml:space="preserve"> </w:t>
      </w:r>
    </w:p>
    <w:p w:rsidR="00E94879" w:rsidRPr="00F547F5" w:rsidRDefault="00E94879" w:rsidP="003920B3">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Za porušení povinnosti mlčenlivosti smluvní stranou se považují též případy, kdy tuto povinnost poruší kterákoliv z osob uvedených v odst. </w:t>
      </w:r>
      <w:r w:rsidR="00F65BE4" w:rsidRPr="00F547F5">
        <w:rPr>
          <w:rFonts w:ascii="Arial" w:hAnsi="Arial" w:cs="Arial"/>
          <w:szCs w:val="22"/>
        </w:rPr>
        <w:fldChar w:fldCharType="begin"/>
      </w:r>
      <w:r w:rsidR="00266D45" w:rsidRPr="00F547F5">
        <w:rPr>
          <w:rFonts w:ascii="Arial" w:hAnsi="Arial" w:cs="Arial"/>
          <w:szCs w:val="22"/>
        </w:rPr>
        <w:instrText xml:space="preserve"> REF _Ref372109155 \r \h </w:instrText>
      </w:r>
      <w:r w:rsidR="003920B3" w:rsidRPr="00F547F5">
        <w:rPr>
          <w:rFonts w:ascii="Arial" w:hAnsi="Arial" w:cs="Arial"/>
          <w:szCs w:val="22"/>
        </w:rPr>
        <w:instrText xml:space="preserve"> \* MERGEFORMAT </w:instrText>
      </w:r>
      <w:r w:rsidR="00F65BE4" w:rsidRPr="00F547F5">
        <w:rPr>
          <w:rFonts w:ascii="Arial" w:hAnsi="Arial" w:cs="Arial"/>
          <w:szCs w:val="22"/>
        </w:rPr>
      </w:r>
      <w:r w:rsidR="00F65BE4" w:rsidRPr="00F547F5">
        <w:rPr>
          <w:rFonts w:ascii="Arial" w:hAnsi="Arial" w:cs="Arial"/>
          <w:szCs w:val="22"/>
        </w:rPr>
        <w:fldChar w:fldCharType="separate"/>
      </w:r>
      <w:r w:rsidR="00F8388F">
        <w:rPr>
          <w:rFonts w:ascii="Arial" w:hAnsi="Arial" w:cs="Arial"/>
          <w:szCs w:val="22"/>
        </w:rPr>
        <w:t>13.3</w:t>
      </w:r>
      <w:r w:rsidR="00F65BE4" w:rsidRPr="00F547F5">
        <w:rPr>
          <w:rFonts w:ascii="Arial" w:hAnsi="Arial" w:cs="Arial"/>
          <w:szCs w:val="22"/>
        </w:rPr>
        <w:fldChar w:fldCharType="end"/>
      </w:r>
      <w:r w:rsidR="00266D45" w:rsidRPr="00F547F5">
        <w:rPr>
          <w:rFonts w:ascii="Arial" w:hAnsi="Arial" w:cs="Arial"/>
          <w:szCs w:val="22"/>
        </w:rPr>
        <w:t xml:space="preserve"> </w:t>
      </w:r>
      <w:r w:rsidRPr="00F547F5">
        <w:rPr>
          <w:rFonts w:ascii="Arial" w:hAnsi="Arial" w:cs="Arial"/>
          <w:szCs w:val="22"/>
        </w:rPr>
        <w:t xml:space="preserve"> které daná smluvní strana poskytla důvěrné informace druhé smluvní strany.</w:t>
      </w:r>
    </w:p>
    <w:p w:rsidR="00E94879" w:rsidRPr="0090530B" w:rsidRDefault="00E94879" w:rsidP="005012F2">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Poruší-li </w:t>
      </w:r>
      <w:r w:rsidRPr="0090530B">
        <w:rPr>
          <w:rFonts w:ascii="Arial" w:hAnsi="Arial" w:cs="Arial"/>
          <w:szCs w:val="22"/>
        </w:rPr>
        <w:t>Poskytovatel povinnosti vyplývající z této Smlouvy ohledně ochrany důvěrných informací, je povinen zaplatit Objednateli smluvní pokutu ve výši 500.000,- Kč za každé nikoliv nepodstatné porušení takové povinnosti.</w:t>
      </w:r>
    </w:p>
    <w:p w:rsidR="00E94879" w:rsidRPr="00F547F5" w:rsidRDefault="00F806CD" w:rsidP="00E94879">
      <w:pPr>
        <w:pStyle w:val="RLTextlnkuslovan"/>
        <w:tabs>
          <w:tab w:val="clear" w:pos="2297"/>
          <w:tab w:val="num" w:pos="1474"/>
        </w:tabs>
        <w:ind w:left="1474"/>
        <w:rPr>
          <w:rFonts w:ascii="Arial" w:hAnsi="Arial" w:cs="Arial"/>
          <w:szCs w:val="22"/>
        </w:rPr>
      </w:pPr>
      <w:r w:rsidRPr="0090530B">
        <w:rPr>
          <w:rFonts w:ascii="Arial" w:hAnsi="Arial" w:cs="Arial"/>
          <w:szCs w:val="22"/>
        </w:rPr>
        <w:t>Ukončení účinnosti</w:t>
      </w:r>
      <w:r w:rsidRPr="00F547F5">
        <w:rPr>
          <w:rFonts w:ascii="Arial" w:hAnsi="Arial" w:cs="Arial"/>
          <w:szCs w:val="22"/>
        </w:rPr>
        <w:t xml:space="preserve"> této Smlouvy z jakéhokoliv důvodu se nedotkne ustanovení tohoto článku Smlouvy a jejich účinnost včetně ustanovení o sankcích přetrvá bez omezení i po ukončení účinnosti této Smlouvy</w:t>
      </w:r>
      <w:r w:rsidR="00E94879" w:rsidRPr="00F547F5">
        <w:rPr>
          <w:rFonts w:ascii="Arial" w:hAnsi="Arial" w:cs="Arial"/>
          <w:szCs w:val="22"/>
        </w:rPr>
        <w:t>.</w:t>
      </w:r>
    </w:p>
    <w:p w:rsidR="00E94879" w:rsidRPr="00F547F5" w:rsidRDefault="00E94879" w:rsidP="00E94879">
      <w:pPr>
        <w:pStyle w:val="RLlneksmlouvy"/>
        <w:rPr>
          <w:rFonts w:ascii="Arial" w:hAnsi="Arial" w:cs="Arial"/>
          <w:szCs w:val="22"/>
        </w:rPr>
      </w:pPr>
      <w:r w:rsidRPr="00F547F5">
        <w:rPr>
          <w:rFonts w:ascii="Arial" w:hAnsi="Arial" w:cs="Arial"/>
          <w:szCs w:val="22"/>
        </w:rPr>
        <w:t>SOUČINNOST A VZÁJEMNÁ KOMUNIKACE</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jsou povinny plnit své závazky vyplývající z této Smlouvy tak, aby nedocházelo k prodlení s plněním jednotlivých termínů a s prodlením splatnosti jednotlivých peněžních závazků.</w:t>
      </w:r>
    </w:p>
    <w:p w:rsidR="00E94879"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Veškerá komunikace mezi smluvními stranami bude probíhat prostřednictvím oprávněných osob dle článku </w:t>
      </w:r>
      <w:r w:rsidR="004A2BF0" w:rsidRPr="00F547F5">
        <w:rPr>
          <w:rFonts w:ascii="Arial" w:hAnsi="Arial" w:cs="Arial"/>
          <w:szCs w:val="22"/>
        </w:rPr>
        <w:fldChar w:fldCharType="begin"/>
      </w:r>
      <w:r w:rsidR="004A2BF0" w:rsidRPr="00F547F5">
        <w:rPr>
          <w:rFonts w:ascii="Arial" w:hAnsi="Arial" w:cs="Arial"/>
          <w:szCs w:val="22"/>
          <w:lang w:eastAsia="en-US"/>
        </w:rPr>
        <w:instrText xml:space="preserve"> REF _Ref420589103 \r \h </w:instrText>
      </w:r>
      <w:r w:rsidR="00E5617F" w:rsidRPr="00F547F5">
        <w:rPr>
          <w:rFonts w:ascii="Arial" w:hAnsi="Arial" w:cs="Arial"/>
          <w:szCs w:val="22"/>
        </w:rPr>
        <w:instrText xml:space="preserve"> \* MERGEFORMAT </w:instrText>
      </w:r>
      <w:r w:rsidR="004A2BF0" w:rsidRPr="00F547F5">
        <w:rPr>
          <w:rFonts w:ascii="Arial" w:hAnsi="Arial" w:cs="Arial"/>
          <w:szCs w:val="22"/>
        </w:rPr>
      </w:r>
      <w:r w:rsidR="004A2BF0" w:rsidRPr="00F547F5">
        <w:rPr>
          <w:rFonts w:ascii="Arial" w:hAnsi="Arial" w:cs="Arial"/>
          <w:szCs w:val="22"/>
        </w:rPr>
        <w:fldChar w:fldCharType="separate"/>
      </w:r>
      <w:r w:rsidR="00F8388F">
        <w:rPr>
          <w:rFonts w:ascii="Arial" w:hAnsi="Arial" w:cs="Arial"/>
          <w:szCs w:val="22"/>
          <w:lang w:eastAsia="en-US"/>
        </w:rPr>
        <w:t>12</w:t>
      </w:r>
      <w:r w:rsidR="004A2BF0" w:rsidRPr="00F547F5">
        <w:rPr>
          <w:rFonts w:ascii="Arial" w:hAnsi="Arial" w:cs="Arial"/>
          <w:szCs w:val="22"/>
        </w:rPr>
        <w:fldChar w:fldCharType="end"/>
      </w:r>
      <w:r w:rsidRPr="00F547F5">
        <w:rPr>
          <w:rFonts w:ascii="Arial" w:hAnsi="Arial" w:cs="Arial"/>
          <w:szCs w:val="22"/>
          <w:lang w:eastAsia="en-US"/>
        </w:rPr>
        <w:t xml:space="preserve"> této Smlouvy, statutárních orgánů smluvních stran, popř. jimi písemně pověřených pracovníků.</w:t>
      </w:r>
    </w:p>
    <w:p w:rsidR="003279E3" w:rsidRPr="00F547F5" w:rsidRDefault="003279E3" w:rsidP="00E94879">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Smluvní strany dohodly, že na projektové úrovni mohou s Poskytovatelem přímo komunikovat rovněž určené osoby z jednotlivých organizací </w:t>
      </w:r>
      <w:r w:rsidR="009D009D">
        <w:rPr>
          <w:rFonts w:ascii="Arial" w:hAnsi="Arial" w:cs="Arial"/>
          <w:szCs w:val="22"/>
          <w:lang w:eastAsia="en-US"/>
        </w:rPr>
        <w:t xml:space="preserve">v rámci resortu </w:t>
      </w:r>
      <w:r>
        <w:rPr>
          <w:rFonts w:ascii="Arial" w:hAnsi="Arial" w:cs="Arial"/>
          <w:szCs w:val="22"/>
          <w:lang w:eastAsia="en-US"/>
        </w:rPr>
        <w:t>Objednatele</w:t>
      </w:r>
      <w:r w:rsidR="009D009D">
        <w:rPr>
          <w:rFonts w:ascii="Arial" w:hAnsi="Arial" w:cs="Arial"/>
          <w:szCs w:val="22"/>
          <w:lang w:eastAsia="en-US"/>
        </w:rPr>
        <w:t xml:space="preserve">, jak je vymezen v odst. </w:t>
      </w:r>
      <w:r w:rsidR="009D009D">
        <w:rPr>
          <w:rFonts w:ascii="Arial" w:hAnsi="Arial" w:cs="Arial"/>
          <w:szCs w:val="22"/>
          <w:lang w:eastAsia="en-US"/>
        </w:rPr>
        <w:fldChar w:fldCharType="begin"/>
      </w:r>
      <w:r w:rsidR="009D009D">
        <w:rPr>
          <w:rFonts w:ascii="Arial" w:hAnsi="Arial" w:cs="Arial"/>
          <w:szCs w:val="22"/>
          <w:lang w:eastAsia="en-US"/>
        </w:rPr>
        <w:instrText xml:space="preserve"> REF _Ref465936853 \r \h </w:instrText>
      </w:r>
      <w:r w:rsidR="009D009D">
        <w:rPr>
          <w:rFonts w:ascii="Arial" w:hAnsi="Arial" w:cs="Arial"/>
          <w:szCs w:val="22"/>
          <w:lang w:eastAsia="en-US"/>
        </w:rPr>
      </w:r>
      <w:r w:rsidR="009D009D">
        <w:rPr>
          <w:rFonts w:ascii="Arial" w:hAnsi="Arial" w:cs="Arial"/>
          <w:szCs w:val="22"/>
          <w:lang w:eastAsia="en-US"/>
        </w:rPr>
        <w:fldChar w:fldCharType="separate"/>
      </w:r>
      <w:r w:rsidR="00F8388F">
        <w:rPr>
          <w:rFonts w:ascii="Arial" w:hAnsi="Arial" w:cs="Arial"/>
          <w:szCs w:val="22"/>
          <w:lang w:eastAsia="en-US"/>
        </w:rPr>
        <w:t>6.10</w:t>
      </w:r>
      <w:r w:rsidR="009D009D">
        <w:rPr>
          <w:rFonts w:ascii="Arial" w:hAnsi="Arial" w:cs="Arial"/>
          <w:szCs w:val="22"/>
          <w:lang w:eastAsia="en-US"/>
        </w:rPr>
        <w:fldChar w:fldCharType="end"/>
      </w:r>
      <w:r w:rsidR="009D009D">
        <w:rPr>
          <w:rFonts w:ascii="Arial" w:hAnsi="Arial" w:cs="Arial"/>
          <w:szCs w:val="22"/>
          <w:lang w:eastAsia="en-US"/>
        </w:rPr>
        <w:t xml:space="preserve"> této Smlouvy</w:t>
      </w:r>
      <w:r w:rsidR="00C11C6E">
        <w:rPr>
          <w:rFonts w:ascii="Arial" w:hAnsi="Arial" w:cs="Arial"/>
          <w:szCs w:val="22"/>
          <w:lang w:eastAsia="en-US"/>
        </w:rPr>
        <w:t>.</w:t>
      </w:r>
    </w:p>
    <w:p w:rsidR="00E94879" w:rsidRPr="00F547F5" w:rsidRDefault="00E972B6"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registrovaného poštovního styku na adresu uvedenou na titulní stránce této Smlouvy, není-li stanoveno nebo mezi smluvními stranami dohodnuto jinak. Nemá-li komunikace dle předchozí věty </w:t>
      </w:r>
      <w:r w:rsidRPr="00F547F5">
        <w:rPr>
          <w:rFonts w:ascii="Arial" w:hAnsi="Arial" w:cs="Arial"/>
          <w:szCs w:val="22"/>
          <w:lang w:eastAsia="en-US"/>
        </w:rPr>
        <w:lastRenderedPageBreak/>
        <w:t>mít vliv na platnost a účinnost Smlouvy, připouští se též doručení prostřednictvím faxu nebo e-mailu na čísla a adresy uvedené v </w:t>
      </w:r>
      <w:hyperlink w:anchor="ListAnnex03" w:history="1">
        <w:r w:rsidR="00C52AF2">
          <w:rPr>
            <w:rStyle w:val="Hypertextovodkaz"/>
            <w:rFonts w:ascii="Arial" w:hAnsi="Arial" w:cs="Arial"/>
            <w:szCs w:val="22"/>
          </w:rPr>
          <w:t>Příloze č. 3</w:t>
        </w:r>
      </w:hyperlink>
      <w:r w:rsidRPr="00F547F5">
        <w:rPr>
          <w:rFonts w:ascii="Arial" w:hAnsi="Arial" w:cs="Arial"/>
          <w:szCs w:val="22"/>
          <w:lang w:eastAsia="en-US"/>
        </w:rPr>
        <w:t xml:space="preserve"> této Smlouvy. Pro vyloučení pochybností se smluvní strany dohodly, že prostřednictvím faxu nebo e-mailu lze doručit zejména připomínky, výhrady či výzvy v souladu s ustanoveními čl. </w:t>
      </w:r>
      <w:r w:rsidR="00645E5E">
        <w:rPr>
          <w:rFonts w:ascii="Arial" w:hAnsi="Arial" w:cs="Arial"/>
          <w:szCs w:val="22"/>
          <w:lang w:eastAsia="en-US"/>
        </w:rPr>
        <w:fldChar w:fldCharType="begin"/>
      </w:r>
      <w:r w:rsidR="00645E5E">
        <w:rPr>
          <w:rFonts w:ascii="Arial" w:hAnsi="Arial" w:cs="Arial"/>
          <w:szCs w:val="22"/>
          <w:lang w:eastAsia="en-US"/>
        </w:rPr>
        <w:instrText xml:space="preserve"> REF _Ref442360665 \r \h </w:instrText>
      </w:r>
      <w:r w:rsidR="00645E5E">
        <w:rPr>
          <w:rFonts w:ascii="Arial" w:hAnsi="Arial" w:cs="Arial"/>
          <w:szCs w:val="22"/>
          <w:lang w:eastAsia="en-US"/>
        </w:rPr>
      </w:r>
      <w:r w:rsidR="00645E5E">
        <w:rPr>
          <w:rFonts w:ascii="Arial" w:hAnsi="Arial" w:cs="Arial"/>
          <w:szCs w:val="22"/>
          <w:lang w:eastAsia="en-US"/>
        </w:rPr>
        <w:fldChar w:fldCharType="separate"/>
      </w:r>
      <w:r w:rsidR="00F8388F">
        <w:rPr>
          <w:rFonts w:ascii="Arial" w:hAnsi="Arial" w:cs="Arial"/>
          <w:szCs w:val="22"/>
          <w:lang w:eastAsia="en-US"/>
        </w:rPr>
        <w:t>11</w:t>
      </w:r>
      <w:r w:rsidR="00645E5E">
        <w:rPr>
          <w:rFonts w:ascii="Arial" w:hAnsi="Arial" w:cs="Arial"/>
          <w:szCs w:val="22"/>
          <w:lang w:eastAsia="en-US"/>
        </w:rPr>
        <w:fldChar w:fldCharType="end"/>
      </w:r>
      <w:r w:rsidRPr="00F547F5">
        <w:rPr>
          <w:rFonts w:ascii="Arial" w:hAnsi="Arial" w:cs="Arial"/>
          <w:szCs w:val="22"/>
          <w:lang w:eastAsia="en-US"/>
        </w:rPr>
        <w:t xml:space="preserve"> této Smlouvy. Poskytovatel je oprávněn komunikovat s Objednatelem prostřednictvím datové schránky. Poskytovatel bere na vědomí, že dle zákona č. 300/2008 Sb., o elektronických úkonech a autorizované konverzi dokumentů, ve znění pozdějších předpisů, je Objednatel povinen v zásadě doručovat veškerou korespondenci právnické osobě, která má zpřístupněnu svou datovou schránku, prostřednictvím datové schránky</w:t>
      </w:r>
      <w:r w:rsidR="00E94879" w:rsidRPr="00F547F5">
        <w:rPr>
          <w:rFonts w:ascii="Arial" w:hAnsi="Arial" w:cs="Arial"/>
          <w:szCs w:val="22"/>
          <w:lang w:eastAsia="en-US"/>
        </w:rPr>
        <w:t xml:space="preserve">.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Ukládá-li Smlouva doručit některý dokument v písemné podobě, může být doručen buď v tištěné podobě nebo v elektronické (digitální) podobě v dohodnutém formátu, např. jako dokument aplikace MS Word verze 2003 nebo vyšší, MS Excel 2003 nebo vyšší či PDF na dohodnutém médiu apod.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že v případě změny své poštovní adresy, faxového čísla nebo e-mailové adresy budou o této změně druhou smluvní stranu informovat nejpozději do 5 pracovních dnů.</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Poskytovatel se zavazuje ve lhůtě 5 pracovních dnů ode dne doručení odůvodněné písemné žádosti Objednatele o výměnu oprávněné osoby Poskytovatele dle odst.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_Ref370110303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F8388F">
        <w:rPr>
          <w:rFonts w:ascii="Arial" w:hAnsi="Arial" w:cs="Arial"/>
          <w:szCs w:val="22"/>
          <w:lang w:eastAsia="en-US"/>
        </w:rPr>
        <w:t>12.1.2</w:t>
      </w:r>
      <w:r w:rsidRPr="00F547F5">
        <w:rPr>
          <w:rFonts w:ascii="Arial" w:hAnsi="Arial" w:cs="Arial"/>
          <w:szCs w:val="22"/>
          <w:lang w:eastAsia="en-US"/>
        </w:rPr>
        <w:fldChar w:fldCharType="end"/>
      </w:r>
      <w:r w:rsidRPr="00F547F5">
        <w:rPr>
          <w:rFonts w:ascii="Arial" w:hAnsi="Arial" w:cs="Arial"/>
          <w:szCs w:val="22"/>
          <w:lang w:eastAsia="en-US"/>
        </w:rPr>
        <w:t xml:space="preserve"> a </w:t>
      </w:r>
      <w:r w:rsidRPr="00F547F5">
        <w:rPr>
          <w:rFonts w:ascii="Arial" w:hAnsi="Arial" w:cs="Arial"/>
          <w:szCs w:val="22"/>
          <w:lang w:eastAsia="en-US"/>
        </w:rPr>
        <w:fldChar w:fldCharType="begin"/>
      </w:r>
      <w:r w:rsidRPr="00F547F5">
        <w:rPr>
          <w:rFonts w:ascii="Arial" w:hAnsi="Arial" w:cs="Arial"/>
          <w:szCs w:val="22"/>
          <w:lang w:eastAsia="en-US"/>
        </w:rPr>
        <w:instrText xml:space="preserve"> REF _Ref370110305 \r \h  \* MERGEFORMAT </w:instrText>
      </w:r>
      <w:r w:rsidRPr="00F547F5">
        <w:rPr>
          <w:rFonts w:ascii="Arial" w:hAnsi="Arial" w:cs="Arial"/>
          <w:szCs w:val="22"/>
          <w:lang w:eastAsia="en-US"/>
        </w:rPr>
      </w:r>
      <w:r w:rsidRPr="00F547F5">
        <w:rPr>
          <w:rFonts w:ascii="Arial" w:hAnsi="Arial" w:cs="Arial"/>
          <w:szCs w:val="22"/>
          <w:lang w:eastAsia="en-US"/>
        </w:rPr>
        <w:fldChar w:fldCharType="separate"/>
      </w:r>
      <w:r w:rsidR="00F8388F">
        <w:rPr>
          <w:rFonts w:ascii="Arial" w:hAnsi="Arial" w:cs="Arial"/>
          <w:szCs w:val="22"/>
          <w:lang w:eastAsia="en-US"/>
        </w:rPr>
        <w:t>12.1.3</w:t>
      </w:r>
      <w:r w:rsidRPr="00F547F5">
        <w:rPr>
          <w:rFonts w:ascii="Arial" w:hAnsi="Arial" w:cs="Arial"/>
          <w:szCs w:val="22"/>
          <w:lang w:eastAsia="en-US"/>
        </w:rPr>
        <w:fldChar w:fldCharType="end"/>
      </w:r>
      <w:r w:rsidRPr="00F547F5">
        <w:rPr>
          <w:rFonts w:ascii="Arial" w:hAnsi="Arial" w:cs="Arial"/>
          <w:szCs w:val="22"/>
          <w:lang w:eastAsia="en-US"/>
        </w:rPr>
        <w:t xml:space="preserve"> podílející se na plnění této Smlouvy, s níž Objednatel nebyl z jakéhokoliv důvodu spokojen, nahradit jinou vhodnou osobou s odpovídající kvalifikací. </w:t>
      </w:r>
    </w:p>
    <w:p w:rsidR="00E94879"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r w:rsidR="00E94879" w:rsidRPr="00F547F5">
        <w:rPr>
          <w:rFonts w:ascii="Arial" w:hAnsi="Arial" w:cs="Arial"/>
          <w:szCs w:val="22"/>
          <w:lang w:eastAsia="en-US"/>
        </w:rPr>
        <w:t>.</w:t>
      </w:r>
    </w:p>
    <w:p w:rsidR="003366B0" w:rsidRPr="00F547F5" w:rsidRDefault="003366B0" w:rsidP="00E972B6">
      <w:pPr>
        <w:pStyle w:val="RLTextlnkuslovan"/>
        <w:tabs>
          <w:tab w:val="clear" w:pos="2297"/>
          <w:tab w:val="num" w:pos="1474"/>
        </w:tabs>
        <w:ind w:left="1474"/>
        <w:rPr>
          <w:rFonts w:ascii="Arial" w:hAnsi="Arial" w:cs="Arial"/>
          <w:szCs w:val="22"/>
          <w:lang w:eastAsia="en-US"/>
        </w:rPr>
      </w:pPr>
      <w:r>
        <w:rPr>
          <w:rFonts w:ascii="Arial" w:hAnsi="Arial" w:cs="Arial"/>
          <w:szCs w:val="22"/>
          <w:lang w:eastAsia="en-US"/>
        </w:rPr>
        <w:t xml:space="preserve">Objednatel se zavazuje pro účely plnění této Smlouvy zajistit na příslušných pracovištích </w:t>
      </w:r>
      <w:r w:rsidR="00003337">
        <w:rPr>
          <w:rFonts w:ascii="Arial" w:hAnsi="Arial" w:cs="Arial"/>
          <w:szCs w:val="22"/>
          <w:lang w:eastAsia="en-US"/>
        </w:rPr>
        <w:t xml:space="preserve">v rámci </w:t>
      </w:r>
      <w:r>
        <w:rPr>
          <w:rFonts w:ascii="Arial" w:hAnsi="Arial" w:cs="Arial"/>
          <w:szCs w:val="22"/>
          <w:lang w:eastAsia="en-US"/>
        </w:rPr>
        <w:t xml:space="preserve">resortu Objednatele pro </w:t>
      </w:r>
      <w:r w:rsidR="00F93966">
        <w:rPr>
          <w:rFonts w:ascii="Arial" w:hAnsi="Arial" w:cs="Arial"/>
          <w:szCs w:val="22"/>
          <w:lang w:eastAsia="en-US"/>
        </w:rPr>
        <w:t>realizační tým</w:t>
      </w:r>
      <w:r>
        <w:rPr>
          <w:rFonts w:ascii="Arial" w:hAnsi="Arial" w:cs="Arial"/>
          <w:szCs w:val="22"/>
          <w:lang w:eastAsia="en-US"/>
        </w:rPr>
        <w:t xml:space="preserve"> Poskytovatele vhodné prostory, které za účelem plnění této Smlouvy Poskytovateli zpřístupní.</w:t>
      </w:r>
      <w:r w:rsidR="00F93966">
        <w:rPr>
          <w:rFonts w:ascii="Arial" w:hAnsi="Arial" w:cs="Arial"/>
          <w:szCs w:val="22"/>
          <w:lang w:eastAsia="en-US"/>
        </w:rPr>
        <w:t xml:space="preserve"> Podrobné podmínky u</w:t>
      </w:r>
      <w:r w:rsidR="008C58BB">
        <w:rPr>
          <w:rFonts w:ascii="Arial" w:hAnsi="Arial" w:cs="Arial"/>
          <w:szCs w:val="22"/>
          <w:lang w:eastAsia="en-US"/>
        </w:rPr>
        <w:t>pr</w:t>
      </w:r>
      <w:r w:rsidR="00F93966">
        <w:rPr>
          <w:rFonts w:ascii="Arial" w:hAnsi="Arial" w:cs="Arial"/>
          <w:szCs w:val="22"/>
          <w:lang w:eastAsia="en-US"/>
        </w:rPr>
        <w:t xml:space="preserve">avuje odst. 4.9 přílohy č. 5 </w:t>
      </w:r>
      <w:r w:rsidR="00065F84">
        <w:rPr>
          <w:rFonts w:ascii="Arial" w:hAnsi="Arial" w:cs="Arial"/>
          <w:szCs w:val="22"/>
          <w:lang w:eastAsia="en-US"/>
        </w:rPr>
        <w:t>Z</w:t>
      </w:r>
      <w:r w:rsidR="00F93966">
        <w:rPr>
          <w:rFonts w:ascii="Arial" w:hAnsi="Arial" w:cs="Arial"/>
          <w:szCs w:val="22"/>
          <w:lang w:eastAsia="en-US"/>
        </w:rPr>
        <w:t>adávací dokumentace.</w:t>
      </w:r>
    </w:p>
    <w:p w:rsidR="00E94879" w:rsidRPr="00F547F5" w:rsidRDefault="00E94879" w:rsidP="00E94879">
      <w:pPr>
        <w:pStyle w:val="RLlneksmlouvy"/>
        <w:rPr>
          <w:rFonts w:ascii="Arial" w:hAnsi="Arial" w:cs="Arial"/>
          <w:szCs w:val="22"/>
        </w:rPr>
      </w:pPr>
      <w:r w:rsidRPr="00F547F5">
        <w:rPr>
          <w:rFonts w:ascii="Arial" w:hAnsi="Arial" w:cs="Arial"/>
          <w:szCs w:val="22"/>
        </w:rPr>
        <w:t>NÁHRADA ŠKODY</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stran je povinna nahradit způsobenou škodu v rámci platných právních předpisů a této Smlouvy. Obě strany se zavazují k vyvinutí maximálního úsilí k předcházení škodám a k minimalizaci vzniklých škod.</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je povinen nahradit Objednateli veškeré škody, způsobené porušením této Smlouvy či povinností uložených Poskytovateli dle ZOOÚ. Poskytovatel se zároveň zavazuje Objednatele odškodnit za jakékoliv škody, které mu v důsledku porušení povinností Poskytovatele vzniknou na základě pravomocného rozhodnutí soudu či jiného státního orgánu.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Žádná ze stran není povinna nahradit škodu, která vznikla v důsledku věcně nesprávného nebo jinak chybného zadání, které obdržela od druhé strany. V případě, že Objednatel poskytl Poskytovateli chybné zadání a Poskytovatel s ohledem na svou povinnost  poskytovat Služby s odbornou péčí mohl a měl </w:t>
      </w:r>
      <w:r w:rsidRPr="00F547F5">
        <w:rPr>
          <w:rFonts w:ascii="Arial" w:hAnsi="Arial" w:cs="Arial"/>
          <w:szCs w:val="22"/>
          <w:lang w:eastAsia="en-US"/>
        </w:rPr>
        <w:lastRenderedPageBreak/>
        <w:t xml:space="preserve">chybnost takového zadání zjistit, smí se ustanovení předchozí věty dovolávat pouze v případě, že na chybné zadání Objednatele písemně upozornil a Objednatel trval na původním zadání.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Smluvní strany se dohodly, že omezují právo na náhradu škody, která může při plnění této Smlouvy jedné smluvní straně vzniknout, a to na celkovou částku odpovídající </w:t>
      </w:r>
      <w:r w:rsidR="00684A8A">
        <w:rPr>
          <w:rFonts w:ascii="Arial" w:hAnsi="Arial" w:cs="Arial"/>
          <w:szCs w:val="22"/>
          <w:lang w:eastAsia="en-US"/>
        </w:rPr>
        <w:t>celkové ceně za plnění</w:t>
      </w:r>
      <w:r w:rsidR="00F12670">
        <w:rPr>
          <w:rFonts w:ascii="Arial" w:hAnsi="Arial" w:cs="Arial"/>
          <w:szCs w:val="22"/>
          <w:lang w:eastAsia="en-US"/>
        </w:rPr>
        <w:t xml:space="preserve"> Veřejné zakázky</w:t>
      </w:r>
      <w:r w:rsidR="00684A8A">
        <w:rPr>
          <w:rFonts w:ascii="Arial" w:hAnsi="Arial" w:cs="Arial"/>
          <w:szCs w:val="22"/>
          <w:lang w:eastAsia="en-US"/>
        </w:rPr>
        <w:t xml:space="preserve"> dle </w:t>
      </w:r>
      <w:r w:rsidR="00F12670">
        <w:rPr>
          <w:rFonts w:ascii="Arial" w:hAnsi="Arial" w:cs="Arial"/>
          <w:szCs w:val="22"/>
          <w:lang w:eastAsia="en-US"/>
        </w:rPr>
        <w:t>nabídky Poskytovatele</w:t>
      </w:r>
      <w:r w:rsidRPr="00F547F5">
        <w:rPr>
          <w:rFonts w:ascii="Arial" w:hAnsi="Arial" w:cs="Arial"/>
          <w:szCs w:val="22"/>
          <w:lang w:eastAsia="en-US"/>
        </w:rPr>
        <w:t>. Ustanovení §</w:t>
      </w:r>
      <w:r w:rsidR="00684A8A">
        <w:rPr>
          <w:rFonts w:ascii="Arial" w:hAnsi="Arial" w:cs="Arial"/>
          <w:szCs w:val="22"/>
          <w:lang w:eastAsia="en-US"/>
        </w:rPr>
        <w:t> </w:t>
      </w:r>
      <w:r w:rsidRPr="00F547F5">
        <w:rPr>
          <w:rFonts w:ascii="Arial" w:hAnsi="Arial" w:cs="Arial"/>
          <w:szCs w:val="22"/>
          <w:lang w:eastAsia="en-US"/>
        </w:rPr>
        <w:t>2898 občanského zákoníku však tímto není dotčeno.</w:t>
      </w:r>
    </w:p>
    <w:p w:rsidR="00E972B6"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Případná náhrada škody bude zaplacena v měně platné na území České republiky, přičemž pro propočet na tuto měnu je rozhodný kurs České národní banky ke dni vzniku škody.</w:t>
      </w:r>
    </w:p>
    <w:p w:rsidR="00E94879" w:rsidRPr="00F547F5" w:rsidRDefault="00E972B6" w:rsidP="00E972B6">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Každá ze smluvních stran je oprávněna požadovat náhradu škody i v případě, že se jedná o porušení povinnosti, na kterou se vztahuje smluvní pokuta či sleva z ceny, a to v celém rozsahu</w:t>
      </w:r>
      <w:r w:rsidR="00E94879" w:rsidRPr="00F547F5">
        <w:rPr>
          <w:rFonts w:ascii="Arial" w:hAnsi="Arial" w:cs="Arial"/>
          <w:szCs w:val="22"/>
          <w:lang w:eastAsia="en-US"/>
        </w:rPr>
        <w:t>.</w:t>
      </w:r>
    </w:p>
    <w:p w:rsidR="00E94879" w:rsidRPr="00F547F5" w:rsidRDefault="00E94879" w:rsidP="00E94879">
      <w:pPr>
        <w:pStyle w:val="RLlneksmlouvy"/>
        <w:rPr>
          <w:rFonts w:ascii="Arial" w:hAnsi="Arial" w:cs="Arial"/>
          <w:szCs w:val="22"/>
        </w:rPr>
      </w:pPr>
      <w:bookmarkStart w:id="76" w:name="_Ref372107452"/>
      <w:r w:rsidRPr="00F547F5">
        <w:rPr>
          <w:rFonts w:ascii="Arial" w:hAnsi="Arial" w:cs="Arial"/>
          <w:szCs w:val="22"/>
        </w:rPr>
        <w:t>SANKCE</w:t>
      </w:r>
      <w:bookmarkEnd w:id="76"/>
    </w:p>
    <w:p w:rsidR="00266D45" w:rsidRPr="0090530B" w:rsidRDefault="0012300F"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Objednatel</w:t>
      </w:r>
      <w:r w:rsidR="002E4C1E" w:rsidRPr="00F547F5">
        <w:rPr>
          <w:rFonts w:ascii="Arial" w:hAnsi="Arial" w:cs="Arial"/>
          <w:szCs w:val="22"/>
          <w:lang w:eastAsia="en-US"/>
        </w:rPr>
        <w:t>i vzniká nárok</w:t>
      </w:r>
      <w:r w:rsidRPr="00F547F5">
        <w:rPr>
          <w:rFonts w:ascii="Arial" w:hAnsi="Arial" w:cs="Arial"/>
          <w:szCs w:val="22"/>
          <w:lang w:eastAsia="en-US"/>
        </w:rPr>
        <w:t xml:space="preserve"> </w:t>
      </w:r>
      <w:r w:rsidRPr="0090530B">
        <w:rPr>
          <w:rFonts w:ascii="Arial" w:hAnsi="Arial" w:cs="Arial"/>
          <w:szCs w:val="22"/>
          <w:lang w:eastAsia="en-US"/>
        </w:rPr>
        <w:t>na zaplacení smluvní pokuty ve výši 10.000,- Kč</w:t>
      </w:r>
      <w:r w:rsidR="007079DD" w:rsidRPr="0090530B">
        <w:rPr>
          <w:rFonts w:ascii="Arial" w:hAnsi="Arial" w:cs="Arial"/>
          <w:szCs w:val="22"/>
        </w:rPr>
        <w:t xml:space="preserve"> </w:t>
      </w:r>
      <w:r w:rsidRPr="0090530B">
        <w:rPr>
          <w:rFonts w:ascii="Arial" w:hAnsi="Arial" w:cs="Arial"/>
          <w:szCs w:val="22"/>
          <w:lang w:eastAsia="en-US"/>
        </w:rPr>
        <w:t xml:space="preserve">za každý započatý den prodlení s </w:t>
      </w:r>
      <w:r w:rsidR="0095439B" w:rsidRPr="0090530B">
        <w:rPr>
          <w:rFonts w:ascii="Arial" w:hAnsi="Arial" w:cs="Arial"/>
          <w:szCs w:val="22"/>
          <w:lang w:eastAsia="en-US"/>
        </w:rPr>
        <w:t xml:space="preserve">poskytováním Služeb či </w:t>
      </w:r>
      <w:r w:rsidRPr="0090530B">
        <w:rPr>
          <w:rFonts w:ascii="Arial" w:hAnsi="Arial" w:cs="Arial"/>
          <w:szCs w:val="22"/>
          <w:lang w:eastAsia="en-US"/>
        </w:rPr>
        <w:t xml:space="preserve">dodáním jakéhokoliv výstupu </w:t>
      </w:r>
      <w:r w:rsidR="00B03DCA" w:rsidRPr="0090530B">
        <w:rPr>
          <w:rFonts w:ascii="Arial" w:hAnsi="Arial" w:cs="Arial"/>
          <w:szCs w:val="22"/>
          <w:lang w:eastAsia="en-US"/>
        </w:rPr>
        <w:t xml:space="preserve">poskytování </w:t>
      </w:r>
      <w:r w:rsidR="00791D3C" w:rsidRPr="0090530B">
        <w:rPr>
          <w:rFonts w:ascii="Arial" w:hAnsi="Arial" w:cs="Arial"/>
          <w:szCs w:val="22"/>
          <w:lang w:eastAsia="en-US"/>
        </w:rPr>
        <w:t>S</w:t>
      </w:r>
      <w:r w:rsidR="00B03DCA" w:rsidRPr="0090530B">
        <w:rPr>
          <w:rFonts w:ascii="Arial" w:hAnsi="Arial" w:cs="Arial"/>
          <w:szCs w:val="22"/>
          <w:lang w:eastAsia="en-US"/>
        </w:rPr>
        <w:t>lužeb</w:t>
      </w:r>
      <w:r w:rsidR="00791D3C" w:rsidRPr="0090530B">
        <w:rPr>
          <w:rFonts w:ascii="Arial" w:hAnsi="Arial" w:cs="Arial"/>
          <w:szCs w:val="22"/>
          <w:lang w:eastAsia="en-US"/>
        </w:rPr>
        <w:t xml:space="preserve"> </w:t>
      </w:r>
      <w:r w:rsidRPr="0090530B">
        <w:rPr>
          <w:rFonts w:ascii="Arial" w:hAnsi="Arial" w:cs="Arial"/>
          <w:szCs w:val="22"/>
          <w:lang w:eastAsia="en-US"/>
        </w:rPr>
        <w:t xml:space="preserve">v termínu dohodnutém </w:t>
      </w:r>
      <w:r w:rsidR="002616A2" w:rsidRPr="0090530B">
        <w:rPr>
          <w:rFonts w:ascii="Arial" w:hAnsi="Arial" w:cs="Arial"/>
          <w:szCs w:val="22"/>
          <w:lang w:eastAsia="en-US"/>
        </w:rPr>
        <w:t>v </w:t>
      </w:r>
      <w:r w:rsidR="009C5563" w:rsidRPr="0090530B">
        <w:rPr>
          <w:rFonts w:ascii="Arial" w:hAnsi="Arial" w:cs="Arial"/>
          <w:szCs w:val="22"/>
          <w:lang w:eastAsia="en-US"/>
        </w:rPr>
        <w:t>rámci plnění Smlouvy</w:t>
      </w:r>
      <w:r w:rsidRPr="0090530B">
        <w:rPr>
          <w:rFonts w:ascii="Arial" w:hAnsi="Arial" w:cs="Arial"/>
          <w:szCs w:val="22"/>
          <w:lang w:eastAsia="en-US"/>
        </w:rPr>
        <w:t xml:space="preserve">. </w:t>
      </w:r>
    </w:p>
    <w:p w:rsidR="004D04F5" w:rsidRPr="00F547F5" w:rsidRDefault="004D04F5" w:rsidP="004D04F5">
      <w:pPr>
        <w:pStyle w:val="RLTextlnkuslovan"/>
        <w:tabs>
          <w:tab w:val="clear" w:pos="2297"/>
          <w:tab w:val="num" w:pos="1474"/>
        </w:tabs>
        <w:ind w:left="1474"/>
        <w:rPr>
          <w:rFonts w:ascii="Arial" w:hAnsi="Arial" w:cs="Arial"/>
          <w:szCs w:val="22"/>
          <w:lang w:eastAsia="en-US"/>
        </w:rPr>
      </w:pPr>
      <w:r w:rsidRPr="0090530B">
        <w:rPr>
          <w:rFonts w:ascii="Arial" w:hAnsi="Arial" w:cs="Arial"/>
          <w:szCs w:val="22"/>
          <w:lang w:eastAsia="en-US"/>
        </w:rPr>
        <w:t xml:space="preserve">V případě, že Poskytovatel poruší svoji povinnost </w:t>
      </w:r>
      <w:r w:rsidRPr="0090530B">
        <w:rPr>
          <w:rFonts w:ascii="Arial" w:hAnsi="Arial" w:cs="Arial"/>
          <w:szCs w:val="22"/>
        </w:rPr>
        <w:t xml:space="preserve">doručit Objednateli </w:t>
      </w:r>
      <w:r w:rsidR="009C5563" w:rsidRPr="0090530B">
        <w:rPr>
          <w:rFonts w:ascii="Arial" w:hAnsi="Arial" w:cs="Arial"/>
          <w:szCs w:val="22"/>
        </w:rPr>
        <w:t xml:space="preserve">písemnou Analýzu </w:t>
      </w:r>
      <w:r w:rsidR="00B95F11" w:rsidRPr="0090530B">
        <w:rPr>
          <w:rFonts w:ascii="Arial" w:hAnsi="Arial" w:cs="Arial"/>
          <w:szCs w:val="22"/>
        </w:rPr>
        <w:t>Zadání Služeb na objednávku</w:t>
      </w:r>
      <w:r w:rsidR="009C5563" w:rsidRPr="0090530B">
        <w:rPr>
          <w:rFonts w:ascii="Arial" w:hAnsi="Arial" w:cs="Arial"/>
          <w:szCs w:val="22"/>
        </w:rPr>
        <w:t xml:space="preserve"> ve lhůtě</w:t>
      </w:r>
      <w:r w:rsidRPr="0090530B">
        <w:rPr>
          <w:rFonts w:ascii="Arial" w:hAnsi="Arial" w:cs="Arial"/>
          <w:szCs w:val="22"/>
          <w:lang w:eastAsia="en-US"/>
        </w:rPr>
        <w:t xml:space="preserve"> dle odst. </w:t>
      </w:r>
      <w:r w:rsidR="009C5563" w:rsidRPr="0090530B">
        <w:rPr>
          <w:rFonts w:ascii="Arial" w:hAnsi="Arial" w:cs="Arial"/>
          <w:szCs w:val="22"/>
          <w:lang w:eastAsia="en-US"/>
        </w:rPr>
        <w:fldChar w:fldCharType="begin"/>
      </w:r>
      <w:r w:rsidR="009C5563" w:rsidRPr="0090530B">
        <w:rPr>
          <w:rFonts w:ascii="Arial" w:hAnsi="Arial" w:cs="Arial"/>
          <w:szCs w:val="22"/>
          <w:lang w:eastAsia="en-US"/>
        </w:rPr>
        <w:instrText xml:space="preserve"> REF _Ref357715123 \r \h </w:instrText>
      </w:r>
      <w:r w:rsidR="0090530B">
        <w:rPr>
          <w:rFonts w:ascii="Arial" w:hAnsi="Arial" w:cs="Arial"/>
          <w:szCs w:val="22"/>
          <w:lang w:eastAsia="en-US"/>
        </w:rPr>
        <w:instrText xml:space="preserve"> \* MERGEFORMAT </w:instrText>
      </w:r>
      <w:r w:rsidR="009C5563" w:rsidRPr="0090530B">
        <w:rPr>
          <w:rFonts w:ascii="Arial" w:hAnsi="Arial" w:cs="Arial"/>
          <w:szCs w:val="22"/>
          <w:lang w:eastAsia="en-US"/>
        </w:rPr>
      </w:r>
      <w:r w:rsidR="009C5563" w:rsidRPr="0090530B">
        <w:rPr>
          <w:rFonts w:ascii="Arial" w:hAnsi="Arial" w:cs="Arial"/>
          <w:szCs w:val="22"/>
          <w:lang w:eastAsia="en-US"/>
        </w:rPr>
        <w:fldChar w:fldCharType="separate"/>
      </w:r>
      <w:r w:rsidR="00F8388F">
        <w:rPr>
          <w:rFonts w:ascii="Arial" w:hAnsi="Arial" w:cs="Arial"/>
          <w:szCs w:val="22"/>
          <w:lang w:eastAsia="en-US"/>
        </w:rPr>
        <w:t>5.2</w:t>
      </w:r>
      <w:r w:rsidR="009C5563" w:rsidRPr="0090530B">
        <w:rPr>
          <w:rFonts w:ascii="Arial" w:hAnsi="Arial" w:cs="Arial"/>
          <w:szCs w:val="22"/>
          <w:lang w:eastAsia="en-US"/>
        </w:rPr>
        <w:fldChar w:fldCharType="end"/>
      </w:r>
      <w:r w:rsidRPr="0090530B">
        <w:rPr>
          <w:rFonts w:ascii="Arial" w:hAnsi="Arial" w:cs="Arial"/>
          <w:szCs w:val="22"/>
          <w:lang w:eastAsia="en-US"/>
        </w:rPr>
        <w:t xml:space="preserve"> Smlouvy, </w:t>
      </w:r>
      <w:r w:rsidRPr="0090530B">
        <w:rPr>
          <w:rFonts w:ascii="Arial" w:hAnsi="Arial" w:cs="Arial"/>
          <w:szCs w:val="22"/>
        </w:rPr>
        <w:t xml:space="preserve">vzniká Objednateli nárok na </w:t>
      </w:r>
      <w:r w:rsidRPr="0090530B">
        <w:rPr>
          <w:rFonts w:ascii="Arial" w:hAnsi="Arial" w:cs="Arial"/>
          <w:szCs w:val="22"/>
          <w:lang w:eastAsia="en-US"/>
        </w:rPr>
        <w:t>zaplacení smluvní pokuty</w:t>
      </w:r>
      <w:r w:rsidRPr="0090530B">
        <w:rPr>
          <w:rFonts w:ascii="Arial" w:hAnsi="Arial" w:cs="Arial"/>
          <w:szCs w:val="22"/>
        </w:rPr>
        <w:t xml:space="preserve"> ve výši </w:t>
      </w:r>
      <w:r w:rsidR="000A2AB5" w:rsidRPr="0090530B">
        <w:rPr>
          <w:rFonts w:ascii="Arial" w:hAnsi="Arial" w:cs="Arial"/>
          <w:szCs w:val="22"/>
        </w:rPr>
        <w:t>10</w:t>
      </w:r>
      <w:r w:rsidRPr="0090530B">
        <w:rPr>
          <w:rFonts w:ascii="Arial" w:hAnsi="Arial" w:cs="Arial"/>
          <w:szCs w:val="22"/>
        </w:rPr>
        <w:t>.000,- Kč za každý den prodlení s plněním</w:t>
      </w:r>
      <w:r w:rsidRPr="00F547F5">
        <w:rPr>
          <w:rFonts w:ascii="Arial" w:hAnsi="Arial" w:cs="Arial"/>
          <w:szCs w:val="22"/>
        </w:rPr>
        <w:t xml:space="preserve"> této smluvní povinnosti.</w:t>
      </w:r>
    </w:p>
    <w:p w:rsidR="00A500A6" w:rsidRPr="008556D6" w:rsidRDefault="00A500A6" w:rsidP="007079DD">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V případě, že bude Poskytovatel v prodlení s plněním své povinnosti vypracovat </w:t>
      </w:r>
      <w:r w:rsidR="00AF3B34" w:rsidRPr="00F547F5">
        <w:rPr>
          <w:rFonts w:ascii="Arial" w:hAnsi="Arial" w:cs="Arial"/>
          <w:szCs w:val="22"/>
          <w:lang w:eastAsia="en-US"/>
        </w:rPr>
        <w:t xml:space="preserve">pro Objednatele </w:t>
      </w:r>
      <w:r w:rsidRPr="00F547F5">
        <w:rPr>
          <w:rFonts w:ascii="Arial" w:hAnsi="Arial" w:cs="Arial"/>
          <w:szCs w:val="22"/>
          <w:lang w:eastAsia="en-US"/>
        </w:rPr>
        <w:t xml:space="preserve">Exit plán dle odst. </w:t>
      </w:r>
      <w:r w:rsidR="00D8630A">
        <w:rPr>
          <w:rFonts w:ascii="Arial" w:hAnsi="Arial" w:cs="Arial"/>
          <w:szCs w:val="22"/>
          <w:lang w:eastAsia="en-US"/>
        </w:rPr>
        <w:fldChar w:fldCharType="begin"/>
      </w:r>
      <w:r w:rsidR="00D8630A">
        <w:rPr>
          <w:rFonts w:ascii="Arial" w:hAnsi="Arial" w:cs="Arial"/>
          <w:szCs w:val="22"/>
          <w:lang w:eastAsia="en-US"/>
        </w:rPr>
        <w:instrText xml:space="preserve"> REF _Ref464808199 \r \h </w:instrText>
      </w:r>
      <w:r w:rsidR="00D8630A">
        <w:rPr>
          <w:rFonts w:ascii="Arial" w:hAnsi="Arial" w:cs="Arial"/>
          <w:szCs w:val="22"/>
          <w:lang w:eastAsia="en-US"/>
        </w:rPr>
      </w:r>
      <w:r w:rsidR="00D8630A">
        <w:rPr>
          <w:rFonts w:ascii="Arial" w:hAnsi="Arial" w:cs="Arial"/>
          <w:szCs w:val="22"/>
          <w:lang w:eastAsia="en-US"/>
        </w:rPr>
        <w:fldChar w:fldCharType="separate"/>
      </w:r>
      <w:r w:rsidR="00F8388F">
        <w:rPr>
          <w:rFonts w:ascii="Arial" w:hAnsi="Arial" w:cs="Arial"/>
          <w:szCs w:val="22"/>
          <w:lang w:eastAsia="en-US"/>
        </w:rPr>
        <w:t>4.10</w:t>
      </w:r>
      <w:r w:rsidR="00D8630A">
        <w:rPr>
          <w:rFonts w:ascii="Arial" w:hAnsi="Arial" w:cs="Arial"/>
          <w:szCs w:val="22"/>
          <w:lang w:eastAsia="en-US"/>
        </w:rPr>
        <w:fldChar w:fldCharType="end"/>
      </w:r>
      <w:r w:rsidR="004572F2">
        <w:rPr>
          <w:rFonts w:ascii="Arial" w:hAnsi="Arial" w:cs="Arial"/>
          <w:szCs w:val="22"/>
          <w:lang w:eastAsia="en-US"/>
        </w:rPr>
        <w:t xml:space="preserve"> </w:t>
      </w:r>
      <w:r w:rsidRPr="00F547F5">
        <w:rPr>
          <w:rFonts w:ascii="Arial" w:hAnsi="Arial" w:cs="Arial"/>
          <w:szCs w:val="22"/>
          <w:lang w:eastAsia="en-US"/>
        </w:rPr>
        <w:t xml:space="preserve">Smlouvy a poskytnout plnění nezbytná k realizaci tohoto Exit </w:t>
      </w:r>
      <w:r w:rsidRPr="008556D6">
        <w:rPr>
          <w:rFonts w:ascii="Arial" w:hAnsi="Arial" w:cs="Arial"/>
          <w:szCs w:val="22"/>
          <w:lang w:eastAsia="en-US"/>
        </w:rPr>
        <w:t xml:space="preserve">plánu dle odst. </w:t>
      </w:r>
      <w:r w:rsidR="00D8630A" w:rsidRPr="008556D6">
        <w:rPr>
          <w:rFonts w:ascii="Arial" w:hAnsi="Arial" w:cs="Arial"/>
          <w:szCs w:val="22"/>
          <w:lang w:eastAsia="en-US"/>
        </w:rPr>
        <w:fldChar w:fldCharType="begin"/>
      </w:r>
      <w:r w:rsidR="00D8630A" w:rsidRPr="008556D6">
        <w:rPr>
          <w:rFonts w:ascii="Arial" w:hAnsi="Arial" w:cs="Arial"/>
          <w:szCs w:val="22"/>
          <w:lang w:eastAsia="en-US"/>
        </w:rPr>
        <w:instrText xml:space="preserve"> REF _Ref464808199 \r \h </w:instrText>
      </w:r>
      <w:r w:rsidR="008556D6">
        <w:rPr>
          <w:rFonts w:ascii="Arial" w:hAnsi="Arial" w:cs="Arial"/>
          <w:szCs w:val="22"/>
          <w:lang w:eastAsia="en-US"/>
        </w:rPr>
        <w:instrText xml:space="preserve"> \* MERGEFORMAT </w:instrText>
      </w:r>
      <w:r w:rsidR="00D8630A" w:rsidRPr="008556D6">
        <w:rPr>
          <w:rFonts w:ascii="Arial" w:hAnsi="Arial" w:cs="Arial"/>
          <w:szCs w:val="22"/>
          <w:lang w:eastAsia="en-US"/>
        </w:rPr>
      </w:r>
      <w:r w:rsidR="00D8630A" w:rsidRPr="008556D6">
        <w:rPr>
          <w:rFonts w:ascii="Arial" w:hAnsi="Arial" w:cs="Arial"/>
          <w:szCs w:val="22"/>
          <w:lang w:eastAsia="en-US"/>
        </w:rPr>
        <w:fldChar w:fldCharType="separate"/>
      </w:r>
      <w:r w:rsidR="00F8388F">
        <w:rPr>
          <w:rFonts w:ascii="Arial" w:hAnsi="Arial" w:cs="Arial"/>
          <w:szCs w:val="22"/>
          <w:lang w:eastAsia="en-US"/>
        </w:rPr>
        <w:t>4.10</w:t>
      </w:r>
      <w:r w:rsidR="00D8630A" w:rsidRPr="008556D6">
        <w:rPr>
          <w:rFonts w:ascii="Arial" w:hAnsi="Arial" w:cs="Arial"/>
          <w:szCs w:val="22"/>
          <w:lang w:eastAsia="en-US"/>
        </w:rPr>
        <w:fldChar w:fldCharType="end"/>
      </w:r>
      <w:r w:rsidRPr="008556D6">
        <w:rPr>
          <w:rFonts w:ascii="Arial" w:hAnsi="Arial" w:cs="Arial"/>
          <w:szCs w:val="22"/>
          <w:lang w:eastAsia="en-US"/>
        </w:rPr>
        <w:t xml:space="preserve"> Smlouvy, </w:t>
      </w:r>
      <w:r w:rsidR="002E4C1E" w:rsidRPr="008556D6">
        <w:rPr>
          <w:rFonts w:ascii="Arial" w:hAnsi="Arial" w:cs="Arial"/>
          <w:szCs w:val="22"/>
        </w:rPr>
        <w:t xml:space="preserve">vzniká Objednateli nárok na </w:t>
      </w:r>
      <w:r w:rsidR="002E4C1E" w:rsidRPr="008556D6">
        <w:rPr>
          <w:rFonts w:ascii="Arial" w:hAnsi="Arial" w:cs="Arial"/>
          <w:szCs w:val="22"/>
          <w:lang w:eastAsia="en-US"/>
        </w:rPr>
        <w:t>zaplacení smluvní pokuty</w:t>
      </w:r>
      <w:r w:rsidRPr="008556D6">
        <w:rPr>
          <w:rFonts w:ascii="Arial" w:hAnsi="Arial" w:cs="Arial"/>
          <w:szCs w:val="22"/>
          <w:lang w:eastAsia="en-US"/>
        </w:rPr>
        <w:t xml:space="preserve"> ve výši 5.000,- Kč za každý i započatý den prodlení s plněním této smluvní povinnosti.</w:t>
      </w:r>
    </w:p>
    <w:p w:rsidR="00E94879" w:rsidRPr="008556D6" w:rsidRDefault="00E94879"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lang w:eastAsia="en-US"/>
        </w:rPr>
        <w:t>Objednatel</w:t>
      </w:r>
      <w:r w:rsidR="009A7EAA" w:rsidRPr="008556D6">
        <w:rPr>
          <w:rFonts w:ascii="Arial" w:hAnsi="Arial" w:cs="Arial"/>
          <w:szCs w:val="22"/>
          <w:lang w:eastAsia="en-US"/>
        </w:rPr>
        <w:t>i</w:t>
      </w:r>
      <w:r w:rsidRPr="008556D6">
        <w:rPr>
          <w:rFonts w:ascii="Arial" w:hAnsi="Arial" w:cs="Arial"/>
          <w:szCs w:val="22"/>
          <w:lang w:eastAsia="en-US"/>
        </w:rPr>
        <w:t xml:space="preserve"> </w:t>
      </w:r>
      <w:r w:rsidR="002E4C1E" w:rsidRPr="008556D6">
        <w:rPr>
          <w:rFonts w:ascii="Arial" w:hAnsi="Arial" w:cs="Arial"/>
          <w:szCs w:val="22"/>
          <w:lang w:eastAsia="en-US"/>
        </w:rPr>
        <w:t>vzniká nárok na zaplacení smluvní pokuty ve výši</w:t>
      </w:r>
      <w:r w:rsidRPr="008556D6">
        <w:rPr>
          <w:rFonts w:ascii="Arial" w:hAnsi="Arial" w:cs="Arial"/>
          <w:szCs w:val="22"/>
          <w:lang w:eastAsia="en-US"/>
        </w:rPr>
        <w:t xml:space="preserve"> </w:t>
      </w:r>
      <w:r w:rsidRPr="008556D6">
        <w:rPr>
          <w:rFonts w:ascii="Arial" w:hAnsi="Arial" w:cs="Arial"/>
          <w:szCs w:val="22"/>
        </w:rPr>
        <w:t>10.000,- Kč za</w:t>
      </w:r>
      <w:r w:rsidRPr="008556D6">
        <w:rPr>
          <w:rFonts w:ascii="Arial" w:hAnsi="Arial" w:cs="Arial"/>
          <w:szCs w:val="22"/>
          <w:lang w:eastAsia="en-US"/>
        </w:rPr>
        <w:t xml:space="preserve"> každé porušení povinnosti předkládat Objednateli přehledné a kompletní </w:t>
      </w:r>
      <w:r w:rsidR="007E74AD" w:rsidRPr="008556D6">
        <w:rPr>
          <w:rFonts w:ascii="Arial" w:hAnsi="Arial" w:cs="Arial"/>
          <w:szCs w:val="22"/>
          <w:lang w:eastAsia="en-US"/>
        </w:rPr>
        <w:t>V</w:t>
      </w:r>
      <w:r w:rsidRPr="008556D6">
        <w:rPr>
          <w:rFonts w:ascii="Arial" w:hAnsi="Arial" w:cs="Arial"/>
          <w:szCs w:val="22"/>
          <w:lang w:eastAsia="en-US"/>
        </w:rPr>
        <w:t xml:space="preserve">ýkazy </w:t>
      </w:r>
      <w:r w:rsidR="007E74AD" w:rsidRPr="008556D6">
        <w:rPr>
          <w:rFonts w:ascii="Arial" w:hAnsi="Arial" w:cs="Arial"/>
          <w:szCs w:val="22"/>
          <w:lang w:eastAsia="en-US"/>
        </w:rPr>
        <w:t xml:space="preserve">plnění </w:t>
      </w:r>
      <w:r w:rsidRPr="008556D6">
        <w:rPr>
          <w:rFonts w:ascii="Arial" w:hAnsi="Arial" w:cs="Arial"/>
          <w:szCs w:val="22"/>
          <w:lang w:eastAsia="en-US"/>
        </w:rPr>
        <w:t xml:space="preserve">dle odst. </w:t>
      </w:r>
      <w:r w:rsidR="00F65BE4" w:rsidRPr="008556D6">
        <w:rPr>
          <w:rFonts w:ascii="Arial" w:hAnsi="Arial" w:cs="Arial"/>
          <w:szCs w:val="22"/>
          <w:lang w:eastAsia="en-US"/>
        </w:rPr>
        <w:fldChar w:fldCharType="begin"/>
      </w:r>
      <w:r w:rsidR="0012300F" w:rsidRPr="008556D6">
        <w:rPr>
          <w:rFonts w:ascii="Arial" w:hAnsi="Arial" w:cs="Arial"/>
          <w:szCs w:val="22"/>
          <w:lang w:eastAsia="en-US"/>
        </w:rPr>
        <w:instrText xml:space="preserve"> REF _Ref372114489 \r \h </w:instrText>
      </w:r>
      <w:r w:rsidR="00E5617F" w:rsidRPr="008556D6">
        <w:rPr>
          <w:rFonts w:ascii="Arial" w:hAnsi="Arial" w:cs="Arial"/>
          <w:szCs w:val="22"/>
          <w:lang w:eastAsia="en-US"/>
        </w:rPr>
        <w:instrText xml:space="preserve"> \* MERGEFORMAT </w:instrText>
      </w:r>
      <w:r w:rsidR="00F65BE4" w:rsidRPr="008556D6">
        <w:rPr>
          <w:rFonts w:ascii="Arial" w:hAnsi="Arial" w:cs="Arial"/>
          <w:szCs w:val="22"/>
          <w:lang w:eastAsia="en-US"/>
        </w:rPr>
      </w:r>
      <w:r w:rsidR="00F65BE4" w:rsidRPr="008556D6">
        <w:rPr>
          <w:rFonts w:ascii="Arial" w:hAnsi="Arial" w:cs="Arial"/>
          <w:szCs w:val="22"/>
          <w:lang w:eastAsia="en-US"/>
        </w:rPr>
        <w:fldChar w:fldCharType="separate"/>
      </w:r>
      <w:r w:rsidR="00F8388F">
        <w:rPr>
          <w:rFonts w:ascii="Arial" w:hAnsi="Arial" w:cs="Arial"/>
          <w:szCs w:val="22"/>
          <w:lang w:eastAsia="en-US"/>
        </w:rPr>
        <w:t>6.1</w:t>
      </w:r>
      <w:r w:rsidR="00F65BE4" w:rsidRPr="008556D6">
        <w:rPr>
          <w:rFonts w:ascii="Arial" w:hAnsi="Arial" w:cs="Arial"/>
          <w:szCs w:val="22"/>
          <w:lang w:eastAsia="en-US"/>
        </w:rPr>
        <w:fldChar w:fldCharType="end"/>
      </w:r>
      <w:r w:rsidRPr="008556D6">
        <w:rPr>
          <w:rFonts w:ascii="Arial" w:hAnsi="Arial" w:cs="Arial"/>
          <w:szCs w:val="22"/>
          <w:lang w:eastAsia="en-US"/>
        </w:rPr>
        <w:t xml:space="preserve"> této Smlouvy. </w:t>
      </w:r>
    </w:p>
    <w:p w:rsidR="00E94879" w:rsidRPr="008556D6" w:rsidRDefault="009A7EAA" w:rsidP="00E94879">
      <w:pPr>
        <w:pStyle w:val="RLTextlnkuslovan"/>
        <w:tabs>
          <w:tab w:val="clear" w:pos="2297"/>
          <w:tab w:val="num" w:pos="1474"/>
        </w:tabs>
        <w:ind w:left="1474"/>
        <w:rPr>
          <w:rFonts w:ascii="Arial" w:hAnsi="Arial" w:cs="Arial"/>
          <w:szCs w:val="22"/>
          <w:lang w:eastAsia="en-US"/>
        </w:rPr>
      </w:pPr>
      <w:r w:rsidRPr="008556D6">
        <w:rPr>
          <w:rFonts w:ascii="Arial" w:hAnsi="Arial" w:cs="Arial"/>
          <w:szCs w:val="22"/>
        </w:rPr>
        <w:t xml:space="preserve">V případě prodlení Poskytovatele s předložením pojistné smlouvy, pojistky nebo pojistného certifikátu Objednateli ve lhůtě dle odst. </w:t>
      </w:r>
      <w:r w:rsidRPr="008556D6">
        <w:rPr>
          <w:rFonts w:ascii="Arial" w:hAnsi="Arial" w:cs="Arial"/>
          <w:szCs w:val="22"/>
        </w:rPr>
        <w:fldChar w:fldCharType="begin"/>
      </w:r>
      <w:r w:rsidRPr="008556D6">
        <w:rPr>
          <w:rFonts w:ascii="Arial" w:hAnsi="Arial" w:cs="Arial"/>
          <w:szCs w:val="22"/>
        </w:rPr>
        <w:instrText xml:space="preserve"> REF _Ref372629098 \r \h </w:instrText>
      </w:r>
      <w:r w:rsidR="00E5617F" w:rsidRPr="008556D6">
        <w:rPr>
          <w:rFonts w:ascii="Arial" w:hAnsi="Arial" w:cs="Arial"/>
          <w:szCs w:val="22"/>
        </w:rPr>
        <w:instrText xml:space="preserve"> \* MERGEFORMAT </w:instrText>
      </w:r>
      <w:r w:rsidRPr="008556D6">
        <w:rPr>
          <w:rFonts w:ascii="Arial" w:hAnsi="Arial" w:cs="Arial"/>
          <w:szCs w:val="22"/>
        </w:rPr>
      </w:r>
      <w:r w:rsidRPr="008556D6">
        <w:rPr>
          <w:rFonts w:ascii="Arial" w:hAnsi="Arial" w:cs="Arial"/>
          <w:szCs w:val="22"/>
        </w:rPr>
        <w:fldChar w:fldCharType="separate"/>
      </w:r>
      <w:r w:rsidR="00F8388F">
        <w:rPr>
          <w:rFonts w:ascii="Arial" w:hAnsi="Arial" w:cs="Arial"/>
          <w:szCs w:val="22"/>
        </w:rPr>
        <w:t>9.2</w:t>
      </w:r>
      <w:r w:rsidRPr="008556D6">
        <w:rPr>
          <w:rFonts w:ascii="Arial" w:hAnsi="Arial" w:cs="Arial"/>
          <w:szCs w:val="22"/>
        </w:rPr>
        <w:fldChar w:fldCharType="end"/>
      </w:r>
      <w:r w:rsidRPr="008556D6">
        <w:rPr>
          <w:rFonts w:ascii="Arial" w:hAnsi="Arial" w:cs="Arial"/>
          <w:szCs w:val="22"/>
        </w:rPr>
        <w:t xml:space="preserve"> této Smlouvy vzniká Objednateli nárok na smluvní pokutu ve výši </w:t>
      </w:r>
      <w:r w:rsidR="001B51ED" w:rsidRPr="008556D6">
        <w:rPr>
          <w:rFonts w:ascii="Arial" w:hAnsi="Arial" w:cs="Arial"/>
          <w:szCs w:val="22"/>
        </w:rPr>
        <w:t>5</w:t>
      </w:r>
      <w:r w:rsidRPr="008556D6">
        <w:rPr>
          <w:rFonts w:ascii="Arial" w:hAnsi="Arial" w:cs="Arial"/>
          <w:szCs w:val="22"/>
        </w:rPr>
        <w:t>.000,- Kč za každý i započatý den prodlení.</w:t>
      </w:r>
    </w:p>
    <w:p w:rsidR="009A7EAA" w:rsidRDefault="006F7BC8" w:rsidP="009A7EAA">
      <w:pPr>
        <w:pStyle w:val="RLTextlnkuslovan"/>
        <w:tabs>
          <w:tab w:val="clear" w:pos="2297"/>
          <w:tab w:val="num" w:pos="1474"/>
        </w:tabs>
        <w:ind w:left="1474"/>
        <w:rPr>
          <w:rFonts w:ascii="Arial" w:hAnsi="Arial" w:cs="Arial"/>
          <w:szCs w:val="22"/>
        </w:rPr>
      </w:pPr>
      <w:r w:rsidRPr="008556D6">
        <w:rPr>
          <w:rFonts w:ascii="Arial" w:hAnsi="Arial" w:cs="Arial"/>
          <w:szCs w:val="22"/>
        </w:rPr>
        <w:lastRenderedPageBreak/>
        <w:t>V </w:t>
      </w:r>
      <w:r w:rsidR="009A7EAA" w:rsidRPr="008556D6">
        <w:rPr>
          <w:rFonts w:ascii="Arial" w:hAnsi="Arial" w:cs="Arial"/>
          <w:szCs w:val="22"/>
        </w:rPr>
        <w:t xml:space="preserve">případě porušení povinnosti Poskytovatele </w:t>
      </w:r>
      <w:r w:rsidR="004B1194" w:rsidRPr="008556D6">
        <w:rPr>
          <w:rFonts w:ascii="Arial" w:hAnsi="Arial" w:cs="Arial"/>
          <w:szCs w:val="22"/>
        </w:rPr>
        <w:t xml:space="preserve">alokovat na poskytování Služeb dle této Smlouvy kapacity </w:t>
      </w:r>
      <w:r w:rsidR="009A7EAA" w:rsidRPr="008556D6">
        <w:rPr>
          <w:rFonts w:ascii="Arial" w:hAnsi="Arial" w:cs="Arial"/>
          <w:szCs w:val="22"/>
        </w:rPr>
        <w:t xml:space="preserve">členů realizačního týmu a provádět jejich změny pouze se souhlasem Objednatele dle odst. </w:t>
      </w:r>
      <w:r w:rsidR="005A79D9" w:rsidRPr="008556D6">
        <w:rPr>
          <w:rFonts w:ascii="Arial" w:hAnsi="Arial" w:cs="Arial"/>
          <w:szCs w:val="22"/>
        </w:rPr>
        <w:fldChar w:fldCharType="begin"/>
      </w:r>
      <w:r w:rsidR="005A79D9" w:rsidRPr="008556D6">
        <w:rPr>
          <w:rFonts w:ascii="Arial" w:hAnsi="Arial" w:cs="Arial"/>
          <w:szCs w:val="22"/>
        </w:rPr>
        <w:instrText xml:space="preserve"> REF _Ref464816196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F8388F">
        <w:rPr>
          <w:rFonts w:ascii="Arial" w:hAnsi="Arial" w:cs="Arial"/>
          <w:szCs w:val="22"/>
        </w:rPr>
        <w:t>4.7</w:t>
      </w:r>
      <w:r w:rsidR="005A79D9" w:rsidRPr="008556D6">
        <w:rPr>
          <w:rFonts w:ascii="Arial" w:hAnsi="Arial" w:cs="Arial"/>
          <w:szCs w:val="22"/>
        </w:rPr>
        <w:fldChar w:fldCharType="end"/>
      </w:r>
      <w:r w:rsidR="005A79D9" w:rsidRPr="008556D6">
        <w:rPr>
          <w:rFonts w:ascii="Arial" w:hAnsi="Arial" w:cs="Arial"/>
          <w:szCs w:val="22"/>
        </w:rPr>
        <w:t xml:space="preserve"> a </w:t>
      </w:r>
      <w:r w:rsidR="005A79D9" w:rsidRPr="008556D6">
        <w:rPr>
          <w:rFonts w:ascii="Arial" w:hAnsi="Arial" w:cs="Arial"/>
          <w:szCs w:val="22"/>
        </w:rPr>
        <w:fldChar w:fldCharType="begin"/>
      </w:r>
      <w:r w:rsidR="005A79D9" w:rsidRPr="008556D6">
        <w:rPr>
          <w:rFonts w:ascii="Arial" w:hAnsi="Arial" w:cs="Arial"/>
          <w:szCs w:val="22"/>
        </w:rPr>
        <w:instrText xml:space="preserve"> REF _Ref464816204 \r \h </w:instrText>
      </w:r>
      <w:r w:rsidR="008556D6">
        <w:rPr>
          <w:rFonts w:ascii="Arial" w:hAnsi="Arial" w:cs="Arial"/>
          <w:szCs w:val="22"/>
        </w:rPr>
        <w:instrText xml:space="preserve"> \* MERGEFORMAT </w:instrText>
      </w:r>
      <w:r w:rsidR="005A79D9" w:rsidRPr="008556D6">
        <w:rPr>
          <w:rFonts w:ascii="Arial" w:hAnsi="Arial" w:cs="Arial"/>
          <w:szCs w:val="22"/>
        </w:rPr>
      </w:r>
      <w:r w:rsidR="005A79D9" w:rsidRPr="008556D6">
        <w:rPr>
          <w:rFonts w:ascii="Arial" w:hAnsi="Arial" w:cs="Arial"/>
          <w:szCs w:val="22"/>
        </w:rPr>
        <w:fldChar w:fldCharType="separate"/>
      </w:r>
      <w:r w:rsidR="00F8388F">
        <w:rPr>
          <w:rFonts w:ascii="Arial" w:hAnsi="Arial" w:cs="Arial"/>
          <w:szCs w:val="22"/>
        </w:rPr>
        <w:t>5.9</w:t>
      </w:r>
      <w:r w:rsidR="005A79D9" w:rsidRPr="008556D6">
        <w:rPr>
          <w:rFonts w:ascii="Arial" w:hAnsi="Arial" w:cs="Arial"/>
          <w:szCs w:val="22"/>
        </w:rPr>
        <w:fldChar w:fldCharType="end"/>
      </w:r>
      <w:r w:rsidR="009A7EAA" w:rsidRPr="008556D6">
        <w:rPr>
          <w:rFonts w:ascii="Arial" w:hAnsi="Arial" w:cs="Arial"/>
          <w:szCs w:val="22"/>
        </w:rPr>
        <w:t xml:space="preserve"> této Smlouvy nebo poskytovat plnění dle této Smlouvy s využitím </w:t>
      </w:r>
      <w:r w:rsidR="00737AC8" w:rsidRPr="008556D6">
        <w:rPr>
          <w:rFonts w:ascii="Arial" w:hAnsi="Arial" w:cs="Arial"/>
          <w:szCs w:val="22"/>
        </w:rPr>
        <w:t>poddoda</w:t>
      </w:r>
      <w:r w:rsidR="009A7EAA" w:rsidRPr="008556D6">
        <w:rPr>
          <w:rFonts w:ascii="Arial" w:hAnsi="Arial" w:cs="Arial"/>
          <w:szCs w:val="22"/>
        </w:rPr>
        <w:t>vatelů uvedených v</w:t>
      </w:r>
      <w:r w:rsidR="00E55F39" w:rsidRPr="008556D6">
        <w:rPr>
          <w:rFonts w:ascii="Arial" w:hAnsi="Arial" w:cs="Arial"/>
          <w:szCs w:val="22"/>
        </w:rPr>
        <w:t> </w:t>
      </w:r>
      <w:hyperlink w:anchor="ListAnnex04" w:history="1">
        <w:r w:rsidR="008556D6">
          <w:rPr>
            <w:rStyle w:val="Hypertextovodkaz"/>
            <w:rFonts w:ascii="Arial" w:hAnsi="Arial" w:cs="Arial"/>
            <w:szCs w:val="22"/>
          </w:rPr>
          <w:t>Příloze č. 4</w:t>
        </w:r>
      </w:hyperlink>
      <w:r w:rsidR="009A7EAA" w:rsidRPr="008556D6">
        <w:rPr>
          <w:rFonts w:ascii="Arial" w:hAnsi="Arial" w:cs="Arial"/>
          <w:szCs w:val="22"/>
        </w:rPr>
        <w:t xml:space="preserve"> této Smlouvy dle odst. </w:t>
      </w:r>
      <w:r w:rsidR="009A7EAA" w:rsidRPr="008556D6">
        <w:rPr>
          <w:rFonts w:ascii="Arial" w:hAnsi="Arial" w:cs="Arial"/>
          <w:szCs w:val="22"/>
        </w:rPr>
        <w:fldChar w:fldCharType="begin"/>
      </w:r>
      <w:r w:rsidR="009A7EAA" w:rsidRPr="008556D6">
        <w:rPr>
          <w:rFonts w:ascii="Arial" w:hAnsi="Arial" w:cs="Arial"/>
          <w:szCs w:val="22"/>
        </w:rPr>
        <w:instrText xml:space="preserve"> REF _Ref372629544 \r \h  \* MERGEFORMAT </w:instrText>
      </w:r>
      <w:r w:rsidR="009A7EAA" w:rsidRPr="008556D6">
        <w:rPr>
          <w:rFonts w:ascii="Arial" w:hAnsi="Arial" w:cs="Arial"/>
          <w:szCs w:val="22"/>
        </w:rPr>
      </w:r>
      <w:r w:rsidR="009A7EAA" w:rsidRPr="008556D6">
        <w:rPr>
          <w:rFonts w:ascii="Arial" w:hAnsi="Arial" w:cs="Arial"/>
          <w:szCs w:val="22"/>
        </w:rPr>
        <w:fldChar w:fldCharType="separate"/>
      </w:r>
      <w:r w:rsidR="00F8388F">
        <w:rPr>
          <w:rFonts w:ascii="Arial" w:hAnsi="Arial" w:cs="Arial"/>
          <w:szCs w:val="22"/>
        </w:rPr>
        <w:t>3.9</w:t>
      </w:r>
      <w:r w:rsidR="009A7EAA" w:rsidRPr="008556D6">
        <w:rPr>
          <w:rFonts w:ascii="Arial" w:hAnsi="Arial" w:cs="Arial"/>
          <w:szCs w:val="22"/>
        </w:rPr>
        <w:fldChar w:fldCharType="end"/>
      </w:r>
      <w:r w:rsidR="009A7EAA" w:rsidRPr="008556D6">
        <w:rPr>
          <w:rFonts w:ascii="Arial" w:hAnsi="Arial" w:cs="Arial"/>
          <w:szCs w:val="22"/>
        </w:rPr>
        <w:t xml:space="preserve"> Smlouvy vzniká Objednateli nárok na smluvní pokutu ve výši 10</w:t>
      </w:r>
      <w:r w:rsidR="00BE7624" w:rsidRPr="008556D6">
        <w:rPr>
          <w:rFonts w:ascii="Arial" w:hAnsi="Arial" w:cs="Arial"/>
          <w:szCs w:val="22"/>
        </w:rPr>
        <w:t>0</w:t>
      </w:r>
      <w:r w:rsidR="009A7EAA" w:rsidRPr="008556D6">
        <w:rPr>
          <w:rFonts w:ascii="Arial" w:hAnsi="Arial" w:cs="Arial"/>
          <w:szCs w:val="22"/>
        </w:rPr>
        <w:t>.000,- Kč za každé jednotlivé por</w:t>
      </w:r>
      <w:r w:rsidR="009A7EAA" w:rsidRPr="00F547F5">
        <w:rPr>
          <w:rFonts w:ascii="Arial" w:hAnsi="Arial" w:cs="Arial"/>
          <w:szCs w:val="22"/>
        </w:rPr>
        <w:t>ušení takovéto povinnosti.</w:t>
      </w:r>
    </w:p>
    <w:p w:rsidR="00674B11" w:rsidRPr="00674B11" w:rsidRDefault="00674B11" w:rsidP="00674B11">
      <w:pPr>
        <w:pStyle w:val="RLTextlnkuslovan"/>
        <w:tabs>
          <w:tab w:val="clear" w:pos="2297"/>
          <w:tab w:val="num" w:pos="1474"/>
        </w:tabs>
        <w:ind w:left="1474"/>
        <w:rPr>
          <w:rFonts w:ascii="Arial" w:hAnsi="Arial" w:cs="Arial"/>
          <w:szCs w:val="22"/>
        </w:rPr>
      </w:pPr>
      <w:bookmarkStart w:id="77" w:name="_Ref465344387"/>
      <w:r>
        <w:rPr>
          <w:rFonts w:ascii="Arial" w:hAnsi="Arial" w:cs="Arial"/>
          <w:szCs w:val="22"/>
        </w:rPr>
        <w:t xml:space="preserve">V případě porušení povinností </w:t>
      </w:r>
      <w:r w:rsidR="00563A7E">
        <w:rPr>
          <w:rFonts w:ascii="Arial" w:hAnsi="Arial" w:cs="Arial"/>
          <w:szCs w:val="22"/>
        </w:rPr>
        <w:t xml:space="preserve">Poskytovatele </w:t>
      </w:r>
      <w:r>
        <w:rPr>
          <w:rFonts w:ascii="Arial" w:hAnsi="Arial" w:cs="Arial"/>
          <w:szCs w:val="22"/>
        </w:rPr>
        <w:t xml:space="preserve">souvisejících s opatřeními proti střetu zájmů dle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F8388F">
        <w:rPr>
          <w:rFonts w:ascii="Arial" w:hAnsi="Arial" w:cs="Arial"/>
          <w:szCs w:val="22"/>
        </w:rPr>
        <w:t>6.9</w:t>
      </w:r>
      <w:r>
        <w:rPr>
          <w:rFonts w:ascii="Arial" w:hAnsi="Arial" w:cs="Arial"/>
          <w:szCs w:val="22"/>
        </w:rPr>
        <w:fldChar w:fldCharType="end"/>
      </w:r>
      <w:r>
        <w:rPr>
          <w:rFonts w:ascii="Arial" w:hAnsi="Arial" w:cs="Arial"/>
          <w:szCs w:val="22"/>
        </w:rPr>
        <w:t xml:space="preserve"> </w:t>
      </w:r>
      <w:r w:rsidR="00563A7E" w:rsidRPr="002137C4">
        <w:rPr>
          <w:rFonts w:ascii="Arial" w:hAnsi="Arial" w:cs="Arial"/>
          <w:szCs w:val="22"/>
        </w:rPr>
        <w:t>této Smlouvy</w:t>
      </w:r>
      <w:r w:rsidR="004572F2" w:rsidRPr="004572F2">
        <w:rPr>
          <w:rFonts w:ascii="Arial" w:hAnsi="Arial" w:cs="Arial"/>
          <w:szCs w:val="22"/>
        </w:rPr>
        <w:t xml:space="preserve"> </w:t>
      </w:r>
      <w:r w:rsidR="004572F2" w:rsidRPr="00F547F5">
        <w:rPr>
          <w:rFonts w:ascii="Arial" w:hAnsi="Arial" w:cs="Arial"/>
          <w:szCs w:val="22"/>
        </w:rPr>
        <w:t>vzniká Objednateli nárok na smluvní pokutu</w:t>
      </w:r>
      <w:r w:rsidR="00563A7E" w:rsidRPr="002137C4">
        <w:rPr>
          <w:rFonts w:ascii="Arial" w:hAnsi="Arial" w:cs="Arial"/>
          <w:szCs w:val="22"/>
        </w:rPr>
        <w:t xml:space="preserve"> 15.000.000,- Kč </w:t>
      </w:r>
      <w:r w:rsidR="00563A7E">
        <w:rPr>
          <w:rFonts w:ascii="Arial" w:hAnsi="Arial" w:cs="Arial"/>
          <w:szCs w:val="22"/>
        </w:rPr>
        <w:t>za každé takovéto porušení.</w:t>
      </w:r>
      <w:bookmarkEnd w:id="77"/>
    </w:p>
    <w:p w:rsidR="00CF563E" w:rsidRPr="00F547F5" w:rsidRDefault="00CF563E" w:rsidP="00CF563E">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Není-li dále stanoveno jinak, zaplacení jakékoliv sjednané smluvní pokuty nezbavuje povinnou smluvní stranu povinnosti splnit své závazky. </w:t>
      </w:r>
    </w:p>
    <w:p w:rsidR="00E94879" w:rsidRPr="00F547F5" w:rsidRDefault="00E94879" w:rsidP="00E94879">
      <w:pPr>
        <w:pStyle w:val="RLlneksmlouvy"/>
        <w:rPr>
          <w:rFonts w:ascii="Arial" w:hAnsi="Arial" w:cs="Arial"/>
          <w:szCs w:val="22"/>
        </w:rPr>
      </w:pPr>
      <w:r w:rsidRPr="00F547F5">
        <w:rPr>
          <w:rFonts w:ascii="Arial" w:hAnsi="Arial" w:cs="Arial"/>
          <w:szCs w:val="22"/>
        </w:rPr>
        <w:t>PLATNOST A ÚČINNOST SMLOUVY</w:t>
      </w:r>
    </w:p>
    <w:p w:rsidR="00E94879" w:rsidRPr="0018009E" w:rsidRDefault="00E94879" w:rsidP="00E94879">
      <w:pPr>
        <w:pStyle w:val="RLTextlnkuslovan"/>
        <w:tabs>
          <w:tab w:val="clear" w:pos="2297"/>
          <w:tab w:val="num" w:pos="1474"/>
        </w:tabs>
        <w:ind w:left="1474"/>
        <w:rPr>
          <w:rFonts w:ascii="Arial" w:hAnsi="Arial" w:cs="Arial"/>
          <w:szCs w:val="22"/>
        </w:rPr>
      </w:pPr>
      <w:bookmarkStart w:id="78" w:name="_Ref372106564"/>
      <w:r w:rsidRPr="00F547F5">
        <w:rPr>
          <w:rFonts w:ascii="Arial" w:hAnsi="Arial" w:cs="Arial"/>
          <w:szCs w:val="22"/>
        </w:rPr>
        <w:t xml:space="preserve">Tato Smlouva nabývá platnosti a </w:t>
      </w:r>
      <w:r w:rsidRPr="0018009E">
        <w:rPr>
          <w:rFonts w:ascii="Arial" w:hAnsi="Arial" w:cs="Arial"/>
          <w:szCs w:val="22"/>
        </w:rPr>
        <w:t xml:space="preserve">účinnosti </w:t>
      </w:r>
      <w:r w:rsidR="00CF563E" w:rsidRPr="0018009E">
        <w:rPr>
          <w:rFonts w:ascii="Arial" w:hAnsi="Arial" w:cs="Arial"/>
          <w:szCs w:val="22"/>
        </w:rPr>
        <w:t>dnem jejího podpisu oběma smluvními stranami a uzavírá se na dobu určitou v trvání 48 měsíců</w:t>
      </w:r>
      <w:r w:rsidR="009233A8" w:rsidRPr="0018009E">
        <w:rPr>
          <w:rFonts w:ascii="Arial" w:hAnsi="Arial" w:cs="Arial"/>
          <w:szCs w:val="22"/>
        </w:rPr>
        <w:t xml:space="preserve"> ode dne nabytí její účinn</w:t>
      </w:r>
      <w:r w:rsidR="00CF563E" w:rsidRPr="0018009E">
        <w:rPr>
          <w:rFonts w:ascii="Arial" w:hAnsi="Arial" w:cs="Arial"/>
          <w:szCs w:val="22"/>
        </w:rPr>
        <w:t>o</w:t>
      </w:r>
      <w:r w:rsidR="009233A8" w:rsidRPr="0018009E">
        <w:rPr>
          <w:rFonts w:ascii="Arial" w:hAnsi="Arial" w:cs="Arial"/>
          <w:szCs w:val="22"/>
        </w:rPr>
        <w:t>s</w:t>
      </w:r>
      <w:r w:rsidR="00CF563E" w:rsidRPr="0018009E">
        <w:rPr>
          <w:rFonts w:ascii="Arial" w:hAnsi="Arial" w:cs="Arial"/>
          <w:szCs w:val="22"/>
        </w:rPr>
        <w:t>ti.</w:t>
      </w:r>
      <w:r w:rsidRPr="0018009E">
        <w:rPr>
          <w:rFonts w:ascii="Arial" w:hAnsi="Arial" w:cs="Arial"/>
          <w:szCs w:val="22"/>
        </w:rPr>
        <w:t xml:space="preserve"> </w:t>
      </w:r>
      <w:bookmarkEnd w:id="78"/>
    </w:p>
    <w:p w:rsidR="00E94879" w:rsidRPr="00F547F5" w:rsidRDefault="00CF563E" w:rsidP="00E94879">
      <w:pPr>
        <w:pStyle w:val="RLTextlnkuslovan"/>
        <w:tabs>
          <w:tab w:val="clear" w:pos="2297"/>
          <w:tab w:val="num" w:pos="1474"/>
        </w:tabs>
        <w:ind w:left="1474"/>
        <w:rPr>
          <w:rFonts w:ascii="Arial" w:hAnsi="Arial" w:cs="Arial"/>
          <w:szCs w:val="22"/>
        </w:rPr>
      </w:pPr>
      <w:bookmarkStart w:id="79" w:name="_Ref313947862"/>
      <w:bookmarkStart w:id="80" w:name="_Ref195960005"/>
      <w:r w:rsidRPr="00F547F5">
        <w:rPr>
          <w:rFonts w:ascii="Arial" w:hAnsi="Arial" w:cs="Arial"/>
          <w:szCs w:val="22"/>
          <w:lang w:eastAsia="en-US"/>
        </w:rPr>
        <w:t>Objednatel je oprávněn bez jakýchkoliv sankcí odstoupit od této Smlouvy v případě</w:t>
      </w:r>
      <w:bookmarkEnd w:id="79"/>
      <w:bookmarkEnd w:id="80"/>
      <w:r w:rsidR="00E94879" w:rsidRPr="00F547F5">
        <w:rPr>
          <w:rFonts w:ascii="Arial" w:hAnsi="Arial" w:cs="Arial"/>
          <w:szCs w:val="22"/>
        </w:rPr>
        <w:t xml:space="preserve"> jejího podstatného porušení Poskytovatelem, přičemž za podstatné porušení Smlouvy se považuje zejména, nikoli však výlučně: </w:t>
      </w:r>
    </w:p>
    <w:p w:rsidR="00E94879" w:rsidRPr="00112C76" w:rsidRDefault="00E94879" w:rsidP="00E94879">
      <w:pPr>
        <w:pStyle w:val="RLTextlnkuslovan"/>
        <w:numPr>
          <w:ilvl w:val="2"/>
          <w:numId w:val="1"/>
        </w:numPr>
        <w:rPr>
          <w:rFonts w:ascii="Arial" w:hAnsi="Arial" w:cs="Arial"/>
          <w:szCs w:val="22"/>
        </w:rPr>
      </w:pPr>
      <w:r w:rsidRPr="00F547F5">
        <w:rPr>
          <w:rFonts w:ascii="Arial" w:hAnsi="Arial" w:cs="Arial"/>
          <w:szCs w:val="22"/>
        </w:rPr>
        <w:t xml:space="preserve">prodlení </w:t>
      </w:r>
      <w:r w:rsidRPr="00112C76">
        <w:rPr>
          <w:rFonts w:ascii="Arial" w:hAnsi="Arial" w:cs="Arial"/>
          <w:szCs w:val="22"/>
        </w:rPr>
        <w:t xml:space="preserve">Poskytovatele s poskytováním Služeb či dodáním </w:t>
      </w:r>
      <w:r w:rsidR="002B2423" w:rsidRPr="00112C76">
        <w:rPr>
          <w:rFonts w:ascii="Arial" w:hAnsi="Arial" w:cs="Arial"/>
          <w:szCs w:val="22"/>
        </w:rPr>
        <w:t xml:space="preserve">výstupů Služeb </w:t>
      </w:r>
      <w:r w:rsidRPr="00112C76">
        <w:rPr>
          <w:rFonts w:ascii="Arial" w:hAnsi="Arial" w:cs="Arial"/>
          <w:szCs w:val="22"/>
        </w:rPr>
        <w:t>po dobu delší než 15 dnů, pokud není příslušná část plnění, s níž je Poskytovatel v prodlení, Poskytovatelem splněna ani v dodatečné lhůtě poskytnuté Objednatelem, která nebude kratší než 5 dnů od doručení písemné výzvy Obje</w:t>
      </w:r>
      <w:r w:rsidR="00694CF7" w:rsidRPr="00112C76">
        <w:rPr>
          <w:rFonts w:ascii="Arial" w:hAnsi="Arial" w:cs="Arial"/>
          <w:szCs w:val="22"/>
        </w:rPr>
        <w:t>dnatele k odstranění prodlení;</w:t>
      </w:r>
      <w:r w:rsidRPr="00112C76">
        <w:rPr>
          <w:rFonts w:ascii="Arial" w:hAnsi="Arial" w:cs="Arial"/>
          <w:szCs w:val="22"/>
        </w:rPr>
        <w:t xml:space="preserve"> </w:t>
      </w:r>
    </w:p>
    <w:p w:rsidR="00CF563E" w:rsidRPr="00112C76" w:rsidRDefault="00CF563E" w:rsidP="00CF563E">
      <w:pPr>
        <w:pStyle w:val="RLTextlnkuslovan"/>
        <w:numPr>
          <w:ilvl w:val="2"/>
          <w:numId w:val="1"/>
        </w:numPr>
        <w:rPr>
          <w:rFonts w:ascii="Arial" w:hAnsi="Arial" w:cs="Arial"/>
          <w:szCs w:val="22"/>
          <w:lang w:eastAsia="en-US"/>
        </w:rPr>
      </w:pPr>
      <w:r w:rsidRPr="00112C76">
        <w:rPr>
          <w:rFonts w:ascii="Arial" w:hAnsi="Arial" w:cs="Arial"/>
          <w:szCs w:val="22"/>
          <w:lang w:eastAsia="en-US"/>
        </w:rPr>
        <w:t xml:space="preserve">skutečnost, že celková výše smluvních pokut, na jejichž zaplacení by měl Objednatel dle této Smlouvy nárok, dosáhne </w:t>
      </w:r>
      <w:r w:rsidRPr="00112C76">
        <w:rPr>
          <w:rFonts w:ascii="Arial" w:hAnsi="Arial" w:cs="Arial"/>
          <w:szCs w:val="22"/>
        </w:rPr>
        <w:t xml:space="preserve">trojnásobku </w:t>
      </w:r>
      <w:r w:rsidR="00F405D4" w:rsidRPr="00112C76">
        <w:rPr>
          <w:rFonts w:ascii="Arial" w:hAnsi="Arial" w:cs="Arial"/>
          <w:szCs w:val="22"/>
        </w:rPr>
        <w:t xml:space="preserve">průměrné </w:t>
      </w:r>
      <w:r w:rsidRPr="00112C76">
        <w:rPr>
          <w:rFonts w:ascii="Arial" w:hAnsi="Arial" w:cs="Arial"/>
          <w:szCs w:val="22"/>
        </w:rPr>
        <w:t xml:space="preserve">měsíční ceny za poskytování </w:t>
      </w:r>
      <w:r w:rsidR="00731FEF" w:rsidRPr="00112C76">
        <w:rPr>
          <w:rFonts w:ascii="Arial" w:hAnsi="Arial" w:cs="Arial"/>
          <w:szCs w:val="22"/>
        </w:rPr>
        <w:t>S</w:t>
      </w:r>
      <w:r w:rsidRPr="00112C76">
        <w:rPr>
          <w:rFonts w:ascii="Arial" w:hAnsi="Arial" w:cs="Arial"/>
          <w:szCs w:val="22"/>
        </w:rPr>
        <w:t>lužeb</w:t>
      </w:r>
      <w:r w:rsidR="00694CF7" w:rsidRPr="00112C76">
        <w:rPr>
          <w:rFonts w:ascii="Arial" w:hAnsi="Arial" w:cs="Arial"/>
          <w:szCs w:val="22"/>
          <w:lang w:eastAsia="en-US"/>
        </w:rPr>
        <w:t>;</w:t>
      </w:r>
    </w:p>
    <w:p w:rsidR="00B27A24" w:rsidRPr="00112C76" w:rsidRDefault="00B27A24" w:rsidP="00B27A24">
      <w:pPr>
        <w:pStyle w:val="RLTextlnkuslovan"/>
        <w:numPr>
          <w:ilvl w:val="2"/>
          <w:numId w:val="1"/>
        </w:numPr>
        <w:rPr>
          <w:rFonts w:ascii="Arial" w:hAnsi="Arial" w:cs="Arial"/>
          <w:szCs w:val="22"/>
        </w:rPr>
      </w:pPr>
      <w:r w:rsidRPr="00112C76">
        <w:rPr>
          <w:rFonts w:ascii="Arial" w:hAnsi="Arial" w:cs="Arial"/>
          <w:szCs w:val="22"/>
        </w:rPr>
        <w:t xml:space="preserve">porušení povinnosti ochrany důvěrných informací </w:t>
      </w:r>
      <w:r w:rsidR="00694CF7" w:rsidRPr="00112C76">
        <w:rPr>
          <w:rFonts w:ascii="Arial" w:hAnsi="Arial" w:cs="Arial"/>
          <w:szCs w:val="22"/>
        </w:rPr>
        <w:t xml:space="preserve">či osobních údajů </w:t>
      </w:r>
      <w:r w:rsidRPr="00112C76">
        <w:rPr>
          <w:rFonts w:ascii="Arial" w:hAnsi="Arial" w:cs="Arial"/>
          <w:szCs w:val="22"/>
        </w:rPr>
        <w:t>dle této Smlouvy ze strany Poskytovatele</w:t>
      </w:r>
      <w:r w:rsidR="00694CF7" w:rsidRPr="00112C76">
        <w:rPr>
          <w:rFonts w:ascii="Arial" w:hAnsi="Arial" w:cs="Arial"/>
          <w:szCs w:val="22"/>
        </w:rPr>
        <w:t>.</w:t>
      </w:r>
    </w:p>
    <w:p w:rsidR="00694CF7" w:rsidRPr="00F547F5" w:rsidRDefault="00694CF7" w:rsidP="00694CF7">
      <w:pPr>
        <w:pStyle w:val="RLTextlnkuslovan"/>
        <w:tabs>
          <w:tab w:val="clear" w:pos="2297"/>
          <w:tab w:val="num" w:pos="1474"/>
        </w:tabs>
        <w:ind w:left="1474"/>
        <w:rPr>
          <w:rFonts w:ascii="Arial" w:hAnsi="Arial" w:cs="Arial"/>
          <w:szCs w:val="22"/>
          <w:lang w:eastAsia="en-US"/>
        </w:rPr>
      </w:pPr>
      <w:bookmarkStart w:id="81" w:name="_Ref275368026"/>
      <w:bookmarkStart w:id="82" w:name="_Ref195960006"/>
      <w:r w:rsidRPr="00F547F5">
        <w:rPr>
          <w:rFonts w:ascii="Arial" w:hAnsi="Arial" w:cs="Arial"/>
          <w:szCs w:val="22"/>
          <w:lang w:eastAsia="en-US"/>
        </w:rPr>
        <w:t>Objednatel je dále oprávněn bez jakýchkoliv sankcí odstoupit od této Smlouvy, pokud:</w:t>
      </w:r>
      <w:bookmarkEnd w:id="81"/>
      <w:r w:rsidRPr="00F547F5">
        <w:rPr>
          <w:rFonts w:ascii="Arial" w:hAnsi="Arial" w:cs="Arial"/>
          <w:szCs w:val="22"/>
          <w:lang w:eastAsia="en-US"/>
        </w:rPr>
        <w:t xml:space="preserv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bylo příslušným orgánem vydáno pravomocné rozhodnutí zakazující plnění této Smlouvy;</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na majetek Poskytovatele je prohlášen úpadek nebo Poskytovatel sám podá dlužnický návrh na zahájení insolvenčního řízení;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 xml:space="preserve">Poskytovatel vstoupí do likvidace; </w:t>
      </w:r>
    </w:p>
    <w:p w:rsidR="00694CF7" w:rsidRPr="00F547F5"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nebude schválena částka ze státního rozpočtu, či z jiných zdrojů (např. z EU), která je potřebná k úhradě za plnění této Smlouvy v následujícím roce;</w:t>
      </w:r>
    </w:p>
    <w:p w:rsidR="00563A7E" w:rsidRDefault="00694CF7" w:rsidP="00694CF7">
      <w:pPr>
        <w:pStyle w:val="RLTextlnkuslovan"/>
        <w:numPr>
          <w:ilvl w:val="2"/>
          <w:numId w:val="1"/>
        </w:numPr>
        <w:rPr>
          <w:rFonts w:ascii="Arial" w:hAnsi="Arial" w:cs="Arial"/>
          <w:szCs w:val="22"/>
          <w:lang w:eastAsia="en-US"/>
        </w:rPr>
      </w:pPr>
      <w:r w:rsidRPr="00F547F5">
        <w:rPr>
          <w:rFonts w:ascii="Arial" w:hAnsi="Arial" w:cs="Arial"/>
          <w:szCs w:val="22"/>
          <w:lang w:eastAsia="en-US"/>
        </w:rPr>
        <w:t>proti Poskytovateli je zahájeno trestní stíhání pro trestný čin podle zákona č. 418/2011 Sb., o trestní odpovědnosti právnických osob, ve znění pozdějších předpisů</w:t>
      </w:r>
      <w:r w:rsidR="00563A7E">
        <w:rPr>
          <w:rFonts w:ascii="Arial" w:hAnsi="Arial" w:cs="Arial"/>
          <w:szCs w:val="22"/>
          <w:lang w:eastAsia="en-US"/>
        </w:rPr>
        <w:t>,</w:t>
      </w:r>
    </w:p>
    <w:p w:rsidR="00694CF7" w:rsidRPr="00F547F5" w:rsidRDefault="00563A7E" w:rsidP="00694CF7">
      <w:pPr>
        <w:pStyle w:val="RLTextlnkuslovan"/>
        <w:numPr>
          <w:ilvl w:val="2"/>
          <w:numId w:val="1"/>
        </w:numPr>
        <w:rPr>
          <w:rFonts w:ascii="Arial" w:hAnsi="Arial" w:cs="Arial"/>
          <w:szCs w:val="22"/>
          <w:lang w:eastAsia="en-US"/>
        </w:rPr>
      </w:pPr>
      <w:r>
        <w:rPr>
          <w:rFonts w:ascii="Arial" w:hAnsi="Arial" w:cs="Arial"/>
          <w:szCs w:val="22"/>
        </w:rPr>
        <w:lastRenderedPageBreak/>
        <w:t>pokud Poskytovatel</w:t>
      </w:r>
      <w:r w:rsidRPr="002137C4">
        <w:rPr>
          <w:rFonts w:ascii="Arial" w:hAnsi="Arial" w:cs="Arial"/>
          <w:szCs w:val="22"/>
        </w:rPr>
        <w:t xml:space="preserve"> </w:t>
      </w:r>
      <w:r>
        <w:rPr>
          <w:rFonts w:ascii="Arial" w:hAnsi="Arial" w:cs="Arial"/>
          <w:szCs w:val="22"/>
        </w:rPr>
        <w:t>porušil povinnosti dle</w:t>
      </w:r>
      <w:r w:rsidRPr="002137C4">
        <w:rPr>
          <w:rFonts w:ascii="Arial" w:hAnsi="Arial" w:cs="Arial"/>
          <w:szCs w:val="22"/>
        </w:rPr>
        <w:t xml:space="preserve"> odst. </w:t>
      </w:r>
      <w:r>
        <w:rPr>
          <w:rFonts w:ascii="Arial" w:hAnsi="Arial" w:cs="Arial"/>
          <w:szCs w:val="22"/>
        </w:rPr>
        <w:fldChar w:fldCharType="begin"/>
      </w:r>
      <w:r>
        <w:rPr>
          <w:rFonts w:ascii="Arial" w:hAnsi="Arial" w:cs="Arial"/>
          <w:szCs w:val="22"/>
        </w:rPr>
        <w:instrText xml:space="preserve"> REF _Ref465344006 \r \h </w:instrText>
      </w:r>
      <w:r>
        <w:rPr>
          <w:rFonts w:ascii="Arial" w:hAnsi="Arial" w:cs="Arial"/>
          <w:szCs w:val="22"/>
        </w:rPr>
      </w:r>
      <w:r>
        <w:rPr>
          <w:rFonts w:ascii="Arial" w:hAnsi="Arial" w:cs="Arial"/>
          <w:szCs w:val="22"/>
        </w:rPr>
        <w:fldChar w:fldCharType="separate"/>
      </w:r>
      <w:r w:rsidR="00F8388F">
        <w:rPr>
          <w:rFonts w:ascii="Arial" w:hAnsi="Arial" w:cs="Arial"/>
          <w:szCs w:val="22"/>
        </w:rPr>
        <w:t>6.9</w:t>
      </w:r>
      <w:r>
        <w:rPr>
          <w:rFonts w:ascii="Arial" w:hAnsi="Arial" w:cs="Arial"/>
          <w:szCs w:val="22"/>
        </w:rPr>
        <w:fldChar w:fldCharType="end"/>
      </w:r>
      <w:r w:rsidRPr="002137C4">
        <w:rPr>
          <w:rFonts w:ascii="Arial" w:hAnsi="Arial" w:cs="Arial"/>
          <w:szCs w:val="22"/>
        </w:rPr>
        <w:t xml:space="preserve"> této Smlouvy</w:t>
      </w:r>
      <w:r w:rsidR="003C0989">
        <w:rPr>
          <w:rFonts w:ascii="Arial" w:hAnsi="Arial" w:cs="Arial"/>
          <w:szCs w:val="22"/>
        </w:rPr>
        <w:t>;</w:t>
      </w:r>
      <w:r w:rsidRPr="002137C4">
        <w:rPr>
          <w:rFonts w:ascii="Arial" w:hAnsi="Arial" w:cs="Arial"/>
          <w:szCs w:val="22"/>
        </w:rPr>
        <w:t xml:space="preserve"> </w:t>
      </w:r>
      <w:r w:rsidR="003C0989">
        <w:rPr>
          <w:rFonts w:ascii="Arial" w:hAnsi="Arial" w:cs="Arial"/>
          <w:szCs w:val="22"/>
        </w:rPr>
        <w:t>u</w:t>
      </w:r>
      <w:r w:rsidRPr="002137C4">
        <w:rPr>
          <w:rFonts w:ascii="Arial" w:hAnsi="Arial" w:cs="Arial"/>
          <w:szCs w:val="22"/>
        </w:rPr>
        <w:t xml:space="preserve">vedené se nijak nedotýká nároku na zaplacení smluvní pokuty </w:t>
      </w:r>
      <w:r>
        <w:rPr>
          <w:rFonts w:ascii="Arial" w:hAnsi="Arial" w:cs="Arial"/>
          <w:szCs w:val="22"/>
        </w:rPr>
        <w:t xml:space="preserve">dle odst. </w:t>
      </w:r>
      <w:r>
        <w:rPr>
          <w:rFonts w:ascii="Arial" w:hAnsi="Arial" w:cs="Arial"/>
          <w:szCs w:val="22"/>
        </w:rPr>
        <w:fldChar w:fldCharType="begin"/>
      </w:r>
      <w:r>
        <w:rPr>
          <w:rFonts w:ascii="Arial" w:hAnsi="Arial" w:cs="Arial"/>
          <w:szCs w:val="22"/>
        </w:rPr>
        <w:instrText xml:space="preserve"> REF _Ref465344387 \r \h </w:instrText>
      </w:r>
      <w:r>
        <w:rPr>
          <w:rFonts w:ascii="Arial" w:hAnsi="Arial" w:cs="Arial"/>
          <w:szCs w:val="22"/>
        </w:rPr>
      </w:r>
      <w:r>
        <w:rPr>
          <w:rFonts w:ascii="Arial" w:hAnsi="Arial" w:cs="Arial"/>
          <w:szCs w:val="22"/>
        </w:rPr>
        <w:fldChar w:fldCharType="separate"/>
      </w:r>
      <w:r w:rsidR="00F8388F">
        <w:rPr>
          <w:rFonts w:ascii="Arial" w:hAnsi="Arial" w:cs="Arial"/>
          <w:szCs w:val="22"/>
        </w:rPr>
        <w:t>16.7</w:t>
      </w:r>
      <w:r>
        <w:rPr>
          <w:rFonts w:ascii="Arial" w:hAnsi="Arial" w:cs="Arial"/>
          <w:szCs w:val="22"/>
        </w:rPr>
        <w:fldChar w:fldCharType="end"/>
      </w:r>
      <w:r>
        <w:rPr>
          <w:rFonts w:ascii="Arial" w:hAnsi="Arial" w:cs="Arial"/>
          <w:szCs w:val="22"/>
        </w:rPr>
        <w:t xml:space="preserve"> </w:t>
      </w:r>
      <w:r w:rsidRPr="002137C4">
        <w:rPr>
          <w:rFonts w:ascii="Arial" w:hAnsi="Arial" w:cs="Arial"/>
          <w:szCs w:val="22"/>
        </w:rPr>
        <w:t>této Smlouvy.</w:t>
      </w:r>
      <w:bookmarkEnd w:id="82"/>
    </w:p>
    <w:p w:rsidR="00694CF7" w:rsidRPr="00112C76" w:rsidRDefault="00694CF7" w:rsidP="00694CF7">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Poskytovatel je oprávněn odstoupit od této Smlouvy v případě prodlení Objednatele se zaplacením jakékoliv splatné částky dle této Smlouvy po dobu delší </w:t>
      </w:r>
      <w:r w:rsidRPr="00112C76">
        <w:rPr>
          <w:rFonts w:ascii="Arial" w:hAnsi="Arial" w:cs="Arial"/>
          <w:szCs w:val="22"/>
        </w:rPr>
        <w:t>než 60 dnů, pokud Objednatel nezjedná nápravu ani v dodatečné přiměřené lhůtě, kterou mu k tomu Poskytovatel poskytne v písemné výzvě ke splnění povinnosti, přičemž tato lhůta nesmí být kratší než 15 pracovních dnů od doručení takovéto výzvy.</w:t>
      </w:r>
    </w:p>
    <w:p w:rsidR="00E94879" w:rsidRPr="00112C76" w:rsidRDefault="00694CF7" w:rsidP="00E94879">
      <w:pPr>
        <w:pStyle w:val="RLTextlnkuslovan"/>
        <w:tabs>
          <w:tab w:val="clear" w:pos="2297"/>
          <w:tab w:val="num" w:pos="1474"/>
        </w:tabs>
        <w:ind w:left="1474"/>
        <w:rPr>
          <w:rFonts w:ascii="Arial" w:hAnsi="Arial" w:cs="Arial"/>
          <w:szCs w:val="22"/>
        </w:rPr>
      </w:pPr>
      <w:r w:rsidRPr="00112C76">
        <w:rPr>
          <w:rFonts w:ascii="Arial" w:hAnsi="Arial" w:cs="Arial"/>
          <w:szCs w:val="22"/>
          <w:lang w:eastAsia="en-US"/>
        </w:rPr>
        <w:t>Účinky odstoupení od Smlouvy nastávají dnem doručení písemného oznámení o odstoupení druhé smluvní straně</w:t>
      </w:r>
      <w:r w:rsidR="00E94879" w:rsidRPr="00112C76">
        <w:rPr>
          <w:rFonts w:ascii="Arial" w:hAnsi="Arial" w:cs="Arial"/>
          <w:szCs w:val="22"/>
        </w:rPr>
        <w:t>.</w:t>
      </w:r>
    </w:p>
    <w:p w:rsidR="00E94879" w:rsidRPr="00112C76" w:rsidRDefault="00046E23" w:rsidP="00E94879">
      <w:pPr>
        <w:pStyle w:val="RLTextlnkuslovan"/>
        <w:tabs>
          <w:tab w:val="clear" w:pos="2297"/>
          <w:tab w:val="num" w:pos="1474"/>
        </w:tabs>
        <w:ind w:left="1474"/>
        <w:rPr>
          <w:rFonts w:ascii="Arial" w:hAnsi="Arial" w:cs="Arial"/>
          <w:szCs w:val="22"/>
        </w:rPr>
      </w:pPr>
      <w:bookmarkStart w:id="83" w:name="_Ref372630880"/>
      <w:r w:rsidRPr="00112C76">
        <w:rPr>
          <w:rFonts w:ascii="Arial" w:hAnsi="Arial" w:cs="Arial"/>
          <w:szCs w:val="22"/>
          <w:lang w:eastAsia="en-US"/>
        </w:rPr>
        <w:t>Po uplynutí 2 let po nabytí účinnosti Smlouvy je Objednatel oprávněn tuto Smlouvu písemně vypovědět bez udání důvodů, a to s výpovědní dobou 3 měsíců ode dne doručení písemné výpovědi Poskytovateli</w:t>
      </w:r>
      <w:bookmarkEnd w:id="83"/>
      <w:r w:rsidRPr="00112C76">
        <w:rPr>
          <w:rFonts w:ascii="Arial" w:hAnsi="Arial" w:cs="Arial"/>
          <w:szCs w:val="22"/>
          <w:lang w:eastAsia="en-US"/>
        </w:rPr>
        <w:t>, které počíná běžet prvním dnem měsíce následujícího po doručení výpovědi</w:t>
      </w:r>
      <w:r w:rsidR="00E94879" w:rsidRPr="00112C76">
        <w:rPr>
          <w:rFonts w:ascii="Arial" w:hAnsi="Arial" w:cs="Arial"/>
          <w:szCs w:val="22"/>
        </w:rPr>
        <w:t xml:space="preserve">. </w:t>
      </w:r>
    </w:p>
    <w:p w:rsidR="00046E23" w:rsidRPr="00112C76" w:rsidRDefault="00046E23" w:rsidP="00046E23">
      <w:pPr>
        <w:pStyle w:val="RLTextlnkuslovan"/>
        <w:tabs>
          <w:tab w:val="clear" w:pos="2297"/>
          <w:tab w:val="num" w:pos="1474"/>
        </w:tabs>
        <w:ind w:left="1474"/>
        <w:rPr>
          <w:rFonts w:ascii="Arial" w:hAnsi="Arial" w:cs="Arial"/>
          <w:szCs w:val="22"/>
          <w:lang w:eastAsia="en-US"/>
        </w:rPr>
      </w:pPr>
      <w:r w:rsidRPr="00112C76">
        <w:rPr>
          <w:rFonts w:ascii="Arial" w:hAnsi="Arial" w:cs="Arial"/>
          <w:szCs w:val="22"/>
          <w:lang w:eastAsia="en-US"/>
        </w:rPr>
        <w:t xml:space="preserve">Výpověď dle odst. </w:t>
      </w:r>
      <w:r w:rsidRPr="00112C76">
        <w:rPr>
          <w:rFonts w:ascii="Arial" w:hAnsi="Arial" w:cs="Arial"/>
          <w:szCs w:val="22"/>
          <w:lang w:eastAsia="en-US"/>
        </w:rPr>
        <w:fldChar w:fldCharType="begin"/>
      </w:r>
      <w:r w:rsidRPr="00112C76">
        <w:rPr>
          <w:rFonts w:ascii="Arial" w:hAnsi="Arial" w:cs="Arial"/>
          <w:szCs w:val="22"/>
          <w:lang w:eastAsia="en-US"/>
        </w:rPr>
        <w:instrText xml:space="preserve"> REF _Ref372630880 \r \h  \* MERGEFORMAT </w:instrText>
      </w:r>
      <w:r w:rsidRPr="00112C76">
        <w:rPr>
          <w:rFonts w:ascii="Arial" w:hAnsi="Arial" w:cs="Arial"/>
          <w:szCs w:val="22"/>
          <w:lang w:eastAsia="en-US"/>
        </w:rPr>
      </w:r>
      <w:r w:rsidRPr="00112C76">
        <w:rPr>
          <w:rFonts w:ascii="Arial" w:hAnsi="Arial" w:cs="Arial"/>
          <w:szCs w:val="22"/>
          <w:lang w:eastAsia="en-US"/>
        </w:rPr>
        <w:fldChar w:fldCharType="separate"/>
      </w:r>
      <w:r w:rsidR="00F8388F">
        <w:rPr>
          <w:rFonts w:ascii="Arial" w:hAnsi="Arial" w:cs="Arial"/>
          <w:szCs w:val="22"/>
          <w:lang w:eastAsia="en-US"/>
        </w:rPr>
        <w:t>17.6</w:t>
      </w:r>
      <w:r w:rsidRPr="00112C76">
        <w:rPr>
          <w:rFonts w:ascii="Arial" w:hAnsi="Arial" w:cs="Arial"/>
          <w:szCs w:val="22"/>
          <w:lang w:eastAsia="en-US"/>
        </w:rPr>
        <w:fldChar w:fldCharType="end"/>
      </w:r>
      <w:r w:rsidRPr="00112C76">
        <w:rPr>
          <w:rFonts w:ascii="Arial" w:hAnsi="Arial" w:cs="Arial"/>
          <w:szCs w:val="22"/>
          <w:lang w:eastAsia="en-US"/>
        </w:rPr>
        <w:t xml:space="preserve"> Smlouvy může být i částečná a Objednatel může Smlouvu vypovídat ve vztahu k jakékoli části plnění Poskytovatele.</w:t>
      </w:r>
    </w:p>
    <w:p w:rsidR="000E334D" w:rsidRPr="00F547F5" w:rsidRDefault="00046E23" w:rsidP="00046E23">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Ukončením účinnosti této Smlouvy nejsou dotčena ustanovení Smlouvy týkající se licencí, záruk, práv z vady, povinnosti nahradit škodu a povinnosti hradit smluvní pokuty, ustanovení o ochraně informací a osobních údajů, ani další ustanovení a nároky, z jejichž povahy vyplývá, že mají trvat i po zániku účinnosti této Smlouvy</w:t>
      </w:r>
      <w:r w:rsidR="00E94879" w:rsidRPr="00F547F5">
        <w:rPr>
          <w:rFonts w:ascii="Arial" w:hAnsi="Arial" w:cs="Arial"/>
          <w:szCs w:val="22"/>
          <w:lang w:eastAsia="en-US"/>
        </w:rPr>
        <w:t xml:space="preserve">. </w:t>
      </w:r>
    </w:p>
    <w:p w:rsidR="00E94879" w:rsidRPr="00F547F5" w:rsidRDefault="00E94879" w:rsidP="00E94879">
      <w:pPr>
        <w:pStyle w:val="RLlneksmlouvy"/>
        <w:rPr>
          <w:rFonts w:ascii="Arial" w:hAnsi="Arial" w:cs="Arial"/>
          <w:szCs w:val="22"/>
        </w:rPr>
      </w:pPr>
      <w:r w:rsidRPr="00F547F5">
        <w:rPr>
          <w:rFonts w:ascii="Arial" w:hAnsi="Arial" w:cs="Arial"/>
          <w:szCs w:val="22"/>
        </w:rPr>
        <w:t>ŘEŠENÍ SPORŮ</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 xml:space="preserve">Práva a povinnosti smluvních stran touto Smlouvou výslovně neupravené se řídí </w:t>
      </w:r>
      <w:r w:rsidR="00096BAC" w:rsidRPr="00F547F5">
        <w:rPr>
          <w:rFonts w:ascii="Arial" w:hAnsi="Arial" w:cs="Arial"/>
          <w:szCs w:val="22"/>
          <w:lang w:eastAsia="en-US"/>
        </w:rPr>
        <w:t xml:space="preserve">občanským </w:t>
      </w:r>
      <w:r w:rsidRPr="00F547F5">
        <w:rPr>
          <w:rFonts w:ascii="Arial" w:hAnsi="Arial" w:cs="Arial"/>
          <w:szCs w:val="22"/>
          <w:lang w:eastAsia="en-US"/>
        </w:rPr>
        <w:t>zákoníkem a příslušnými právními předpisy souvisejícími.</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 Tím není dotčeno právo smluvních stran obrátit se ve věci na příslušný obecný soud České republiky.</w:t>
      </w:r>
    </w:p>
    <w:p w:rsidR="00E94879" w:rsidRPr="00F547F5" w:rsidRDefault="00E94879" w:rsidP="00E94879">
      <w:pPr>
        <w:pStyle w:val="RLlneksmlouvy"/>
        <w:rPr>
          <w:rFonts w:ascii="Arial" w:hAnsi="Arial" w:cs="Arial"/>
          <w:szCs w:val="22"/>
        </w:rPr>
      </w:pPr>
      <w:r w:rsidRPr="00F547F5">
        <w:rPr>
          <w:rFonts w:ascii="Arial" w:hAnsi="Arial" w:cs="Arial"/>
          <w:szCs w:val="22"/>
        </w:rPr>
        <w:t>ZÁVĚREČNÁ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bookmarkStart w:id="84" w:name="_Ref420573762"/>
      <w:r w:rsidRPr="00F547F5">
        <w:rPr>
          <w:rFonts w:ascii="Arial" w:hAnsi="Arial" w:cs="Arial"/>
          <w:szCs w:val="22"/>
          <w:lang w:eastAsia="en-US"/>
        </w:rPr>
        <w:t xml:space="preserve">Tato Smlouva představuje úplnou dohodu smluvních stran o předmětu této Smlouvy. Tuto Smlouvu je možné měnit pouze písemnou dohodou smluvních stran ve formě číslovaných dodatků této Smlouvy uzavřených v souladu s příslušnými ustanoveními </w:t>
      </w:r>
      <w:r w:rsidR="00F05ACC">
        <w:rPr>
          <w:rFonts w:ascii="Arial" w:hAnsi="Arial" w:cs="Arial"/>
          <w:szCs w:val="22"/>
          <w:lang w:eastAsia="en-US"/>
        </w:rPr>
        <w:t>ZZVZ</w:t>
      </w:r>
      <w:r w:rsidRPr="00F547F5">
        <w:rPr>
          <w:rFonts w:ascii="Arial" w:hAnsi="Arial" w:cs="Arial"/>
          <w:szCs w:val="22"/>
          <w:lang w:eastAsia="en-US"/>
        </w:rPr>
        <w:t xml:space="preserve"> a podepsaných osobami oprávněnými jednat jménem smluvních stran</w:t>
      </w:r>
      <w:r w:rsidR="00F93F2C" w:rsidRPr="00F547F5">
        <w:rPr>
          <w:rFonts w:ascii="Arial" w:hAnsi="Arial" w:cs="Arial"/>
          <w:szCs w:val="22"/>
          <w:lang w:eastAsia="en-US"/>
        </w:rPr>
        <w:t>, není-li v této Smlouvě výslovně uvedeno jinak</w:t>
      </w:r>
      <w:r w:rsidRPr="00F547F5">
        <w:rPr>
          <w:rFonts w:ascii="Arial" w:hAnsi="Arial" w:cs="Arial"/>
          <w:szCs w:val="22"/>
          <w:lang w:eastAsia="en-US"/>
        </w:rPr>
        <w:t>.</w:t>
      </w:r>
      <w:bookmarkEnd w:id="84"/>
    </w:p>
    <w:p w:rsidR="00F609AD" w:rsidRPr="00F547F5" w:rsidRDefault="00F609AD" w:rsidP="00F609AD">
      <w:pPr>
        <w:pStyle w:val="RLTextlnkuslovan"/>
        <w:tabs>
          <w:tab w:val="clear" w:pos="2297"/>
          <w:tab w:val="num" w:pos="1474"/>
        </w:tabs>
        <w:ind w:left="1474"/>
        <w:rPr>
          <w:rFonts w:ascii="Arial" w:hAnsi="Arial" w:cs="Arial"/>
          <w:szCs w:val="22"/>
        </w:rPr>
      </w:pPr>
      <w:r w:rsidRPr="00F547F5">
        <w:rPr>
          <w:rFonts w:ascii="Arial" w:hAnsi="Arial" w:cs="Arial"/>
          <w:szCs w:val="22"/>
        </w:rPr>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w:t>
      </w:r>
      <w:r w:rsidRPr="00F547F5">
        <w:rPr>
          <w:rFonts w:ascii="Arial" w:hAnsi="Arial" w:cs="Arial"/>
          <w:szCs w:val="22"/>
        </w:rPr>
        <w:lastRenderedPageBreak/>
        <w:t>nahradit platným a vynutitelným ustanovením, které je svým obsahem nejbližší účelu neplatného či nevynutitelného ustanovení.</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Veškerá práva a povinnosti vyplývající z této Smlouvy přecházejí, pokud to povaha těchto práv a povinností nevylučuje, na právní nástupce smluvních stran.</w:t>
      </w:r>
    </w:p>
    <w:p w:rsidR="00E94879" w:rsidRPr="00F547F5" w:rsidRDefault="00E94879" w:rsidP="00E94879">
      <w:pPr>
        <w:pStyle w:val="RLTextlnkuslovan"/>
        <w:tabs>
          <w:tab w:val="clear" w:pos="2297"/>
          <w:tab w:val="num" w:pos="1474"/>
        </w:tabs>
        <w:ind w:left="1474"/>
        <w:rPr>
          <w:rFonts w:ascii="Arial" w:hAnsi="Arial" w:cs="Arial"/>
          <w:szCs w:val="22"/>
          <w:lang w:eastAsia="en-US"/>
        </w:rPr>
      </w:pPr>
      <w:r w:rsidRPr="00F547F5">
        <w:rPr>
          <w:rFonts w:ascii="Arial" w:hAnsi="Arial" w:cs="Arial"/>
          <w:szCs w:val="22"/>
          <w:lang w:eastAsia="en-US"/>
        </w:rPr>
        <w:t>Poskytovatel není oprávněn postoupit peněžité nároky vůči Objednateli na třetí osobu bez předchozího písemného souhlasu Objednatele.</w:t>
      </w:r>
    </w:p>
    <w:p w:rsidR="00DB64D4" w:rsidRPr="00F547F5" w:rsidRDefault="00E94879" w:rsidP="00DB64D4">
      <w:pPr>
        <w:pStyle w:val="RLTextlnkuslovan"/>
        <w:tabs>
          <w:tab w:val="clear" w:pos="2297"/>
          <w:tab w:val="num" w:pos="1474"/>
        </w:tabs>
        <w:ind w:left="1474"/>
        <w:rPr>
          <w:rFonts w:ascii="Arial" w:hAnsi="Arial" w:cs="Arial"/>
          <w:szCs w:val="22"/>
        </w:rPr>
      </w:pPr>
      <w:r w:rsidRPr="00F547F5">
        <w:rPr>
          <w:rFonts w:ascii="Arial" w:hAnsi="Arial" w:cs="Arial"/>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2"/>
        <w:gridCol w:w="5514"/>
      </w:tblGrid>
      <w:tr w:rsidR="00E94879" w:rsidRPr="00F547F5" w:rsidTr="002D4801">
        <w:trPr>
          <w:trHeight w:val="426"/>
        </w:trPr>
        <w:tc>
          <w:tcPr>
            <w:tcW w:w="2031" w:type="pct"/>
            <w:shd w:val="clear" w:color="auto" w:fill="auto"/>
          </w:tcPr>
          <w:bookmarkStart w:id="85" w:name="ListAnnex01"/>
          <w:p w:rsidR="00E94879" w:rsidRPr="00F547F5" w:rsidRDefault="00F65BE4" w:rsidP="00E94879">
            <w:pPr>
              <w:pStyle w:val="RLSeznamploh"/>
              <w:rPr>
                <w:rFonts w:ascii="Arial" w:hAnsi="Arial" w:cs="Arial"/>
                <w:szCs w:val="22"/>
              </w:rPr>
            </w:pPr>
            <w:r w:rsidRPr="00F547F5">
              <w:rPr>
                <w:rFonts w:ascii="Arial" w:hAnsi="Arial" w:cs="Arial"/>
                <w:szCs w:val="22"/>
              </w:rPr>
              <w:fldChar w:fldCharType="begin"/>
            </w:r>
            <w:r w:rsidR="00FF263C">
              <w:rPr>
                <w:rFonts w:ascii="Arial" w:hAnsi="Arial" w:cs="Arial"/>
                <w:szCs w:val="22"/>
              </w:rPr>
              <w:instrText>HYPERLINK  \l "Annex01a"</w:instrText>
            </w:r>
            <w:r w:rsidRPr="00F547F5">
              <w:rPr>
                <w:rFonts w:ascii="Arial" w:hAnsi="Arial" w:cs="Arial"/>
                <w:szCs w:val="22"/>
              </w:rPr>
              <w:fldChar w:fldCharType="separate"/>
            </w:r>
            <w:r w:rsidR="00E94879" w:rsidRPr="00F547F5">
              <w:rPr>
                <w:rStyle w:val="Hypertextovodkaz"/>
                <w:rFonts w:ascii="Arial" w:hAnsi="Arial" w:cs="Arial"/>
                <w:szCs w:val="22"/>
              </w:rPr>
              <w:t>Příloha č. 1</w:t>
            </w:r>
            <w:bookmarkEnd w:id="85"/>
            <w:r w:rsidR="008D10B5">
              <w:rPr>
                <w:rStyle w:val="Hypertextovodkaz"/>
                <w:rFonts w:ascii="Arial" w:hAnsi="Arial" w:cs="Arial"/>
                <w:szCs w:val="22"/>
              </w:rPr>
              <w:t>a</w:t>
            </w:r>
            <w:r w:rsidR="00E94879" w:rsidRPr="00F547F5">
              <w:rPr>
                <w:rStyle w:val="Hypertextovodkaz"/>
                <w:rFonts w:ascii="Arial" w:hAnsi="Arial" w:cs="Arial"/>
                <w:szCs w:val="22"/>
              </w:rPr>
              <w:t>:</w:t>
            </w:r>
            <w:r w:rsidRPr="00F547F5">
              <w:rPr>
                <w:rFonts w:ascii="Arial" w:hAnsi="Arial" w:cs="Arial"/>
                <w:szCs w:val="22"/>
              </w:rPr>
              <w:fldChar w:fldCharType="end"/>
            </w:r>
            <w:bookmarkStart w:id="86" w:name="ListAnnex01a"/>
            <w:bookmarkEnd w:id="86"/>
          </w:p>
        </w:tc>
        <w:tc>
          <w:tcPr>
            <w:tcW w:w="2969" w:type="pct"/>
            <w:shd w:val="clear" w:color="auto" w:fill="auto"/>
          </w:tcPr>
          <w:p w:rsidR="00E94879" w:rsidRPr="00F547F5" w:rsidRDefault="008D10B5" w:rsidP="00F93F2C">
            <w:pPr>
              <w:spacing w:after="200" w:line="276" w:lineRule="auto"/>
              <w:rPr>
                <w:rFonts w:ascii="Arial" w:hAnsi="Arial" w:cs="Arial"/>
                <w:szCs w:val="22"/>
                <w:lang w:eastAsia="en-US"/>
              </w:rPr>
            </w:pPr>
            <w:r>
              <w:rPr>
                <w:rFonts w:ascii="Arial" w:hAnsi="Arial" w:cs="Arial"/>
                <w:szCs w:val="22"/>
                <w:lang w:eastAsia="en-US"/>
              </w:rPr>
              <w:t>Obecné požadavky Objednatele</w:t>
            </w:r>
            <w:r w:rsidR="00CE5BA1" w:rsidRPr="00F547F5">
              <w:rPr>
                <w:rFonts w:ascii="Arial" w:hAnsi="Arial" w:cs="Arial"/>
                <w:szCs w:val="22"/>
                <w:lang w:eastAsia="en-US"/>
              </w:rPr>
              <w:t xml:space="preserve"> </w:t>
            </w:r>
          </w:p>
        </w:tc>
      </w:tr>
      <w:tr w:rsidR="008D10B5" w:rsidRPr="00F547F5" w:rsidTr="002D4801">
        <w:trPr>
          <w:trHeight w:val="426"/>
        </w:trPr>
        <w:tc>
          <w:tcPr>
            <w:tcW w:w="2031" w:type="pct"/>
            <w:shd w:val="clear" w:color="auto" w:fill="auto"/>
          </w:tcPr>
          <w:p w:rsidR="008D10B5" w:rsidRDefault="00F8388F" w:rsidP="008D10B5">
            <w:pPr>
              <w:pStyle w:val="RLSeznamploh"/>
              <w:rPr>
                <w:rFonts w:ascii="Arial" w:hAnsi="Arial" w:cs="Arial"/>
                <w:szCs w:val="22"/>
              </w:rPr>
            </w:pPr>
            <w:hyperlink w:anchor="Annex01b" w:history="1">
              <w:r w:rsidR="008D10B5" w:rsidRPr="00F547F5">
                <w:rPr>
                  <w:rStyle w:val="Hypertextovodkaz"/>
                  <w:rFonts w:ascii="Arial" w:hAnsi="Arial" w:cs="Arial"/>
                  <w:szCs w:val="22"/>
                </w:rPr>
                <w:t>Příloha č. 1</w:t>
              </w:r>
              <w:r w:rsidR="008D10B5">
                <w:rPr>
                  <w:rStyle w:val="Hypertextovodkaz"/>
                  <w:rFonts w:ascii="Arial" w:hAnsi="Arial" w:cs="Arial"/>
                  <w:szCs w:val="22"/>
                </w:rPr>
                <w:t>b</w:t>
              </w:r>
              <w:bookmarkStart w:id="87" w:name="ListAnnex01b"/>
              <w:bookmarkEnd w:id="87"/>
              <w:r w:rsidR="008D10B5" w:rsidRPr="00F547F5">
                <w:rPr>
                  <w:rStyle w:val="Hypertextovodkaz"/>
                  <w:rFonts w:ascii="Arial" w:hAnsi="Arial" w:cs="Arial"/>
                  <w:szCs w:val="22"/>
                </w:rPr>
                <w:t>:</w:t>
              </w:r>
            </w:hyperlink>
          </w:p>
        </w:tc>
        <w:tc>
          <w:tcPr>
            <w:tcW w:w="2969" w:type="pct"/>
            <w:shd w:val="clear" w:color="auto" w:fill="auto"/>
          </w:tcPr>
          <w:p w:rsidR="008D10B5" w:rsidRDefault="007D62AB" w:rsidP="008D10B5">
            <w:pPr>
              <w:spacing w:after="200" w:line="276" w:lineRule="auto"/>
              <w:rPr>
                <w:rFonts w:ascii="Arial" w:hAnsi="Arial" w:cs="Arial"/>
                <w:szCs w:val="22"/>
                <w:lang w:eastAsia="en-US"/>
              </w:rPr>
            </w:pPr>
            <w:r>
              <w:rPr>
                <w:rFonts w:ascii="Arial" w:hAnsi="Arial" w:cs="Arial"/>
                <w:szCs w:val="22"/>
                <w:lang w:eastAsia="en-US"/>
              </w:rPr>
              <w:t>Popis Služeb</w:t>
            </w:r>
            <w:r w:rsidRPr="00F547F5">
              <w:rPr>
                <w:rFonts w:ascii="Arial" w:hAnsi="Arial" w:cs="Arial"/>
                <w:szCs w:val="22"/>
                <w:lang w:eastAsia="en-US"/>
              </w:rPr>
              <w:t xml:space="preserve"> </w:t>
            </w:r>
            <w:r w:rsidR="008D10B5" w:rsidRPr="00F547F5">
              <w:rPr>
                <w:rFonts w:ascii="Arial" w:hAnsi="Arial" w:cs="Arial"/>
                <w:szCs w:val="22"/>
                <w:lang w:eastAsia="en-US"/>
              </w:rPr>
              <w:t xml:space="preserve"> </w:t>
            </w:r>
          </w:p>
        </w:tc>
      </w:tr>
      <w:tr w:rsidR="008C4319" w:rsidRPr="00F547F5" w:rsidTr="00F843DB">
        <w:trPr>
          <w:trHeight w:val="302"/>
        </w:trPr>
        <w:tc>
          <w:tcPr>
            <w:tcW w:w="2031" w:type="pct"/>
            <w:shd w:val="clear" w:color="auto" w:fill="auto"/>
          </w:tcPr>
          <w:p w:rsidR="008C4319" w:rsidRPr="00F547F5" w:rsidRDefault="00F8388F" w:rsidP="008C4319">
            <w:pPr>
              <w:pStyle w:val="RLSeznamploh"/>
              <w:rPr>
                <w:rFonts w:ascii="Arial" w:hAnsi="Arial" w:cs="Arial"/>
                <w:szCs w:val="22"/>
              </w:rPr>
            </w:pPr>
            <w:hyperlink w:anchor="Annex01c" w:history="1">
              <w:r w:rsidR="008C4319" w:rsidRPr="00F547F5">
                <w:rPr>
                  <w:rStyle w:val="Hypertextovodkaz"/>
                  <w:rFonts w:ascii="Arial" w:hAnsi="Arial" w:cs="Arial"/>
                  <w:szCs w:val="22"/>
                </w:rPr>
                <w:t>Příloha č. 1</w:t>
              </w:r>
              <w:r w:rsidR="008C4319">
                <w:rPr>
                  <w:rStyle w:val="Hypertextovodkaz"/>
                  <w:rFonts w:ascii="Arial" w:hAnsi="Arial" w:cs="Arial"/>
                  <w:szCs w:val="22"/>
                </w:rPr>
                <w:t>c</w:t>
              </w:r>
              <w:r w:rsidR="008C4319" w:rsidRPr="00F547F5">
                <w:rPr>
                  <w:rStyle w:val="Hypertextovodkaz"/>
                  <w:rFonts w:ascii="Arial" w:hAnsi="Arial" w:cs="Arial"/>
                  <w:szCs w:val="22"/>
                </w:rPr>
                <w:t>:</w:t>
              </w:r>
            </w:hyperlink>
            <w:bookmarkStart w:id="88" w:name="ListAnnex01c"/>
            <w:bookmarkEnd w:id="88"/>
          </w:p>
        </w:tc>
        <w:tc>
          <w:tcPr>
            <w:tcW w:w="2969" w:type="pct"/>
            <w:shd w:val="clear" w:color="auto" w:fill="auto"/>
          </w:tcPr>
          <w:p w:rsidR="008C4319" w:rsidRDefault="007D62AB" w:rsidP="008C4319">
            <w:pPr>
              <w:spacing w:after="200" w:line="276" w:lineRule="auto"/>
              <w:rPr>
                <w:rFonts w:ascii="Arial" w:hAnsi="Arial" w:cs="Arial"/>
                <w:szCs w:val="22"/>
                <w:lang w:eastAsia="en-US"/>
              </w:rPr>
            </w:pPr>
            <w:r>
              <w:rPr>
                <w:rFonts w:ascii="Arial" w:hAnsi="Arial" w:cs="Arial"/>
                <w:szCs w:val="22"/>
                <w:lang w:eastAsia="en-US"/>
              </w:rPr>
              <w:t>Detailní specifikace předmětu plnění</w:t>
            </w:r>
            <w:r w:rsidR="008C4319" w:rsidRPr="00F547F5">
              <w:rPr>
                <w:rFonts w:ascii="Arial" w:hAnsi="Arial" w:cs="Arial"/>
                <w:szCs w:val="22"/>
                <w:lang w:eastAsia="en-US"/>
              </w:rPr>
              <w:t xml:space="preserve"> </w:t>
            </w:r>
          </w:p>
        </w:tc>
      </w:tr>
      <w:bookmarkStart w:id="89" w:name="ListAnnex02"/>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"Annex02" </w:instrText>
            </w:r>
            <w:r w:rsidRPr="00F547F5">
              <w:rPr>
                <w:rFonts w:ascii="Arial" w:hAnsi="Arial" w:cs="Arial"/>
                <w:szCs w:val="22"/>
              </w:rPr>
              <w:fldChar w:fldCharType="separate"/>
            </w:r>
            <w:r w:rsidRPr="00F547F5">
              <w:rPr>
                <w:rStyle w:val="Hypertextovodkaz"/>
                <w:rFonts w:ascii="Arial" w:hAnsi="Arial" w:cs="Arial"/>
                <w:szCs w:val="22"/>
              </w:rPr>
              <w:t>Příloha č. 2</w:t>
            </w:r>
            <w:bookmarkEnd w:id="89"/>
            <w:r w:rsidRPr="00F547F5">
              <w:rPr>
                <w:rStyle w:val="Hypertextovodkaz"/>
                <w:rFonts w:ascii="Arial" w:hAnsi="Arial" w:cs="Arial"/>
                <w:szCs w:val="22"/>
              </w:rPr>
              <w:t>:</w:t>
            </w:r>
            <w:r w:rsidRPr="00F547F5">
              <w:rPr>
                <w:rFonts w:ascii="Arial" w:hAnsi="Arial" w:cs="Arial"/>
                <w:szCs w:val="22"/>
              </w:rPr>
              <w:fldChar w:fldCharType="end"/>
            </w:r>
            <w:r w:rsidRPr="00F547F5">
              <w:rPr>
                <w:rFonts w:ascii="Arial" w:hAnsi="Arial" w:cs="Arial"/>
                <w:szCs w:val="22"/>
              </w:rPr>
              <w:t xml:space="preserve"> </w:t>
            </w:r>
          </w:p>
        </w:tc>
        <w:tc>
          <w:tcPr>
            <w:tcW w:w="2969" w:type="pct"/>
            <w:shd w:val="clear" w:color="auto" w:fill="auto"/>
          </w:tcPr>
          <w:p w:rsidR="008C4319" w:rsidRPr="00F547F5" w:rsidRDefault="00567533" w:rsidP="00F843DB">
            <w:pPr>
              <w:spacing w:after="200" w:line="276" w:lineRule="auto"/>
              <w:rPr>
                <w:rFonts w:ascii="Arial" w:hAnsi="Arial" w:cs="Arial"/>
                <w:szCs w:val="22"/>
                <w:lang w:eastAsia="en-US"/>
              </w:rPr>
            </w:pPr>
            <w:r>
              <w:rPr>
                <w:rFonts w:ascii="Arial" w:hAnsi="Arial" w:cs="Arial"/>
                <w:szCs w:val="22"/>
              </w:rPr>
              <w:t>Pravidla oponentního řízení</w:t>
            </w:r>
            <w:r w:rsidRPr="00F547F5">
              <w:rPr>
                <w:rFonts w:ascii="Arial" w:hAnsi="Arial" w:cs="Arial"/>
                <w:szCs w:val="22"/>
                <w:lang w:eastAsia="en-US"/>
              </w:rPr>
              <w:t xml:space="preserve"> </w:t>
            </w:r>
          </w:p>
        </w:tc>
      </w:tr>
      <w:bookmarkStart w:id="90" w:name="ListAnnex03"/>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"Annex03" </w:instrText>
            </w:r>
            <w:r w:rsidRPr="00F547F5">
              <w:rPr>
                <w:rFonts w:ascii="Arial" w:hAnsi="Arial" w:cs="Arial"/>
                <w:szCs w:val="22"/>
              </w:rPr>
              <w:fldChar w:fldCharType="separate"/>
            </w:r>
            <w:r w:rsidRPr="00F547F5">
              <w:rPr>
                <w:rStyle w:val="Hypertextovodkaz"/>
                <w:rFonts w:ascii="Arial" w:hAnsi="Arial" w:cs="Arial"/>
                <w:szCs w:val="22"/>
              </w:rPr>
              <w:t>Příloha č. 3</w:t>
            </w:r>
            <w:bookmarkEnd w:id="90"/>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lang w:eastAsia="en-US"/>
              </w:rPr>
            </w:pPr>
            <w:r w:rsidRPr="00F547F5">
              <w:rPr>
                <w:rFonts w:ascii="Arial" w:hAnsi="Arial" w:cs="Arial"/>
                <w:szCs w:val="22"/>
              </w:rPr>
              <w:t xml:space="preserve">Oprávněné osoby </w:t>
            </w:r>
          </w:p>
        </w:tc>
      </w:tr>
      <w:bookmarkStart w:id="91" w:name="ListAnnex04"/>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"Annex04" </w:instrText>
            </w:r>
            <w:r w:rsidRPr="00F547F5">
              <w:rPr>
                <w:rFonts w:ascii="Arial" w:hAnsi="Arial" w:cs="Arial"/>
                <w:szCs w:val="22"/>
              </w:rPr>
              <w:fldChar w:fldCharType="separate"/>
            </w:r>
            <w:r w:rsidRPr="00F547F5">
              <w:rPr>
                <w:rStyle w:val="Hypertextovodkaz"/>
                <w:rFonts w:ascii="Arial" w:hAnsi="Arial" w:cs="Arial"/>
                <w:szCs w:val="22"/>
              </w:rPr>
              <w:t>Příloha č. 4</w:t>
            </w:r>
            <w:bookmarkEnd w:id="91"/>
            <w:r w:rsidRPr="00F547F5">
              <w:rPr>
                <w:rStyle w:val="Hypertextovodkaz"/>
                <w:rFonts w:ascii="Arial" w:hAnsi="Arial" w:cs="Arial"/>
                <w:szCs w:val="22"/>
              </w:rPr>
              <w:t>:</w:t>
            </w:r>
            <w:r w:rsidRPr="00F547F5">
              <w:rPr>
                <w:rFonts w:ascii="Arial" w:hAnsi="Arial" w:cs="Arial"/>
                <w:szCs w:val="22"/>
              </w:rPr>
              <w:fldChar w:fldCharType="end"/>
            </w:r>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 xml:space="preserve">Seznam </w:t>
            </w:r>
            <w:r>
              <w:rPr>
                <w:rFonts w:ascii="Arial" w:hAnsi="Arial" w:cs="Arial"/>
                <w:szCs w:val="22"/>
              </w:rPr>
              <w:t>poddoda</w:t>
            </w:r>
            <w:r w:rsidRPr="00F547F5">
              <w:rPr>
                <w:rFonts w:ascii="Arial" w:hAnsi="Arial" w:cs="Arial"/>
                <w:szCs w:val="22"/>
              </w:rPr>
              <w:t>vatelů</w:t>
            </w:r>
          </w:p>
        </w:tc>
      </w:tr>
      <w:bookmarkStart w:id="92" w:name="ListAnnex05"/>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"Annex05" </w:instrText>
            </w:r>
            <w:r w:rsidRPr="00F547F5">
              <w:rPr>
                <w:rFonts w:ascii="Arial" w:hAnsi="Arial" w:cs="Arial"/>
                <w:szCs w:val="22"/>
              </w:rPr>
              <w:fldChar w:fldCharType="separate"/>
            </w:r>
            <w:r w:rsidRPr="00F547F5">
              <w:rPr>
                <w:rStyle w:val="Hypertextovodkaz"/>
                <w:rFonts w:ascii="Arial" w:hAnsi="Arial" w:cs="Arial"/>
                <w:szCs w:val="22"/>
              </w:rPr>
              <w:t>Příloha č. 5</w:t>
            </w:r>
            <w:r w:rsidRPr="00F547F5">
              <w:rPr>
                <w:rFonts w:ascii="Arial" w:hAnsi="Arial" w:cs="Arial"/>
                <w:szCs w:val="22"/>
              </w:rPr>
              <w:fldChar w:fldCharType="end"/>
            </w:r>
            <w:r w:rsidRPr="00F547F5">
              <w:rPr>
                <w:rFonts w:ascii="Arial" w:hAnsi="Arial" w:cs="Arial"/>
                <w:szCs w:val="22"/>
              </w:rPr>
              <w:t>:</w:t>
            </w:r>
            <w:bookmarkEnd w:id="92"/>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Realizační tým Poskytovatele</w:t>
            </w:r>
          </w:p>
        </w:tc>
      </w:tr>
      <w:bookmarkStart w:id="93" w:name="ListAnnex06"/>
      <w:tr w:rsidR="008C4319" w:rsidRPr="00F547F5" w:rsidTr="00E94879">
        <w:tc>
          <w:tcPr>
            <w:tcW w:w="2031" w:type="pct"/>
            <w:shd w:val="clear" w:color="auto" w:fill="auto"/>
          </w:tcPr>
          <w:p w:rsidR="008C4319" w:rsidRPr="00F547F5" w:rsidRDefault="008C4319" w:rsidP="008C4319">
            <w:pPr>
              <w:pStyle w:val="RLSeznamploh"/>
              <w:rPr>
                <w:rFonts w:ascii="Arial" w:hAnsi="Arial" w:cs="Arial"/>
                <w:szCs w:val="22"/>
              </w:rPr>
            </w:pPr>
            <w:r w:rsidRPr="00F547F5">
              <w:rPr>
                <w:rFonts w:ascii="Arial" w:hAnsi="Arial" w:cs="Arial"/>
                <w:szCs w:val="22"/>
              </w:rPr>
              <w:fldChar w:fldCharType="begin"/>
            </w:r>
            <w:r w:rsidRPr="00F547F5">
              <w:rPr>
                <w:rFonts w:ascii="Arial" w:hAnsi="Arial" w:cs="Arial"/>
                <w:szCs w:val="22"/>
              </w:rPr>
              <w:instrText xml:space="preserve"> HYPERLINK  \l "Annex06" </w:instrText>
            </w:r>
            <w:r w:rsidRPr="00F547F5">
              <w:rPr>
                <w:rFonts w:ascii="Arial" w:hAnsi="Arial" w:cs="Arial"/>
                <w:szCs w:val="22"/>
              </w:rPr>
              <w:fldChar w:fldCharType="separate"/>
            </w:r>
            <w:r w:rsidRPr="00F547F5">
              <w:rPr>
                <w:rStyle w:val="Hypertextovodkaz"/>
                <w:rFonts w:ascii="Arial" w:hAnsi="Arial" w:cs="Arial"/>
                <w:szCs w:val="22"/>
              </w:rPr>
              <w:t>Příloha č. 6:</w:t>
            </w:r>
            <w:r w:rsidRPr="00F547F5">
              <w:rPr>
                <w:rFonts w:ascii="Arial" w:hAnsi="Arial" w:cs="Arial"/>
                <w:szCs w:val="22"/>
              </w:rPr>
              <w:fldChar w:fldCharType="end"/>
            </w:r>
            <w:bookmarkEnd w:id="93"/>
          </w:p>
        </w:tc>
        <w:tc>
          <w:tcPr>
            <w:tcW w:w="2969" w:type="pct"/>
            <w:shd w:val="clear" w:color="auto" w:fill="auto"/>
          </w:tcPr>
          <w:p w:rsidR="008C4319" w:rsidRPr="00F547F5" w:rsidRDefault="008C4319" w:rsidP="008C4319">
            <w:pPr>
              <w:spacing w:after="200" w:line="276" w:lineRule="auto"/>
              <w:rPr>
                <w:rFonts w:ascii="Arial" w:hAnsi="Arial" w:cs="Arial"/>
                <w:szCs w:val="22"/>
              </w:rPr>
            </w:pPr>
            <w:r w:rsidRPr="00F547F5">
              <w:rPr>
                <w:rFonts w:ascii="Arial" w:hAnsi="Arial" w:cs="Arial"/>
                <w:szCs w:val="22"/>
              </w:rPr>
              <w:t>Zadávací dokumentace</w:t>
            </w:r>
            <w:r w:rsidR="007C2097">
              <w:rPr>
                <w:rFonts w:ascii="Arial" w:hAnsi="Arial" w:cs="Arial"/>
                <w:szCs w:val="22"/>
              </w:rPr>
              <w:t xml:space="preserve"> vč. příloh</w:t>
            </w:r>
            <w:r w:rsidRPr="00F547F5">
              <w:rPr>
                <w:rFonts w:ascii="Arial" w:hAnsi="Arial" w:cs="Arial"/>
                <w:szCs w:val="22"/>
              </w:rPr>
              <w:t xml:space="preserve"> (tvoří pevně nesvázanou přílohu - CD)</w:t>
            </w:r>
            <w:r w:rsidRPr="00F547F5" w:rsidDel="00607D22">
              <w:rPr>
                <w:rFonts w:ascii="Arial" w:hAnsi="Arial" w:cs="Arial"/>
                <w:szCs w:val="22"/>
              </w:rPr>
              <w:t xml:space="preserve"> </w:t>
            </w:r>
          </w:p>
        </w:tc>
      </w:tr>
      <w:bookmarkStart w:id="94" w:name="ListAnnex07"/>
      <w:tr w:rsidR="00D3142D" w:rsidRPr="00F547F5" w:rsidTr="00E94879">
        <w:tc>
          <w:tcPr>
            <w:tcW w:w="2031" w:type="pct"/>
            <w:shd w:val="clear" w:color="auto" w:fill="auto"/>
          </w:tcPr>
          <w:p w:rsidR="00D3142D" w:rsidRPr="00D3142D" w:rsidRDefault="00D3142D" w:rsidP="008C4319">
            <w:pPr>
              <w:pStyle w:val="RLSeznamploh"/>
              <w:rPr>
                <w:rFonts w:ascii="Arial" w:hAnsi="Arial" w:cs="Arial"/>
                <w:szCs w:val="22"/>
              </w:rPr>
            </w:pPr>
            <w:r>
              <w:rPr>
                <w:rStyle w:val="Hypertextovodkaz"/>
                <w:rFonts w:ascii="Arial" w:hAnsi="Arial" w:cs="Arial"/>
                <w:szCs w:val="22"/>
              </w:rPr>
              <w:fldChar w:fldCharType="begin"/>
            </w:r>
            <w:r>
              <w:rPr>
                <w:rStyle w:val="Hypertextovodkaz"/>
                <w:rFonts w:ascii="Arial" w:hAnsi="Arial" w:cs="Arial"/>
                <w:szCs w:val="22"/>
              </w:rPr>
              <w:instrText>HYPERLINK  \l "Annex07"</w:instrText>
            </w:r>
            <w:r>
              <w:rPr>
                <w:rStyle w:val="Hypertextovodkaz"/>
                <w:rFonts w:ascii="Arial" w:hAnsi="Arial" w:cs="Arial"/>
                <w:szCs w:val="22"/>
              </w:rPr>
              <w:fldChar w:fldCharType="separate"/>
            </w:r>
            <w:r w:rsidRPr="00D3142D">
              <w:rPr>
                <w:rStyle w:val="Hypertextovodkaz"/>
                <w:rFonts w:ascii="Arial" w:hAnsi="Arial" w:cs="Arial"/>
                <w:szCs w:val="22"/>
              </w:rPr>
              <w:t>Příloha č. 7:</w:t>
            </w:r>
            <w:bookmarkEnd w:id="94"/>
            <w:r>
              <w:rPr>
                <w:rStyle w:val="Hypertextovodkaz"/>
                <w:rFonts w:ascii="Arial" w:hAnsi="Arial" w:cs="Arial"/>
                <w:szCs w:val="22"/>
              </w:rPr>
              <w:fldChar w:fldCharType="end"/>
            </w:r>
          </w:p>
        </w:tc>
        <w:tc>
          <w:tcPr>
            <w:tcW w:w="2969" w:type="pct"/>
            <w:shd w:val="clear" w:color="auto" w:fill="auto"/>
          </w:tcPr>
          <w:p w:rsidR="00D3142D" w:rsidRPr="00D3142D" w:rsidRDefault="00D3142D" w:rsidP="008C4319">
            <w:pPr>
              <w:spacing w:after="200" w:line="276" w:lineRule="auto"/>
              <w:rPr>
                <w:rFonts w:ascii="Arial" w:hAnsi="Arial" w:cs="Arial"/>
                <w:szCs w:val="22"/>
              </w:rPr>
            </w:pPr>
            <w:r w:rsidRPr="00D3142D">
              <w:rPr>
                <w:rFonts w:ascii="Arial" w:hAnsi="Arial" w:cs="Arial"/>
                <w:szCs w:val="22"/>
              </w:rPr>
              <w:t>Specifikace ceny</w:t>
            </w:r>
          </w:p>
        </w:tc>
      </w:tr>
    </w:tbl>
    <w:p w:rsidR="00E94879" w:rsidRPr="00F547F5" w:rsidRDefault="00F93F2C" w:rsidP="00E94879">
      <w:pPr>
        <w:pStyle w:val="RLTextlnkuslovan"/>
        <w:tabs>
          <w:tab w:val="clear" w:pos="2297"/>
          <w:tab w:val="num" w:pos="1474"/>
        </w:tabs>
        <w:ind w:left="1474"/>
        <w:rPr>
          <w:rFonts w:ascii="Arial" w:hAnsi="Arial" w:cs="Arial"/>
          <w:szCs w:val="22"/>
        </w:rPr>
      </w:pPr>
      <w:r w:rsidRPr="00F547F5">
        <w:rPr>
          <w:rFonts w:ascii="Arial" w:hAnsi="Arial" w:cs="Arial"/>
          <w:szCs w:val="22"/>
        </w:rPr>
        <w:t>Tato Smlouva je uzavřena v</w:t>
      </w:r>
      <w:r w:rsidR="00A4145D">
        <w:rPr>
          <w:rFonts w:ascii="Arial" w:hAnsi="Arial" w:cs="Arial"/>
          <w:szCs w:val="22"/>
        </w:rPr>
        <w:t>e</w:t>
      </w:r>
      <w:r w:rsidRPr="00F547F5">
        <w:rPr>
          <w:rFonts w:ascii="Arial" w:hAnsi="Arial" w:cs="Arial"/>
          <w:szCs w:val="22"/>
        </w:rPr>
        <w:t xml:space="preserve"> </w:t>
      </w:r>
      <w:r w:rsidR="00A4145D">
        <w:rPr>
          <w:rFonts w:ascii="Arial" w:hAnsi="Arial" w:cs="Arial"/>
          <w:szCs w:val="22"/>
        </w:rPr>
        <w:t>4</w:t>
      </w:r>
      <w:r w:rsidRPr="00F547F5">
        <w:rPr>
          <w:rFonts w:ascii="Arial" w:hAnsi="Arial" w:cs="Arial"/>
          <w:szCs w:val="22"/>
        </w:rPr>
        <w:t xml:space="preserve"> stejnopisech, z nichž Objednatel obdrží 3 stejnopisy a Poskytovatel </w:t>
      </w:r>
      <w:r w:rsidR="00A4145D">
        <w:rPr>
          <w:rFonts w:ascii="Arial" w:hAnsi="Arial" w:cs="Arial"/>
          <w:szCs w:val="22"/>
        </w:rPr>
        <w:t>1</w:t>
      </w:r>
      <w:r w:rsidR="00A4145D" w:rsidRPr="00F547F5">
        <w:rPr>
          <w:rFonts w:ascii="Arial" w:hAnsi="Arial" w:cs="Arial"/>
          <w:szCs w:val="22"/>
        </w:rPr>
        <w:t xml:space="preserve"> </w:t>
      </w:r>
      <w:r w:rsidRPr="00F547F5">
        <w:rPr>
          <w:rFonts w:ascii="Arial" w:hAnsi="Arial" w:cs="Arial"/>
          <w:szCs w:val="22"/>
        </w:rPr>
        <w:t>stejnopis</w:t>
      </w:r>
      <w:r w:rsidR="00E94879" w:rsidRPr="00F547F5">
        <w:rPr>
          <w:rFonts w:ascii="Arial" w:hAnsi="Arial" w:cs="Arial"/>
          <w:szCs w:val="22"/>
        </w:rPr>
        <w:t>.</w:t>
      </w:r>
    </w:p>
    <w:p w:rsidR="00E94879" w:rsidRPr="00F547F5" w:rsidRDefault="00E94879" w:rsidP="00E94879">
      <w:pPr>
        <w:pStyle w:val="RLTextlnkuslovan"/>
        <w:numPr>
          <w:ilvl w:val="0"/>
          <w:numId w:val="0"/>
        </w:numPr>
        <w:ind w:left="1474"/>
        <w:rPr>
          <w:rFonts w:ascii="Arial" w:hAnsi="Arial" w:cs="Arial"/>
          <w:szCs w:val="22"/>
        </w:rPr>
      </w:pPr>
    </w:p>
    <w:p w:rsidR="00E94879" w:rsidRPr="00F547F5" w:rsidRDefault="00E94879" w:rsidP="00E94879">
      <w:pPr>
        <w:pStyle w:val="RLProhlensmluvnchstran"/>
        <w:rPr>
          <w:rFonts w:ascii="Arial" w:hAnsi="Arial" w:cs="Arial"/>
          <w:sz w:val="22"/>
          <w:szCs w:val="22"/>
        </w:rPr>
      </w:pPr>
      <w:r w:rsidRPr="00F547F5">
        <w:rPr>
          <w:rFonts w:ascii="Arial" w:hAnsi="Arial" w:cs="Arial"/>
          <w:sz w:val="22"/>
          <w:szCs w:val="22"/>
        </w:rPr>
        <w:t>Smluvní strany prohlašují, že si tuto Smlouvu přečetly, že s jejím obsahem souhlasí a na důkaz toho k ní připojují svoje podpisy.</w:t>
      </w:r>
    </w:p>
    <w:tbl>
      <w:tblPr>
        <w:tblpPr w:leftFromText="141" w:rightFromText="141" w:vertAnchor="text" w:horzAnchor="margin" w:tblpY="127"/>
        <w:tblW w:w="0" w:type="auto"/>
        <w:tblLook w:val="01E0" w:firstRow="1" w:lastRow="1" w:firstColumn="1" w:lastColumn="1" w:noHBand="0" w:noVBand="0"/>
      </w:tblPr>
      <w:tblGrid>
        <w:gridCol w:w="4643"/>
        <w:gridCol w:w="4643"/>
      </w:tblGrid>
      <w:tr w:rsidR="0003745B" w:rsidRPr="00F547F5" w:rsidTr="004156AA">
        <w:tc>
          <w:tcPr>
            <w:tcW w:w="4643" w:type="dxa"/>
          </w:tcPr>
          <w:p w:rsidR="0003745B" w:rsidRPr="00F547F5" w:rsidRDefault="0003745B">
            <w:pPr>
              <w:pStyle w:val="RLProhlensmluvnchstran"/>
              <w:keepNext/>
              <w:rPr>
                <w:rFonts w:ascii="Arial" w:hAnsi="Arial" w:cs="Arial"/>
                <w:sz w:val="22"/>
                <w:szCs w:val="22"/>
              </w:rPr>
            </w:pPr>
            <w:r w:rsidRPr="00F547F5">
              <w:rPr>
                <w:rFonts w:ascii="Arial" w:hAnsi="Arial" w:cs="Arial"/>
                <w:sz w:val="22"/>
                <w:szCs w:val="22"/>
              </w:rPr>
              <w:t>Objednatel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p w:rsidR="0003745B" w:rsidRPr="00F547F5" w:rsidRDefault="0003745B">
            <w:pPr>
              <w:keepNext/>
              <w:rPr>
                <w:rFonts w:ascii="Arial" w:hAnsi="Arial" w:cs="Arial"/>
                <w:szCs w:val="22"/>
              </w:rPr>
            </w:pPr>
          </w:p>
        </w:tc>
        <w:tc>
          <w:tcPr>
            <w:tcW w:w="4643" w:type="dxa"/>
          </w:tcPr>
          <w:p w:rsidR="0003745B" w:rsidRPr="00F547F5" w:rsidRDefault="0003745B">
            <w:pPr>
              <w:pStyle w:val="RLdajeosmluvnstran"/>
              <w:keepNext/>
              <w:rPr>
                <w:rFonts w:ascii="Arial" w:hAnsi="Arial" w:cs="Arial"/>
                <w:b/>
                <w:bCs/>
                <w:szCs w:val="22"/>
              </w:rPr>
            </w:pPr>
            <w:r w:rsidRPr="00F547F5">
              <w:rPr>
                <w:rFonts w:ascii="Arial" w:hAnsi="Arial" w:cs="Arial"/>
                <w:b/>
                <w:bCs/>
                <w:szCs w:val="22"/>
              </w:rPr>
              <w:t>Poskytovatel</w:t>
            </w:r>
          </w:p>
          <w:p w:rsidR="0003745B" w:rsidRPr="00F547F5" w:rsidRDefault="0003745B">
            <w:pPr>
              <w:pStyle w:val="RLdajeosmluvnstran"/>
              <w:keepNext/>
              <w:rPr>
                <w:rFonts w:ascii="Arial" w:hAnsi="Arial" w:cs="Arial"/>
                <w:szCs w:val="22"/>
              </w:rPr>
            </w:pPr>
          </w:p>
          <w:p w:rsidR="0003745B" w:rsidRPr="00F547F5" w:rsidRDefault="0003745B">
            <w:pPr>
              <w:pStyle w:val="RLdajeosmluvnstran"/>
              <w:keepNext/>
              <w:rPr>
                <w:rFonts w:ascii="Arial" w:hAnsi="Arial" w:cs="Arial"/>
                <w:szCs w:val="22"/>
              </w:rPr>
            </w:pPr>
            <w:r w:rsidRPr="00F547F5">
              <w:rPr>
                <w:rFonts w:ascii="Arial" w:hAnsi="Arial" w:cs="Arial"/>
                <w:szCs w:val="22"/>
              </w:rPr>
              <w:t>V _____________ dne _____________</w:t>
            </w:r>
          </w:p>
        </w:tc>
      </w:tr>
      <w:tr w:rsidR="0003745B" w:rsidRPr="00F547F5" w:rsidTr="004156AA">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03745B">
            <w:pPr>
              <w:pStyle w:val="RLdajeosmluvnstran"/>
              <w:keepNext/>
              <w:rPr>
                <w:rFonts w:ascii="Arial" w:hAnsi="Arial" w:cs="Arial"/>
                <w:b/>
                <w:bCs/>
                <w:szCs w:val="22"/>
              </w:rPr>
            </w:pPr>
            <w:r w:rsidRPr="00F547F5">
              <w:rPr>
                <w:rFonts w:ascii="Arial" w:hAnsi="Arial" w:cs="Arial"/>
                <w:b/>
                <w:bCs/>
                <w:szCs w:val="22"/>
              </w:rPr>
              <w:t>Česká republika – Ministerstvo práce a sociálních věcí</w:t>
            </w:r>
          </w:p>
          <w:p w:rsidR="0003745B" w:rsidRPr="00F547F5" w:rsidRDefault="0003745B">
            <w:pPr>
              <w:pStyle w:val="RLdajeosmluvnstran"/>
              <w:keepNext/>
              <w:rPr>
                <w:rFonts w:ascii="Arial" w:hAnsi="Arial" w:cs="Arial"/>
                <w:szCs w:val="22"/>
              </w:rPr>
            </w:pPr>
            <w:r w:rsidRPr="00F547F5">
              <w:rPr>
                <w:rFonts w:ascii="Arial" w:hAnsi="Arial" w:cs="Arial"/>
                <w:szCs w:val="22"/>
              </w:rPr>
              <w:t>Mgr. Bc. et Bc. Robert Bax</w:t>
            </w:r>
            <w:r w:rsidR="00AF507A" w:rsidRPr="00F547F5">
              <w:rPr>
                <w:rFonts w:ascii="Arial" w:hAnsi="Arial" w:cs="Arial"/>
                <w:szCs w:val="22"/>
              </w:rPr>
              <w:t>a</w:t>
            </w:r>
            <w:r w:rsidR="00BB1BA8">
              <w:rPr>
                <w:rFonts w:ascii="Arial" w:hAnsi="Arial" w:cs="Arial"/>
                <w:szCs w:val="22"/>
              </w:rPr>
              <w:t>, LL.M.</w:t>
            </w:r>
          </w:p>
          <w:p w:rsidR="0003745B" w:rsidRPr="00F547F5" w:rsidRDefault="0089330E" w:rsidP="0089330E">
            <w:pPr>
              <w:pStyle w:val="RLdajeosmluvnstran"/>
              <w:keepNext/>
              <w:rPr>
                <w:rFonts w:ascii="Arial" w:hAnsi="Arial" w:cs="Arial"/>
                <w:szCs w:val="22"/>
              </w:rPr>
            </w:pPr>
            <w:r w:rsidRPr="0089330E">
              <w:rPr>
                <w:rFonts w:ascii="Arial" w:hAnsi="Arial" w:cs="Arial"/>
                <w:szCs w:val="22"/>
              </w:rPr>
              <w:t>první</w:t>
            </w:r>
            <w:r>
              <w:rPr>
                <w:rFonts w:ascii="Arial" w:hAnsi="Arial" w:cs="Arial"/>
                <w:szCs w:val="22"/>
              </w:rPr>
              <w:t xml:space="preserve"> náměste</w:t>
            </w:r>
            <w:r w:rsidRPr="0089330E">
              <w:rPr>
                <w:rFonts w:ascii="Arial" w:hAnsi="Arial" w:cs="Arial"/>
                <w:szCs w:val="22"/>
              </w:rPr>
              <w:t>k ministryně</w:t>
            </w:r>
            <w:r>
              <w:rPr>
                <w:rFonts w:ascii="Arial" w:hAnsi="Arial" w:cs="Arial"/>
                <w:szCs w:val="22"/>
              </w:rPr>
              <w:t>, náměstek pro řízení sekce informačních technologií</w:t>
            </w:r>
            <w:r w:rsidR="0003745B" w:rsidRPr="00F547F5">
              <w:rPr>
                <w:rFonts w:ascii="Arial" w:hAnsi="Arial" w:cs="Arial"/>
                <w:szCs w:val="22"/>
              </w:rPr>
              <w:t xml:space="preserve"> </w:t>
            </w:r>
          </w:p>
        </w:tc>
        <w:tc>
          <w:tcPr>
            <w:tcW w:w="4643" w:type="dxa"/>
          </w:tcPr>
          <w:p w:rsidR="0003745B" w:rsidRPr="00F547F5" w:rsidRDefault="0003745B">
            <w:pPr>
              <w:pStyle w:val="RLdajeosmluvnstran"/>
              <w:keepNext/>
              <w:rPr>
                <w:rFonts w:ascii="Arial" w:hAnsi="Arial" w:cs="Arial"/>
                <w:szCs w:val="22"/>
              </w:rPr>
            </w:pPr>
            <w:r w:rsidRPr="00F547F5">
              <w:rPr>
                <w:rFonts w:ascii="Arial" w:hAnsi="Arial" w:cs="Arial"/>
                <w:szCs w:val="22"/>
              </w:rPr>
              <w:t>.........................................................................</w:t>
            </w:r>
          </w:p>
          <w:p w:rsidR="0003745B" w:rsidRPr="00F547F5" w:rsidRDefault="00F05ACC">
            <w:pPr>
              <w:pStyle w:val="RLdajeosmluvnstran"/>
              <w:keepNext/>
              <w:rPr>
                <w:rFonts w:ascii="Arial" w:hAnsi="Arial" w:cs="Arial"/>
                <w:b/>
                <w:bCs/>
                <w:szCs w:val="22"/>
                <w:highlight w:val="yellow"/>
              </w:rPr>
            </w:pPr>
            <w:r w:rsidRPr="00F05ACC">
              <w:rPr>
                <w:rFonts w:ascii="Arial" w:hAnsi="Arial" w:cs="Arial"/>
                <w:b/>
                <w:bCs/>
                <w:szCs w:val="22"/>
                <w:highlight w:val="yellow"/>
                <w:lang w:val="en-US"/>
              </w:rPr>
              <w:t>[DOPLNÍ DODAVATEL]</w:t>
            </w:r>
          </w:p>
          <w:p w:rsidR="0003745B" w:rsidRPr="00F547F5" w:rsidRDefault="00F05ACC">
            <w:pPr>
              <w:pStyle w:val="RLdajeosmluvnstran"/>
              <w:keepNext/>
              <w:rPr>
                <w:rFonts w:ascii="Arial" w:hAnsi="Arial" w:cs="Arial"/>
                <w:szCs w:val="22"/>
              </w:rPr>
            </w:pPr>
            <w:r w:rsidRPr="00F05ACC">
              <w:rPr>
                <w:rFonts w:ascii="Arial" w:hAnsi="Arial" w:cs="Arial"/>
                <w:bCs/>
                <w:szCs w:val="22"/>
                <w:highlight w:val="yellow"/>
                <w:lang w:val="en-US"/>
              </w:rPr>
              <w:t>[DOPLNÍ DODAVATEL]</w:t>
            </w:r>
          </w:p>
        </w:tc>
      </w:tr>
    </w:tbl>
    <w:tbl>
      <w:tblPr>
        <w:tblW w:w="0" w:type="auto"/>
        <w:jc w:val="center"/>
        <w:tblLook w:val="01E0" w:firstRow="1" w:lastRow="1" w:firstColumn="1" w:lastColumn="1" w:noHBand="0" w:noVBand="0"/>
      </w:tblPr>
      <w:tblGrid>
        <w:gridCol w:w="4605"/>
        <w:gridCol w:w="4605"/>
      </w:tblGrid>
      <w:tr w:rsidR="00E94879" w:rsidRPr="00F547F5" w:rsidTr="00E94879">
        <w:trPr>
          <w:jc w:val="center"/>
        </w:trPr>
        <w:tc>
          <w:tcPr>
            <w:tcW w:w="4605" w:type="dxa"/>
          </w:tcPr>
          <w:p w:rsidR="00E94879" w:rsidRPr="00F547F5" w:rsidRDefault="00E94879" w:rsidP="00E94879">
            <w:pPr>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r w:rsidR="00E94879" w:rsidRPr="00F547F5" w:rsidTr="00E94879">
        <w:trPr>
          <w:jc w:val="center"/>
        </w:trPr>
        <w:tc>
          <w:tcPr>
            <w:tcW w:w="4605" w:type="dxa"/>
          </w:tcPr>
          <w:p w:rsidR="00E94879" w:rsidRPr="00F547F5" w:rsidRDefault="00E94879" w:rsidP="00E94879">
            <w:pPr>
              <w:pStyle w:val="RLdajeosmluvnstran"/>
              <w:rPr>
                <w:rFonts w:ascii="Arial" w:hAnsi="Arial" w:cs="Arial"/>
                <w:szCs w:val="22"/>
              </w:rPr>
            </w:pPr>
          </w:p>
        </w:tc>
        <w:tc>
          <w:tcPr>
            <w:tcW w:w="4605" w:type="dxa"/>
          </w:tcPr>
          <w:p w:rsidR="00E94879" w:rsidRPr="00F547F5" w:rsidRDefault="00E94879" w:rsidP="00E94879">
            <w:pPr>
              <w:pStyle w:val="RLdajeosmluvnstran"/>
              <w:rPr>
                <w:rFonts w:ascii="Arial" w:hAnsi="Arial" w:cs="Arial"/>
                <w:szCs w:val="22"/>
              </w:rPr>
            </w:pPr>
          </w:p>
        </w:tc>
      </w:tr>
    </w:tbl>
    <w:p w:rsidR="007C79AB" w:rsidRPr="00F547F5" w:rsidRDefault="007C79AB" w:rsidP="00E94879">
      <w:pPr>
        <w:pStyle w:val="RLNzevsmlouvy"/>
        <w:spacing w:after="720"/>
        <w:rPr>
          <w:rFonts w:ascii="Arial" w:hAnsi="Arial"/>
          <w:sz w:val="22"/>
          <w:szCs w:val="22"/>
        </w:rPr>
      </w:pPr>
      <w:bookmarkStart w:id="95" w:name="_Hlt313894965"/>
      <w:bookmarkStart w:id="96" w:name="_Hlt313947528"/>
      <w:bookmarkStart w:id="97" w:name="_Hlt313947599"/>
      <w:bookmarkStart w:id="98" w:name="_Hlt313947695"/>
      <w:bookmarkStart w:id="99" w:name="_Hlt313947731"/>
      <w:bookmarkStart w:id="100" w:name="_Hlt313947749"/>
      <w:bookmarkStart w:id="101" w:name="_Hlt313951415"/>
      <w:bookmarkStart w:id="102" w:name="_Hlt313947781"/>
      <w:bookmarkStart w:id="103" w:name="_Hlt313951187"/>
      <w:bookmarkStart w:id="104" w:name="_Hlt313951238"/>
      <w:bookmarkStart w:id="105" w:name="_Hlt313951251"/>
      <w:bookmarkStart w:id="106" w:name="_Hlt313951267"/>
      <w:bookmarkStart w:id="107" w:name="_Hlt313951407"/>
      <w:bookmarkStart w:id="108" w:name="_Hlt313889530"/>
      <w:bookmarkStart w:id="109" w:name="_Hlt313894359"/>
      <w:bookmarkEnd w:id="0"/>
      <w:bookmarkEnd w:id="1"/>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F2138F" w:rsidRPr="00F547F5" w:rsidRDefault="00F2138F" w:rsidP="00390225">
      <w:pPr>
        <w:pStyle w:val="RLProhlensmluvnchstran"/>
        <w:jc w:val="left"/>
        <w:rPr>
          <w:rFonts w:ascii="Arial" w:hAnsi="Arial" w:cs="Arial"/>
          <w:sz w:val="22"/>
          <w:szCs w:val="22"/>
          <w:lang w:eastAsia="en-US"/>
        </w:rPr>
        <w:sectPr w:rsidR="00F2138F" w:rsidRPr="00F547F5" w:rsidSect="00870980">
          <w:headerReference w:type="default" r:id="rId12"/>
          <w:footerReference w:type="even" r:id="rId13"/>
          <w:footerReference w:type="default" r:id="rId14"/>
          <w:pgSz w:w="11906" w:h="16838" w:code="9"/>
          <w:pgMar w:top="1418" w:right="1418" w:bottom="1418" w:left="1418" w:header="709" w:footer="709" w:gutter="0"/>
          <w:cols w:space="708"/>
          <w:titlePg/>
          <w:docGrid w:linePitch="360"/>
        </w:sectPr>
      </w:pPr>
    </w:p>
    <w:p w:rsidR="00CB4254" w:rsidRPr="00F547F5" w:rsidRDefault="00CB4254" w:rsidP="009E39ED">
      <w:pPr>
        <w:pStyle w:val="RLProhlensmluvnchstran"/>
        <w:rPr>
          <w:rFonts w:ascii="Arial" w:hAnsi="Arial" w:cs="Arial"/>
          <w:sz w:val="22"/>
          <w:szCs w:val="22"/>
        </w:rPr>
      </w:pPr>
      <w:r w:rsidRPr="00F547F5">
        <w:rPr>
          <w:rFonts w:ascii="Arial" w:hAnsi="Arial" w:cs="Arial"/>
          <w:sz w:val="22"/>
          <w:szCs w:val="22"/>
        </w:rPr>
        <w:lastRenderedPageBreak/>
        <w:t xml:space="preserve">Příloha </w:t>
      </w:r>
      <w:bookmarkStart w:id="110" w:name="Annex01a"/>
      <w:bookmarkEnd w:id="110"/>
      <w:r w:rsidRPr="00F547F5">
        <w:rPr>
          <w:rFonts w:ascii="Arial" w:hAnsi="Arial" w:cs="Arial"/>
          <w:sz w:val="22"/>
          <w:szCs w:val="22"/>
        </w:rPr>
        <w:t>č. 1</w:t>
      </w:r>
      <w:r w:rsidR="008D10B5">
        <w:rPr>
          <w:rFonts w:ascii="Arial" w:hAnsi="Arial" w:cs="Arial"/>
          <w:sz w:val="22"/>
          <w:szCs w:val="22"/>
        </w:rPr>
        <w:t>a</w:t>
      </w:r>
    </w:p>
    <w:p w:rsidR="00D3142D" w:rsidRDefault="00D3142D" w:rsidP="006519C5">
      <w:pPr>
        <w:pStyle w:val="RLProhlensmluvnchstran"/>
        <w:rPr>
          <w:rFonts w:ascii="Arial" w:hAnsi="Arial" w:cs="Arial"/>
          <w:iCs/>
          <w:sz w:val="22"/>
          <w:szCs w:val="22"/>
        </w:rPr>
      </w:pPr>
      <w:r>
        <w:rPr>
          <w:rFonts w:ascii="Arial" w:hAnsi="Arial" w:cs="Arial"/>
          <w:iCs/>
          <w:sz w:val="22"/>
          <w:szCs w:val="22"/>
        </w:rPr>
        <w:t xml:space="preserve">Obecné požadavky </w:t>
      </w:r>
      <w:r w:rsidR="006453CD">
        <w:rPr>
          <w:rFonts w:ascii="Arial" w:hAnsi="Arial" w:cs="Arial"/>
          <w:iCs/>
          <w:sz w:val="22"/>
          <w:szCs w:val="22"/>
        </w:rPr>
        <w:t>Objednatele</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sidRPr="00767265">
        <w:rPr>
          <w:rFonts w:ascii="Arial" w:hAnsi="Arial" w:cs="Arial"/>
          <w:i/>
          <w:sz w:val="22"/>
          <w:szCs w:val="22"/>
        </w:rPr>
        <w:t>tvoří pevně nesvázanou přílohu</w:t>
      </w:r>
      <w:r>
        <w:rPr>
          <w:rFonts w:ascii="Arial" w:hAnsi="Arial" w:cs="Arial"/>
          <w:i/>
          <w:sz w:val="22"/>
          <w:szCs w:val="22"/>
        </w:rPr>
        <w:t>)</w:t>
      </w:r>
      <w:r w:rsidR="000B28A6" w:rsidRPr="00767265">
        <w:rPr>
          <w:rFonts w:ascii="Arial" w:hAnsi="Arial" w:cs="Arial"/>
          <w:i/>
          <w:sz w:val="22"/>
          <w:szCs w:val="22"/>
        </w:rPr>
        <w:t xml:space="preserve"> </w:t>
      </w:r>
    </w:p>
    <w:p w:rsidR="000B28A6" w:rsidRDefault="000B28A6" w:rsidP="006519C5">
      <w:pPr>
        <w:pStyle w:val="RLProhlensmluvnchstran"/>
        <w:rPr>
          <w:rFonts w:ascii="Arial" w:hAnsi="Arial" w:cs="Arial"/>
          <w:iCs/>
          <w:sz w:val="22"/>
          <w:szCs w:val="22"/>
        </w:rPr>
      </w:pPr>
    </w:p>
    <w:p w:rsidR="00F843DB" w:rsidRDefault="00D3142D">
      <w:pPr>
        <w:spacing w:after="0" w:line="240" w:lineRule="auto"/>
        <w:rPr>
          <w:rFonts w:ascii="Arial" w:hAnsi="Arial" w:cs="Arial"/>
          <w:iCs/>
          <w:szCs w:val="22"/>
        </w:rPr>
        <w:sectPr w:rsidR="00F843DB" w:rsidSect="00F2138F">
          <w:headerReference w:type="default" r:id="rId15"/>
          <w:pgSz w:w="11906" w:h="16838"/>
          <w:pgMar w:top="1418" w:right="1418" w:bottom="1418" w:left="1418" w:header="709" w:footer="709" w:gutter="0"/>
          <w:pgNumType w:start="1"/>
          <w:cols w:space="708"/>
          <w:docGrid w:linePitch="360"/>
        </w:sectPr>
      </w:pPr>
      <w:r>
        <w:rPr>
          <w:rFonts w:ascii="Arial" w:hAnsi="Arial" w:cs="Arial"/>
          <w:iCs/>
          <w:szCs w:val="22"/>
        </w:rPr>
        <w:br w:type="page"/>
      </w:r>
    </w:p>
    <w:p w:rsidR="00D3142D" w:rsidRDefault="00D3142D">
      <w:pPr>
        <w:spacing w:after="0" w:line="240" w:lineRule="auto"/>
        <w:rPr>
          <w:rFonts w:ascii="Arial" w:hAnsi="Arial" w:cs="Arial"/>
          <w:b/>
          <w:iCs/>
          <w:szCs w:val="22"/>
        </w:rPr>
      </w:pPr>
    </w:p>
    <w:p w:rsidR="008C4319" w:rsidRPr="00D3142D" w:rsidRDefault="00176074" w:rsidP="00D3142D">
      <w:pPr>
        <w:pStyle w:val="RLProhlensmluvnchstran"/>
        <w:rPr>
          <w:rFonts w:ascii="Arial" w:hAnsi="Arial" w:cs="Arial"/>
          <w:sz w:val="22"/>
          <w:szCs w:val="22"/>
        </w:rPr>
      </w:pPr>
      <w:bookmarkStart w:id="111" w:name="_Toc427021010"/>
      <w:bookmarkStart w:id="112" w:name="_Toc427021012"/>
      <w:bookmarkStart w:id="113" w:name="_Toc427021097"/>
      <w:bookmarkStart w:id="114" w:name="_Hlt372534216"/>
      <w:bookmarkEnd w:id="111"/>
      <w:bookmarkEnd w:id="112"/>
      <w:bookmarkEnd w:id="113"/>
      <w:bookmarkEnd w:id="114"/>
      <w:r w:rsidRPr="00D3142D">
        <w:rPr>
          <w:rFonts w:ascii="Arial" w:hAnsi="Arial" w:cs="Arial"/>
          <w:sz w:val="22"/>
          <w:szCs w:val="22"/>
        </w:rPr>
        <w:t>Příloha</w:t>
      </w:r>
      <w:bookmarkStart w:id="115" w:name="Annex01b"/>
      <w:bookmarkEnd w:id="115"/>
      <w:r w:rsidRPr="00D3142D">
        <w:rPr>
          <w:rFonts w:ascii="Arial" w:hAnsi="Arial" w:cs="Arial"/>
          <w:sz w:val="22"/>
          <w:szCs w:val="22"/>
        </w:rPr>
        <w:t xml:space="preserve"> č. 1b</w:t>
      </w:r>
    </w:p>
    <w:p w:rsidR="008C4319" w:rsidRDefault="00401EC3" w:rsidP="008C4319">
      <w:pPr>
        <w:pStyle w:val="RLProhlensmluvnchstran"/>
        <w:rPr>
          <w:rFonts w:ascii="Arial" w:hAnsi="Arial" w:cs="Arial"/>
          <w:sz w:val="22"/>
          <w:szCs w:val="22"/>
        </w:rPr>
      </w:pPr>
      <w:r>
        <w:rPr>
          <w:rFonts w:ascii="Arial" w:hAnsi="Arial" w:cs="Arial"/>
          <w:sz w:val="22"/>
          <w:szCs w:val="22"/>
        </w:rPr>
        <w:t>Popis Služeb</w:t>
      </w:r>
      <w:r w:rsidR="008C4319" w:rsidRPr="008D10B5">
        <w:rPr>
          <w:rFonts w:ascii="Arial" w:hAnsi="Arial" w:cs="Arial"/>
          <w:sz w:val="22"/>
          <w:szCs w:val="22"/>
        </w:rPr>
        <w:t xml:space="preserve"> </w:t>
      </w:r>
    </w:p>
    <w:p w:rsidR="000B28A6" w:rsidRPr="000B28A6" w:rsidRDefault="000B28A6" w:rsidP="008C4319">
      <w:pPr>
        <w:pStyle w:val="RLProhlensmluvnchstran"/>
        <w:rPr>
          <w:rFonts w:ascii="Arial" w:hAnsi="Arial" w:cs="Arial"/>
          <w:b w:val="0"/>
          <w:sz w:val="22"/>
          <w:szCs w:val="22"/>
        </w:rPr>
      </w:pPr>
      <w:r w:rsidRPr="000B28A6">
        <w:rPr>
          <w:rFonts w:ascii="Arial" w:hAnsi="Arial" w:cs="Arial"/>
          <w:b w:val="0"/>
          <w:bCs/>
          <w:szCs w:val="22"/>
          <w:highlight w:val="yellow"/>
          <w:lang w:val="en-US"/>
        </w:rPr>
        <w:t>[DOPLNÍ DODAVATEL]</w:t>
      </w:r>
    </w:p>
    <w:p w:rsidR="00F53C82" w:rsidRPr="00F547F5" w:rsidRDefault="00953288" w:rsidP="00176074">
      <w:pPr>
        <w:spacing w:after="0" w:line="240" w:lineRule="auto"/>
        <w:jc w:val="center"/>
        <w:rPr>
          <w:rFonts w:ascii="Arial" w:hAnsi="Arial" w:cs="Arial"/>
          <w:b/>
          <w:szCs w:val="22"/>
        </w:rPr>
        <w:sectPr w:rsidR="00F53C82" w:rsidRPr="00F547F5" w:rsidSect="00F843DB">
          <w:headerReference w:type="default" r:id="rId16"/>
          <w:type w:val="continuous"/>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8D10B5" w:rsidRPr="008D10B5" w:rsidRDefault="008D10B5" w:rsidP="008D10B5">
      <w:pPr>
        <w:pStyle w:val="RLProhlensmluvnchstran"/>
        <w:rPr>
          <w:rFonts w:ascii="Arial" w:hAnsi="Arial" w:cs="Arial"/>
          <w:sz w:val="22"/>
          <w:szCs w:val="22"/>
        </w:rPr>
      </w:pPr>
      <w:r w:rsidRPr="008D10B5">
        <w:rPr>
          <w:rFonts w:ascii="Arial" w:hAnsi="Arial" w:cs="Arial"/>
          <w:sz w:val="22"/>
          <w:szCs w:val="22"/>
        </w:rPr>
        <w:lastRenderedPageBreak/>
        <w:t>Příloha</w:t>
      </w:r>
      <w:bookmarkStart w:id="116" w:name="Annex01c"/>
      <w:bookmarkEnd w:id="116"/>
      <w:r w:rsidRPr="008D10B5">
        <w:rPr>
          <w:rFonts w:ascii="Arial" w:hAnsi="Arial" w:cs="Arial"/>
          <w:sz w:val="22"/>
          <w:szCs w:val="22"/>
        </w:rPr>
        <w:t xml:space="preserve"> č. 1</w:t>
      </w:r>
      <w:r w:rsidR="008C4319">
        <w:rPr>
          <w:rFonts w:ascii="Arial" w:hAnsi="Arial" w:cs="Arial"/>
          <w:sz w:val="22"/>
          <w:szCs w:val="22"/>
        </w:rPr>
        <w:t>c</w:t>
      </w:r>
    </w:p>
    <w:p w:rsidR="008D10B5" w:rsidRDefault="00401EC3" w:rsidP="008D10B5">
      <w:pPr>
        <w:pStyle w:val="RLProhlensmluvnchstran"/>
        <w:rPr>
          <w:rFonts w:ascii="Arial" w:hAnsi="Arial" w:cs="Arial"/>
          <w:sz w:val="22"/>
          <w:szCs w:val="22"/>
        </w:rPr>
      </w:pPr>
      <w:r w:rsidRPr="00401EC3">
        <w:rPr>
          <w:rFonts w:ascii="Arial" w:hAnsi="Arial" w:cs="Arial"/>
          <w:sz w:val="22"/>
          <w:szCs w:val="22"/>
        </w:rPr>
        <w:t>Detailní specifikace předmětu plnění</w:t>
      </w:r>
    </w:p>
    <w:p w:rsidR="000B28A6" w:rsidRPr="00767265" w:rsidRDefault="00F843DB" w:rsidP="000B28A6">
      <w:pPr>
        <w:pStyle w:val="RLProhlensmluvnchstran"/>
        <w:rPr>
          <w:rFonts w:ascii="Arial" w:hAnsi="Arial" w:cs="Arial"/>
          <w:b w:val="0"/>
          <w:sz w:val="22"/>
          <w:szCs w:val="22"/>
        </w:rPr>
      </w:pPr>
      <w:r>
        <w:rPr>
          <w:rFonts w:ascii="Arial" w:hAnsi="Arial" w:cs="Arial"/>
          <w:i/>
          <w:sz w:val="22"/>
          <w:szCs w:val="22"/>
        </w:rPr>
        <w:t>(</w:t>
      </w:r>
      <w:r w:rsidR="000B28A6">
        <w:rPr>
          <w:rFonts w:ascii="Arial" w:hAnsi="Arial" w:cs="Arial"/>
          <w:i/>
          <w:sz w:val="22"/>
          <w:szCs w:val="22"/>
        </w:rPr>
        <w:t xml:space="preserve">bude doplněna po jejím vytvoření dle odst. </w:t>
      </w:r>
      <w:r w:rsidR="000B28A6">
        <w:rPr>
          <w:rFonts w:ascii="Arial" w:hAnsi="Arial" w:cs="Arial"/>
          <w:i/>
          <w:sz w:val="22"/>
          <w:szCs w:val="22"/>
        </w:rPr>
        <w:fldChar w:fldCharType="begin"/>
      </w:r>
      <w:r w:rsidR="000B28A6">
        <w:rPr>
          <w:rFonts w:ascii="Arial" w:hAnsi="Arial" w:cs="Arial"/>
          <w:i/>
          <w:sz w:val="22"/>
          <w:szCs w:val="22"/>
        </w:rPr>
        <w:instrText xml:space="preserve"> REF _Ref465098271 \r \h </w:instrText>
      </w:r>
      <w:r w:rsidR="000B28A6">
        <w:rPr>
          <w:rFonts w:ascii="Arial" w:hAnsi="Arial" w:cs="Arial"/>
          <w:i/>
          <w:sz w:val="22"/>
          <w:szCs w:val="22"/>
        </w:rPr>
      </w:r>
      <w:r w:rsidR="000B28A6">
        <w:rPr>
          <w:rFonts w:ascii="Arial" w:hAnsi="Arial" w:cs="Arial"/>
          <w:i/>
          <w:sz w:val="22"/>
          <w:szCs w:val="22"/>
        </w:rPr>
        <w:fldChar w:fldCharType="separate"/>
      </w:r>
      <w:r w:rsidR="00F8388F">
        <w:rPr>
          <w:rFonts w:ascii="Arial" w:hAnsi="Arial" w:cs="Arial"/>
          <w:i/>
          <w:sz w:val="22"/>
          <w:szCs w:val="22"/>
        </w:rPr>
        <w:t>4.3</w:t>
      </w:r>
      <w:r w:rsidR="000B28A6">
        <w:rPr>
          <w:rFonts w:ascii="Arial" w:hAnsi="Arial" w:cs="Arial"/>
          <w:i/>
          <w:sz w:val="22"/>
          <w:szCs w:val="22"/>
        </w:rPr>
        <w:fldChar w:fldCharType="end"/>
      </w:r>
      <w:r w:rsidR="000B28A6">
        <w:rPr>
          <w:rFonts w:ascii="Arial" w:hAnsi="Arial" w:cs="Arial"/>
          <w:i/>
          <w:sz w:val="22"/>
          <w:szCs w:val="22"/>
        </w:rPr>
        <w:t xml:space="preserve"> a násl. Smlouvy</w:t>
      </w:r>
      <w:r>
        <w:rPr>
          <w:rFonts w:ascii="Arial" w:hAnsi="Arial" w:cs="Arial"/>
          <w:i/>
          <w:sz w:val="22"/>
          <w:szCs w:val="22"/>
        </w:rPr>
        <w:t>)</w:t>
      </w:r>
    </w:p>
    <w:p w:rsidR="000B28A6" w:rsidRDefault="000B28A6" w:rsidP="000B28A6">
      <w:pPr>
        <w:pStyle w:val="RLProhlensmluvnchstran"/>
        <w:rPr>
          <w:rFonts w:ascii="Arial" w:hAnsi="Arial" w:cs="Arial"/>
          <w:b w:val="0"/>
          <w:iCs/>
          <w:sz w:val="22"/>
          <w:szCs w:val="22"/>
        </w:rPr>
      </w:pPr>
    </w:p>
    <w:p w:rsidR="000B28A6" w:rsidRPr="008D10B5" w:rsidRDefault="000B28A6" w:rsidP="008D10B5">
      <w:pPr>
        <w:pStyle w:val="RLProhlensmluvnchstran"/>
        <w:rPr>
          <w:rFonts w:ascii="Arial" w:hAnsi="Arial" w:cs="Arial"/>
          <w:sz w:val="22"/>
          <w:szCs w:val="22"/>
        </w:rPr>
      </w:pPr>
    </w:p>
    <w:p w:rsidR="008D10B5" w:rsidRPr="00F547F5" w:rsidRDefault="008D10B5" w:rsidP="008D10B5">
      <w:pPr>
        <w:spacing w:after="0" w:line="240" w:lineRule="auto"/>
        <w:rPr>
          <w:rFonts w:ascii="Arial" w:hAnsi="Arial" w:cs="Arial"/>
          <w:b/>
          <w:szCs w:val="22"/>
        </w:rPr>
        <w:sectPr w:rsidR="008D10B5" w:rsidRPr="00F547F5" w:rsidSect="00F2138F">
          <w:headerReference w:type="default" r:id="rId17"/>
          <w:pgSz w:w="11906" w:h="16838"/>
          <w:pgMar w:top="1418" w:right="1418" w:bottom="1418" w:left="1418" w:header="709" w:footer="709" w:gutter="0"/>
          <w:pgNumType w:start="1"/>
          <w:cols w:space="708"/>
          <w:docGrid w:linePitch="360"/>
        </w:sectPr>
      </w:pPr>
      <w:r w:rsidRPr="00F547F5">
        <w:rPr>
          <w:rFonts w:ascii="Arial" w:hAnsi="Arial" w:cs="Arial"/>
          <w:b/>
          <w:szCs w:val="22"/>
        </w:rPr>
        <w:br w:type="page"/>
      </w:r>
    </w:p>
    <w:p w:rsidR="00F57294" w:rsidRPr="00567533" w:rsidRDefault="00F57294" w:rsidP="00567533">
      <w:pPr>
        <w:pStyle w:val="RLProhlensmluvnchstran"/>
        <w:rPr>
          <w:rFonts w:ascii="Arial" w:hAnsi="Arial" w:cs="Arial"/>
          <w:sz w:val="22"/>
          <w:szCs w:val="22"/>
        </w:rPr>
      </w:pPr>
      <w:r w:rsidRPr="00567533">
        <w:rPr>
          <w:rFonts w:ascii="Arial" w:hAnsi="Arial" w:cs="Arial"/>
          <w:sz w:val="22"/>
          <w:szCs w:val="22"/>
        </w:rPr>
        <w:lastRenderedPageBreak/>
        <w:t>Příloha č. 2</w:t>
      </w:r>
    </w:p>
    <w:p w:rsidR="006519C5" w:rsidRPr="00567533" w:rsidRDefault="00567533" w:rsidP="00567533">
      <w:pPr>
        <w:pStyle w:val="RLProhlensmluvnchstran"/>
        <w:rPr>
          <w:rFonts w:ascii="Arial" w:hAnsi="Arial" w:cs="Arial"/>
          <w:sz w:val="22"/>
          <w:szCs w:val="22"/>
        </w:rPr>
      </w:pPr>
      <w:r w:rsidRPr="00567533">
        <w:rPr>
          <w:rFonts w:ascii="Arial" w:hAnsi="Arial" w:cs="Arial"/>
          <w:sz w:val="22"/>
          <w:szCs w:val="22"/>
        </w:rPr>
        <w:t>Pravidla opon</w:t>
      </w:r>
      <w:bookmarkStart w:id="117" w:name="Annex02"/>
      <w:bookmarkEnd w:id="117"/>
      <w:r w:rsidRPr="00567533">
        <w:rPr>
          <w:rFonts w:ascii="Arial" w:hAnsi="Arial" w:cs="Arial"/>
          <w:sz w:val="22"/>
          <w:szCs w:val="22"/>
        </w:rPr>
        <w:t>entního řízení</w:t>
      </w:r>
      <w:r w:rsidR="00621D5B">
        <w:rPr>
          <w:rFonts w:ascii="Arial" w:hAnsi="Arial" w:cs="Arial"/>
          <w:sz w:val="22"/>
          <w:szCs w:val="22"/>
        </w:rPr>
        <w:t xml:space="preserve"> </w:t>
      </w:r>
    </w:p>
    <w:p w:rsidR="00F843DB" w:rsidRPr="00767265" w:rsidRDefault="00F843DB" w:rsidP="00F843DB">
      <w:pPr>
        <w:pStyle w:val="RLProhlensmluvnchstran"/>
        <w:rPr>
          <w:rFonts w:ascii="Arial" w:hAnsi="Arial" w:cs="Arial"/>
          <w:b w:val="0"/>
          <w:sz w:val="22"/>
          <w:szCs w:val="22"/>
        </w:rPr>
      </w:pPr>
      <w:r>
        <w:rPr>
          <w:rFonts w:ascii="Arial" w:hAnsi="Arial" w:cs="Arial"/>
          <w:i/>
          <w:sz w:val="22"/>
          <w:szCs w:val="22"/>
        </w:rPr>
        <w:t>(</w:t>
      </w:r>
      <w:r w:rsidRPr="00767265">
        <w:rPr>
          <w:rFonts w:ascii="Arial" w:hAnsi="Arial" w:cs="Arial"/>
          <w:i/>
          <w:sz w:val="22"/>
          <w:szCs w:val="22"/>
        </w:rPr>
        <w:t>tvoří pevně nesvázanou přílohu</w:t>
      </w:r>
      <w:r>
        <w:rPr>
          <w:rFonts w:ascii="Arial" w:hAnsi="Arial" w:cs="Arial"/>
          <w:i/>
          <w:sz w:val="22"/>
          <w:szCs w:val="22"/>
        </w:rPr>
        <w:t>)</w:t>
      </w:r>
      <w:r w:rsidRPr="00767265">
        <w:rPr>
          <w:rFonts w:ascii="Arial" w:hAnsi="Arial" w:cs="Arial"/>
          <w:i/>
          <w:sz w:val="22"/>
          <w:szCs w:val="22"/>
        </w:rPr>
        <w:t xml:space="preserve"> </w:t>
      </w:r>
    </w:p>
    <w:p w:rsidR="00F57294" w:rsidRPr="00F547F5" w:rsidRDefault="00F57294" w:rsidP="00F57294">
      <w:pPr>
        <w:spacing w:after="0" w:line="240" w:lineRule="auto"/>
        <w:jc w:val="center"/>
        <w:rPr>
          <w:rFonts w:ascii="Arial" w:hAnsi="Arial" w:cs="Arial"/>
          <w:b/>
          <w:szCs w:val="22"/>
        </w:rPr>
      </w:pPr>
    </w:p>
    <w:p w:rsidR="00F57294" w:rsidRPr="00F547F5" w:rsidRDefault="00F57294">
      <w:pPr>
        <w:spacing w:after="0" w:line="240" w:lineRule="auto"/>
        <w:rPr>
          <w:rFonts w:ascii="Arial" w:hAnsi="Arial" w:cs="Arial"/>
          <w:b/>
          <w:szCs w:val="22"/>
        </w:rPr>
      </w:pPr>
    </w:p>
    <w:p w:rsidR="00F57294" w:rsidRPr="00F547F5" w:rsidRDefault="00F57294">
      <w:pPr>
        <w:spacing w:after="0" w:line="240" w:lineRule="auto"/>
        <w:rPr>
          <w:rFonts w:ascii="Arial" w:hAnsi="Arial" w:cs="Arial"/>
          <w:b/>
          <w:szCs w:val="22"/>
        </w:rPr>
        <w:sectPr w:rsidR="00F57294" w:rsidRPr="00F547F5" w:rsidSect="00F2138F">
          <w:headerReference w:type="default" r:id="rId18"/>
          <w:pgSz w:w="11906" w:h="16838"/>
          <w:pgMar w:top="1418" w:right="1418" w:bottom="1418" w:left="1418" w:header="709" w:footer="709" w:gutter="0"/>
          <w:pgNumType w:start="1"/>
          <w:cols w:space="708"/>
          <w:docGrid w:linePitch="360"/>
        </w:sectPr>
      </w:pPr>
    </w:p>
    <w:p w:rsidR="009E39ED" w:rsidRPr="00F547F5" w:rsidRDefault="009E39ED" w:rsidP="009E39ED">
      <w:pPr>
        <w:pStyle w:val="RLProhlensmluvnchstran"/>
        <w:rPr>
          <w:rFonts w:ascii="Arial" w:hAnsi="Arial" w:cs="Arial"/>
          <w:sz w:val="22"/>
          <w:szCs w:val="22"/>
        </w:rPr>
      </w:pPr>
      <w:bookmarkStart w:id="118" w:name="Annex03"/>
      <w:r w:rsidRPr="00F547F5">
        <w:rPr>
          <w:rFonts w:ascii="Arial" w:hAnsi="Arial" w:cs="Arial"/>
          <w:sz w:val="22"/>
          <w:szCs w:val="22"/>
        </w:rPr>
        <w:lastRenderedPageBreak/>
        <w:t>Příloha č. 3</w:t>
      </w:r>
    </w:p>
    <w:bookmarkEnd w:id="118"/>
    <w:p w:rsidR="00DA42A1" w:rsidRPr="00F547F5" w:rsidRDefault="00DA42A1" w:rsidP="00DA42A1">
      <w:pPr>
        <w:pStyle w:val="RLProhlensmluvnchstran"/>
        <w:rPr>
          <w:rFonts w:ascii="Arial" w:hAnsi="Arial" w:cs="Arial"/>
          <w:sz w:val="22"/>
          <w:szCs w:val="22"/>
        </w:rPr>
      </w:pPr>
      <w:r w:rsidRPr="00F547F5">
        <w:rPr>
          <w:rFonts w:ascii="Arial" w:hAnsi="Arial" w:cs="Arial"/>
          <w:sz w:val="22"/>
          <w:szCs w:val="22"/>
        </w:rPr>
        <w:t>Oprávněné osoby</w:t>
      </w:r>
    </w:p>
    <w:p w:rsidR="00AF507A" w:rsidRPr="00F547F5" w:rsidRDefault="00AF507A" w:rsidP="00AF507A">
      <w:pPr>
        <w:rPr>
          <w:rFonts w:ascii="Arial" w:hAnsi="Arial" w:cs="Arial"/>
          <w:b/>
          <w:szCs w:val="22"/>
        </w:rPr>
      </w:pPr>
      <w:r w:rsidRPr="00F547F5">
        <w:rPr>
          <w:rFonts w:ascii="Arial" w:hAnsi="Arial" w:cs="Arial"/>
          <w:b/>
          <w:szCs w:val="22"/>
        </w:rPr>
        <w:t>Za Objednatele: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rPr>
            </w:pPr>
            <w:r w:rsidRPr="00F547F5">
              <w:rPr>
                <w:rFonts w:ascii="Arial" w:hAnsi="Arial" w:cs="Arial"/>
                <w:szCs w:val="22"/>
              </w:rPr>
              <w:t>Mgr. Bc. et Bc. Robert Baxa</w:t>
            </w:r>
            <w:r w:rsidR="00BB1BA8">
              <w:rPr>
                <w:rFonts w:ascii="Arial" w:hAnsi="Arial" w:cs="Arial"/>
                <w:szCs w:val="22"/>
              </w:rPr>
              <w:t>. LL.M.</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rPr>
          <w:rFonts w:ascii="Arial" w:hAnsi="Arial" w:cs="Arial"/>
          <w:szCs w:val="22"/>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Mgr. Jiří Károly</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7B1B" w:rsidRPr="00F547F5" w:rsidRDefault="00627B1B"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r w:rsidR="00DA1D6D">
        <w:rPr>
          <w:rFonts w:ascii="Arial" w:hAnsi="Arial" w:cs="Arial"/>
          <w:szCs w:val="22"/>
          <w:lang w:eastAsia="en-US"/>
        </w:rPr>
        <w:t xml:space="preserve"> - Objednatel</w:t>
      </w:r>
      <w:r w:rsidRPr="00F547F5">
        <w:rPr>
          <w:rFonts w:ascii="Arial" w:hAnsi="Arial" w:cs="Arial"/>
          <w:szCs w:val="22"/>
          <w:lang w:eastAsia="en-US"/>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AF507A">
            <w:pPr>
              <w:rPr>
                <w:rFonts w:ascii="Arial" w:hAnsi="Arial" w:cs="Arial"/>
                <w:szCs w:val="22"/>
              </w:rPr>
            </w:pPr>
            <w:r w:rsidRPr="00F547F5">
              <w:rPr>
                <w:rFonts w:ascii="Arial" w:hAnsi="Arial" w:cs="Arial"/>
                <w:szCs w:val="22"/>
              </w:rPr>
              <w:t>Bc. Karel Svítil</w:t>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7B1B"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627B1B" w:rsidRPr="00F547F5" w:rsidRDefault="00627B1B">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627B1B" w:rsidRPr="00F547F5" w:rsidRDefault="00627B1B">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Default="00AF507A"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Česká správa sociálního zabezpečení</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DA1D6D" w:rsidRDefault="00DA1D6D" w:rsidP="00AF507A">
      <w:pPr>
        <w:rPr>
          <w:rFonts w:ascii="Arial" w:hAnsi="Arial" w:cs="Arial"/>
          <w:b/>
          <w:szCs w:val="22"/>
        </w:rPr>
      </w:pPr>
    </w:p>
    <w:p w:rsidR="00621D5B" w:rsidRPr="00F547F5" w:rsidRDefault="00621D5B" w:rsidP="00621D5B">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Státní úřad inspekce práce</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21D5B" w:rsidRPr="00DA1D6D" w:rsidRDefault="00621D5B" w:rsidP="00A37494">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21D5B" w:rsidRPr="00F547F5" w:rsidTr="00A37494">
        <w:tc>
          <w:tcPr>
            <w:tcW w:w="2206" w:type="dxa"/>
            <w:tcBorders>
              <w:top w:val="single" w:sz="4" w:space="0" w:color="auto"/>
              <w:left w:val="single" w:sz="4" w:space="0" w:color="auto"/>
              <w:bottom w:val="single" w:sz="4" w:space="0" w:color="auto"/>
              <w:right w:val="single" w:sz="4" w:space="0" w:color="auto"/>
            </w:tcBorders>
            <w:vAlign w:val="center"/>
            <w:hideMark/>
          </w:tcPr>
          <w:p w:rsidR="00621D5B" w:rsidRPr="00F547F5" w:rsidRDefault="00621D5B" w:rsidP="00A37494">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21D5B" w:rsidRPr="00F547F5" w:rsidRDefault="00621D5B" w:rsidP="00A37494">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621D5B" w:rsidRPr="00F547F5" w:rsidRDefault="00621D5B" w:rsidP="00AF507A">
      <w:pPr>
        <w:rPr>
          <w:rFonts w:ascii="Arial" w:hAnsi="Arial" w:cs="Arial"/>
          <w:b/>
          <w:szCs w:val="22"/>
        </w:rPr>
      </w:pPr>
    </w:p>
    <w:p w:rsidR="00DA1D6D" w:rsidRPr="00F547F5" w:rsidRDefault="00DA1D6D" w:rsidP="00DA1D6D">
      <w:pPr>
        <w:rPr>
          <w:rFonts w:ascii="Arial" w:hAnsi="Arial" w:cs="Arial"/>
          <w:szCs w:val="22"/>
          <w:lang w:eastAsia="en-US"/>
        </w:rPr>
      </w:pPr>
      <w:r w:rsidRPr="00F547F5">
        <w:rPr>
          <w:rFonts w:ascii="Arial" w:hAnsi="Arial" w:cs="Arial"/>
          <w:szCs w:val="22"/>
          <w:lang w:eastAsia="en-US"/>
        </w:rPr>
        <w:t>ve věcech technických</w:t>
      </w:r>
      <w:r>
        <w:rPr>
          <w:rFonts w:ascii="Arial" w:hAnsi="Arial" w:cs="Arial"/>
          <w:szCs w:val="22"/>
          <w:lang w:eastAsia="en-US"/>
        </w:rPr>
        <w:t xml:space="preserve"> – Úřad práce České republiky</w:t>
      </w:r>
      <w:r w:rsidRPr="00F547F5">
        <w:rPr>
          <w:rFonts w:ascii="Arial" w:hAnsi="Arial" w:cs="Arial"/>
          <w:szCs w:val="22"/>
          <w:lang w:eastAsia="en-US"/>
        </w:rPr>
        <w:t>:</w:t>
      </w:r>
    </w:p>
    <w:tbl>
      <w:tblPr>
        <w:tblW w:w="8585"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79"/>
      </w:tblGrid>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lastRenderedPageBreak/>
              <w:t>Jméno a příjmení</w:t>
            </w:r>
          </w:p>
        </w:tc>
        <w:tc>
          <w:tcPr>
            <w:tcW w:w="6379" w:type="dxa"/>
            <w:tcBorders>
              <w:top w:val="single" w:sz="4" w:space="0" w:color="auto"/>
              <w:left w:val="single" w:sz="4" w:space="0" w:color="auto"/>
              <w:bottom w:val="single" w:sz="4" w:space="0" w:color="auto"/>
              <w:right w:val="single" w:sz="4" w:space="0" w:color="auto"/>
            </w:tcBorders>
            <w:hideMark/>
          </w:tcPr>
          <w:p w:rsidR="006A5ECE" w:rsidRPr="00DA1D6D" w:rsidRDefault="00CC52F1" w:rsidP="00DA1D6D">
            <w:pPr>
              <w:rPr>
                <w:rFonts w:ascii="Arial" w:hAnsi="Arial" w:cs="Arial"/>
                <w:szCs w:val="22"/>
                <w:lang w:val="en-GB"/>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Adresa</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E-mail</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r w:rsidR="006A5ECE" w:rsidRPr="00F547F5" w:rsidTr="006A5ECE">
        <w:tc>
          <w:tcPr>
            <w:tcW w:w="2206" w:type="dxa"/>
            <w:tcBorders>
              <w:top w:val="single" w:sz="4" w:space="0" w:color="auto"/>
              <w:left w:val="single" w:sz="4" w:space="0" w:color="auto"/>
              <w:bottom w:val="single" w:sz="4" w:space="0" w:color="auto"/>
              <w:right w:val="single" w:sz="4" w:space="0" w:color="auto"/>
            </w:tcBorders>
            <w:vAlign w:val="center"/>
            <w:hideMark/>
          </w:tcPr>
          <w:p w:rsidR="006A5ECE" w:rsidRPr="00F547F5" w:rsidRDefault="006A5ECE" w:rsidP="00DA1D6D">
            <w:pPr>
              <w:rPr>
                <w:rFonts w:ascii="Arial" w:hAnsi="Arial" w:cs="Arial"/>
                <w:szCs w:val="22"/>
                <w:lang w:eastAsia="en-US"/>
              </w:rPr>
            </w:pPr>
            <w:r w:rsidRPr="00F547F5">
              <w:rPr>
                <w:rFonts w:ascii="Arial" w:hAnsi="Arial" w:cs="Arial"/>
                <w:szCs w:val="22"/>
                <w:lang w:eastAsia="en-US"/>
              </w:rPr>
              <w:t>Telefon</w:t>
            </w:r>
          </w:p>
        </w:tc>
        <w:tc>
          <w:tcPr>
            <w:tcW w:w="6379" w:type="dxa"/>
            <w:tcBorders>
              <w:top w:val="single" w:sz="4" w:space="0" w:color="auto"/>
              <w:left w:val="single" w:sz="4" w:space="0" w:color="auto"/>
              <w:bottom w:val="single" w:sz="4" w:space="0" w:color="auto"/>
              <w:right w:val="single" w:sz="4" w:space="0" w:color="auto"/>
            </w:tcBorders>
            <w:hideMark/>
          </w:tcPr>
          <w:p w:rsidR="006A5ECE" w:rsidRPr="00F547F5" w:rsidRDefault="006A5ECE" w:rsidP="00DA1D6D">
            <w:pPr>
              <w:rPr>
                <w:rFonts w:ascii="Arial" w:hAnsi="Arial" w:cs="Arial"/>
                <w:szCs w:val="22"/>
              </w:rPr>
            </w:pPr>
            <w:r w:rsidRPr="00F547F5">
              <w:rPr>
                <w:rFonts w:ascii="Arial" w:hAnsi="Arial" w:cs="Arial"/>
                <w:szCs w:val="22"/>
                <w:highlight w:val="darkGray"/>
              </w:rPr>
              <w:fldChar w:fldCharType="begin"/>
            </w:r>
            <w:r w:rsidRPr="00F547F5">
              <w:rPr>
                <w:rFonts w:ascii="Arial" w:hAnsi="Arial" w:cs="Arial"/>
                <w:szCs w:val="22"/>
                <w:highlight w:val="darkGray"/>
              </w:rPr>
              <w:instrText xml:space="preserve"> MACROBUTTON  AcceptConflict "[BUDE DOPLNĚNO PŘED PODPISEM SMLOUVY]" </w:instrText>
            </w:r>
            <w:r w:rsidRPr="00F547F5">
              <w:rPr>
                <w:rFonts w:ascii="Arial" w:hAnsi="Arial" w:cs="Arial"/>
                <w:szCs w:val="22"/>
                <w:highlight w:val="darkGray"/>
              </w:rPr>
              <w:fldChar w:fldCharType="end"/>
            </w:r>
          </w:p>
        </w:tc>
      </w:tr>
    </w:tbl>
    <w:p w:rsidR="00AF507A" w:rsidRPr="00F547F5" w:rsidRDefault="00AF507A" w:rsidP="00AF507A">
      <w:pPr>
        <w:spacing w:after="0" w:line="240" w:lineRule="auto"/>
        <w:rPr>
          <w:rFonts w:ascii="Arial" w:hAnsi="Arial" w:cs="Arial"/>
          <w:b/>
          <w:szCs w:val="22"/>
        </w:rPr>
      </w:pPr>
      <w:r w:rsidRPr="00F547F5">
        <w:rPr>
          <w:rFonts w:ascii="Arial" w:hAnsi="Arial" w:cs="Arial"/>
          <w:b/>
          <w:szCs w:val="22"/>
        </w:rPr>
        <w:br w:type="page"/>
      </w:r>
      <w:r w:rsidRPr="00F547F5">
        <w:rPr>
          <w:rFonts w:ascii="Arial" w:hAnsi="Arial" w:cs="Arial"/>
          <w:b/>
          <w:szCs w:val="22"/>
        </w:rPr>
        <w:lastRenderedPageBreak/>
        <w:t>Za Poskytovatele:</w:t>
      </w:r>
    </w:p>
    <w:p w:rsidR="00AF507A" w:rsidRPr="00F547F5" w:rsidRDefault="00AF507A" w:rsidP="00AF507A">
      <w:pPr>
        <w:rPr>
          <w:rFonts w:ascii="Arial" w:hAnsi="Arial" w:cs="Arial"/>
          <w:szCs w:val="22"/>
          <w:lang w:eastAsia="en-US"/>
        </w:rPr>
      </w:pPr>
      <w:r w:rsidRPr="00F547F5">
        <w:rPr>
          <w:rFonts w:ascii="Arial" w:hAnsi="Arial" w:cs="Arial"/>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napToGrid w:val="0"/>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lang w:eastAsia="en-US"/>
              </w:rPr>
            </w:pPr>
            <w:r w:rsidRPr="00F05ACC">
              <w:rPr>
                <w:rFonts w:ascii="Arial" w:hAnsi="Arial" w:cs="Arial"/>
                <w:bCs/>
                <w:szCs w:val="22"/>
                <w:highlight w:val="yellow"/>
                <w:lang w:val="en-US"/>
              </w:rPr>
              <w:t>[DOPLNÍ DODAVATEL]</w:t>
            </w:r>
          </w:p>
        </w:tc>
      </w:tr>
    </w:tbl>
    <w:p w:rsidR="00AF507A" w:rsidRPr="00F547F5" w:rsidRDefault="00AF507A" w:rsidP="00AF507A">
      <w:pPr>
        <w:rPr>
          <w:rFonts w:ascii="Arial" w:hAnsi="Arial" w:cs="Arial"/>
          <w:szCs w:val="22"/>
          <w:lang w:eastAsia="en-US"/>
        </w:rPr>
      </w:pPr>
    </w:p>
    <w:p w:rsidR="00AF507A" w:rsidRPr="00F547F5" w:rsidRDefault="00AF507A" w:rsidP="00AF507A">
      <w:pPr>
        <w:rPr>
          <w:rFonts w:ascii="Arial" w:hAnsi="Arial" w:cs="Arial"/>
          <w:szCs w:val="22"/>
          <w:lang w:eastAsia="en-US"/>
        </w:rPr>
      </w:pPr>
      <w:r w:rsidRPr="00F547F5">
        <w:rPr>
          <w:rFonts w:ascii="Arial" w:hAnsi="Arial" w:cs="Arial"/>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Adresa</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r w:rsidR="00AF507A" w:rsidRPr="00F547F5" w:rsidTr="00AF507A">
        <w:tc>
          <w:tcPr>
            <w:tcW w:w="2206" w:type="dxa"/>
            <w:tcBorders>
              <w:top w:val="single" w:sz="4" w:space="0" w:color="auto"/>
              <w:left w:val="single" w:sz="4" w:space="0" w:color="auto"/>
              <w:bottom w:val="single" w:sz="4" w:space="0" w:color="auto"/>
              <w:right w:val="single" w:sz="4" w:space="0" w:color="auto"/>
            </w:tcBorders>
            <w:vAlign w:val="center"/>
            <w:hideMark/>
          </w:tcPr>
          <w:p w:rsidR="00AF507A" w:rsidRPr="00F547F5" w:rsidRDefault="00AF507A">
            <w:pPr>
              <w:rPr>
                <w:rFonts w:ascii="Arial" w:hAnsi="Arial" w:cs="Arial"/>
                <w:szCs w:val="22"/>
                <w:lang w:eastAsia="en-US"/>
              </w:rPr>
            </w:pPr>
            <w:r w:rsidRPr="00F547F5">
              <w:rPr>
                <w:rFonts w:ascii="Arial" w:hAnsi="Arial" w:cs="Arial"/>
                <w:szCs w:val="22"/>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rsidR="00AF507A" w:rsidRPr="00F547F5" w:rsidRDefault="00F05ACC">
            <w:pPr>
              <w:rPr>
                <w:rFonts w:ascii="Arial" w:hAnsi="Arial" w:cs="Arial"/>
                <w:szCs w:val="22"/>
              </w:rPr>
            </w:pPr>
            <w:r w:rsidRPr="00F05ACC">
              <w:rPr>
                <w:rFonts w:ascii="Arial" w:hAnsi="Arial" w:cs="Arial"/>
                <w:bCs/>
                <w:szCs w:val="22"/>
                <w:highlight w:val="yellow"/>
                <w:lang w:val="en-US"/>
              </w:rPr>
              <w:t>[DOPLNÍ DODAVATEL]</w:t>
            </w:r>
          </w:p>
        </w:tc>
      </w:tr>
    </w:tbl>
    <w:p w:rsidR="00CB1A24" w:rsidRPr="00F547F5" w:rsidRDefault="00CB1A24" w:rsidP="00DA42A1">
      <w:pPr>
        <w:pStyle w:val="RLdajeosmluvnstran0"/>
        <w:rPr>
          <w:rFonts w:ascii="Arial" w:hAnsi="Arial" w:cs="Arial"/>
          <w:b/>
          <w:i/>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19"/>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19" w:name="Annex04"/>
      <w:r w:rsidRPr="00F547F5">
        <w:rPr>
          <w:rFonts w:ascii="Arial" w:hAnsi="Arial" w:cs="Arial"/>
          <w:sz w:val="22"/>
          <w:szCs w:val="22"/>
        </w:rPr>
        <w:lastRenderedPageBreak/>
        <w:t xml:space="preserve">Příloha č. </w:t>
      </w:r>
      <w:r w:rsidR="008F322B" w:rsidRPr="00F547F5">
        <w:rPr>
          <w:rFonts w:ascii="Arial" w:hAnsi="Arial" w:cs="Arial"/>
          <w:sz w:val="22"/>
          <w:szCs w:val="22"/>
        </w:rPr>
        <w:t>4</w:t>
      </w:r>
    </w:p>
    <w:bookmarkEnd w:id="119"/>
    <w:p w:rsidR="00627B1B" w:rsidRPr="00F547F5" w:rsidRDefault="00627B1B" w:rsidP="00627B1B">
      <w:pPr>
        <w:pStyle w:val="RLProhlensmluvnchstran"/>
        <w:rPr>
          <w:rFonts w:ascii="Arial" w:hAnsi="Arial" w:cs="Arial"/>
          <w:sz w:val="22"/>
          <w:szCs w:val="22"/>
        </w:rPr>
      </w:pPr>
      <w:r w:rsidRPr="00F547F5">
        <w:rPr>
          <w:rFonts w:ascii="Arial" w:hAnsi="Arial" w:cs="Arial"/>
          <w:sz w:val="22"/>
          <w:szCs w:val="22"/>
        </w:rPr>
        <w:t xml:space="preserve">Seznam </w:t>
      </w:r>
      <w:r w:rsidR="00737AC8">
        <w:rPr>
          <w:rFonts w:ascii="Arial" w:hAnsi="Arial" w:cs="Arial"/>
          <w:sz w:val="22"/>
          <w:szCs w:val="22"/>
        </w:rPr>
        <w:t>poddoda</w:t>
      </w:r>
      <w:r w:rsidRPr="00F547F5">
        <w:rPr>
          <w:rFonts w:ascii="Arial" w:hAnsi="Arial" w:cs="Arial"/>
          <w:sz w:val="22"/>
          <w:szCs w:val="22"/>
        </w:rPr>
        <w:t>vatelů</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 xml:space="preserve">1) </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rPr>
          <w:rFonts w:ascii="Arial" w:hAnsi="Arial" w:cs="Arial"/>
          <w:b/>
          <w:szCs w:val="22"/>
        </w:rPr>
      </w:pPr>
    </w:p>
    <w:p w:rsidR="00627B1B" w:rsidRPr="00F547F5" w:rsidRDefault="00627B1B" w:rsidP="00627B1B">
      <w:pPr>
        <w:rPr>
          <w:rFonts w:ascii="Arial" w:hAnsi="Arial" w:cs="Arial"/>
          <w:b/>
          <w:szCs w:val="22"/>
        </w:rPr>
      </w:pPr>
      <w:r w:rsidRPr="00F547F5">
        <w:rPr>
          <w:rFonts w:ascii="Arial" w:hAnsi="Arial" w:cs="Arial"/>
          <w:b/>
          <w:szCs w:val="22"/>
        </w:rPr>
        <w:t>2)</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szCs w:val="22"/>
        </w:rPr>
        <w:t xml:space="preserve"> </w:t>
      </w:r>
    </w:p>
    <w:p w:rsidR="00627B1B" w:rsidRPr="00F547F5" w:rsidRDefault="00627B1B" w:rsidP="00627B1B">
      <w:pPr>
        <w:rPr>
          <w:rFonts w:ascii="Arial" w:hAnsi="Arial" w:cs="Arial"/>
          <w:b/>
          <w:szCs w:val="22"/>
        </w:rPr>
      </w:pPr>
      <w:r w:rsidRPr="00F547F5">
        <w:rPr>
          <w:rFonts w:ascii="Arial" w:hAnsi="Arial" w:cs="Arial"/>
          <w:b/>
          <w:szCs w:val="22"/>
        </w:rPr>
        <w:t>3)</w:t>
      </w:r>
    </w:p>
    <w:p w:rsidR="00627B1B" w:rsidRPr="00F547F5" w:rsidRDefault="00627B1B" w:rsidP="00627B1B">
      <w:pPr>
        <w:tabs>
          <w:tab w:val="left" w:pos="2340"/>
        </w:tabs>
        <w:rPr>
          <w:rFonts w:ascii="Arial" w:hAnsi="Arial" w:cs="Arial"/>
          <w:szCs w:val="22"/>
        </w:rPr>
      </w:pPr>
      <w:r w:rsidRPr="00F547F5">
        <w:rPr>
          <w:rFonts w:ascii="Arial" w:hAnsi="Arial" w:cs="Arial"/>
          <w:b/>
          <w:szCs w:val="22"/>
        </w:rPr>
        <w:t>Název:</w:t>
      </w:r>
      <w:r w:rsidRPr="00F547F5">
        <w:rPr>
          <w:rFonts w:ascii="Arial" w:hAnsi="Arial" w:cs="Arial"/>
          <w:szCs w:val="22"/>
        </w:rPr>
        <w:t xml:space="preserve"> </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Sídlo: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Právní forma:</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r w:rsidRPr="00F547F5">
        <w:rPr>
          <w:rFonts w:ascii="Arial" w:hAnsi="Arial" w:cs="Arial"/>
          <w:b/>
          <w:szCs w:val="22"/>
        </w:rPr>
        <w:t>Identifikační číslo:</w:t>
      </w:r>
      <w:r w:rsidRPr="00F547F5">
        <w:rPr>
          <w:rFonts w:ascii="Arial" w:hAnsi="Arial" w:cs="Arial"/>
          <w:szCs w:val="22"/>
        </w:rPr>
        <w:tab/>
      </w:r>
      <w:r w:rsidRPr="00F547F5">
        <w:rPr>
          <w:rFonts w:ascii="Arial" w:hAnsi="Arial" w:cs="Arial"/>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b/>
          <w:szCs w:val="22"/>
        </w:rPr>
      </w:pPr>
      <w:r w:rsidRPr="00F547F5">
        <w:rPr>
          <w:rFonts w:ascii="Arial" w:hAnsi="Arial" w:cs="Arial"/>
          <w:b/>
          <w:szCs w:val="22"/>
        </w:rPr>
        <w:t>Rozsah plnění Smlouvy:</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27B1B" w:rsidRPr="00F547F5" w:rsidRDefault="00627B1B" w:rsidP="00627B1B">
      <w:pPr>
        <w:tabs>
          <w:tab w:val="left" w:pos="2340"/>
        </w:tabs>
        <w:rPr>
          <w:rFonts w:ascii="Arial" w:hAnsi="Arial" w:cs="Arial"/>
          <w:szCs w:val="22"/>
        </w:rPr>
      </w:pPr>
    </w:p>
    <w:p w:rsidR="00627B1B" w:rsidRPr="00F547F5" w:rsidRDefault="00627B1B" w:rsidP="00627B1B">
      <w:pPr>
        <w:rPr>
          <w:rFonts w:ascii="Arial" w:hAnsi="Arial" w:cs="Arial"/>
          <w:szCs w:val="22"/>
        </w:rPr>
      </w:pPr>
      <w:r w:rsidRPr="00F547F5">
        <w:rPr>
          <w:rFonts w:ascii="Arial" w:hAnsi="Arial" w:cs="Arial"/>
          <w:b/>
          <w:szCs w:val="22"/>
        </w:rPr>
        <w:t xml:space="preserve">atd. </w:t>
      </w:r>
      <w:r w:rsidRPr="00F547F5">
        <w:rPr>
          <w:rFonts w:ascii="Arial" w:hAnsi="Arial" w:cs="Arial"/>
          <w:b/>
          <w:szCs w:val="22"/>
        </w:rPr>
        <w:tab/>
      </w:r>
      <w:r w:rsidR="00F05ACC" w:rsidRPr="00F05ACC">
        <w:rPr>
          <w:rFonts w:ascii="Arial" w:hAnsi="Arial" w:cs="Arial"/>
          <w:bCs/>
          <w:szCs w:val="22"/>
          <w:highlight w:val="yellow"/>
          <w:lang w:val="en-US"/>
        </w:rPr>
        <w:t>[DOPLNÍ DODAVATEL]</w:t>
      </w:r>
    </w:p>
    <w:p w:rsidR="00632313" w:rsidRPr="00F547F5" w:rsidRDefault="00632313" w:rsidP="00632313">
      <w:pPr>
        <w:pStyle w:val="RLProhlensmluvnchstran"/>
        <w:rPr>
          <w:rFonts w:ascii="Arial" w:hAnsi="Arial" w:cs="Arial"/>
          <w:sz w:val="22"/>
          <w:szCs w:val="22"/>
        </w:rPr>
      </w:pPr>
    </w:p>
    <w:p w:rsidR="00632313" w:rsidRPr="00F547F5" w:rsidRDefault="00632313" w:rsidP="00632313">
      <w:pPr>
        <w:pStyle w:val="RLProhlensmluvnchstran"/>
        <w:rPr>
          <w:rFonts w:ascii="Arial" w:hAnsi="Arial" w:cs="Arial"/>
          <w:sz w:val="22"/>
          <w:szCs w:val="22"/>
        </w:rPr>
      </w:pPr>
    </w:p>
    <w:p w:rsidR="005A5E6F" w:rsidRPr="00F547F5" w:rsidRDefault="005A5E6F" w:rsidP="00CB4254">
      <w:pPr>
        <w:pStyle w:val="RLProhlensmluvnchstran"/>
        <w:rPr>
          <w:rFonts w:ascii="Arial" w:hAnsi="Arial" w:cs="Arial"/>
          <w:sz w:val="22"/>
          <w:szCs w:val="22"/>
        </w:rPr>
        <w:sectPr w:rsidR="005A5E6F" w:rsidRPr="00F547F5" w:rsidSect="00F2138F">
          <w:headerReference w:type="default" r:id="rId20"/>
          <w:pgSz w:w="11906" w:h="16838"/>
          <w:pgMar w:top="1418" w:right="1418" w:bottom="1418" w:left="1418" w:header="709" w:footer="709" w:gutter="0"/>
          <w:pgNumType w:start="1"/>
          <w:cols w:space="708"/>
          <w:docGrid w:linePitch="360"/>
        </w:sectPr>
      </w:pPr>
    </w:p>
    <w:p w:rsidR="00CB4254" w:rsidRPr="00F547F5" w:rsidRDefault="00AD6DC1" w:rsidP="00CB4254">
      <w:pPr>
        <w:pStyle w:val="RLProhlensmluvnchstran"/>
        <w:rPr>
          <w:rFonts w:ascii="Arial" w:hAnsi="Arial" w:cs="Arial"/>
          <w:sz w:val="22"/>
          <w:szCs w:val="22"/>
        </w:rPr>
      </w:pPr>
      <w:bookmarkStart w:id="120" w:name="Annex05"/>
      <w:r w:rsidRPr="00F547F5">
        <w:rPr>
          <w:rFonts w:ascii="Arial" w:hAnsi="Arial" w:cs="Arial"/>
          <w:sz w:val="22"/>
          <w:szCs w:val="22"/>
        </w:rPr>
        <w:lastRenderedPageBreak/>
        <w:t>Příloha č. 5</w:t>
      </w:r>
    </w:p>
    <w:bookmarkEnd w:id="120"/>
    <w:p w:rsidR="007B7F4F" w:rsidRDefault="007B7F4F" w:rsidP="007B7F4F">
      <w:pPr>
        <w:spacing w:after="0" w:line="240" w:lineRule="auto"/>
        <w:jc w:val="center"/>
        <w:rPr>
          <w:rFonts w:ascii="Arial" w:hAnsi="Arial" w:cs="Arial"/>
          <w:b/>
          <w:szCs w:val="22"/>
        </w:rPr>
      </w:pPr>
      <w:r w:rsidRPr="00F547F5">
        <w:rPr>
          <w:rFonts w:ascii="Arial" w:hAnsi="Arial" w:cs="Arial"/>
          <w:b/>
          <w:szCs w:val="22"/>
        </w:rPr>
        <w:t xml:space="preserve">Realizační tým </w:t>
      </w:r>
      <w:r w:rsidR="00487240" w:rsidRPr="00F547F5">
        <w:rPr>
          <w:rFonts w:ascii="Arial" w:hAnsi="Arial" w:cs="Arial"/>
          <w:b/>
          <w:szCs w:val="22"/>
        </w:rPr>
        <w:t>Poskytovatel</w:t>
      </w:r>
      <w:r w:rsidRPr="00F547F5">
        <w:rPr>
          <w:rFonts w:ascii="Arial" w:hAnsi="Arial" w:cs="Arial"/>
          <w:b/>
          <w:szCs w:val="22"/>
        </w:rPr>
        <w:t>e</w:t>
      </w:r>
    </w:p>
    <w:p w:rsidR="00962C0B" w:rsidRDefault="00962C0B" w:rsidP="00962C0B">
      <w:pPr>
        <w:spacing w:after="0" w:line="240" w:lineRule="auto"/>
        <w:jc w:val="center"/>
        <w:rPr>
          <w:rFonts w:ascii="Arial" w:hAnsi="Arial" w:cs="Arial"/>
          <w:b/>
          <w:szCs w:val="22"/>
        </w:rPr>
      </w:pPr>
    </w:p>
    <w:p w:rsidR="00E27ED4" w:rsidRPr="00E27ED4" w:rsidRDefault="00E27ED4" w:rsidP="00962C0B">
      <w:pPr>
        <w:spacing w:after="0" w:line="240" w:lineRule="auto"/>
        <w:jc w:val="center"/>
        <w:rPr>
          <w:rFonts w:ascii="Arial" w:hAnsi="Arial" w:cs="Arial"/>
          <w:szCs w:val="22"/>
          <w:lang w:val="en-GB"/>
        </w:rPr>
      </w:pPr>
      <w:r w:rsidRPr="00E27ED4">
        <w:rPr>
          <w:rFonts w:ascii="Arial" w:hAnsi="Arial" w:cs="Arial"/>
          <w:szCs w:val="22"/>
          <w:highlight w:val="yellow"/>
          <w:lang w:val="en-GB"/>
        </w:rPr>
        <w:t>[V PŘÍPADĚ, KDY NĚKTEROU Z TĚCHTO ROLÍ BUDE ZASTÁVAT VÍCE OSOB, UVEDE ZDE DODAVATEL PŘÍSLUŠNOU TABULKU S TOUTO ROLÍ VÍCEKRÁT]</w:t>
      </w:r>
    </w:p>
    <w:p w:rsidR="00E27ED4" w:rsidRDefault="00E27ED4" w:rsidP="00962C0B">
      <w:pPr>
        <w:spacing w:after="0" w:line="240" w:lineRule="auto"/>
        <w:jc w:val="center"/>
        <w:rPr>
          <w:rFonts w:ascii="Arial" w:hAnsi="Arial" w:cs="Arial"/>
          <w:b/>
          <w:szCs w:val="22"/>
        </w:rPr>
      </w:pPr>
    </w:p>
    <w:p w:rsidR="00962C0B" w:rsidRDefault="00962C0B" w:rsidP="00962C0B">
      <w:pPr>
        <w:rPr>
          <w:rFonts w:ascii="Arial" w:hAnsi="Arial" w:cs="Arial"/>
          <w:b/>
          <w:szCs w:val="22"/>
        </w:rPr>
      </w:pPr>
      <w:r w:rsidRPr="00F547F5">
        <w:rPr>
          <w:rFonts w:ascii="Arial" w:hAnsi="Arial" w:cs="Arial"/>
          <w:b/>
          <w:szCs w:val="22"/>
        </w:rPr>
        <w:t xml:space="preserve">1) </w:t>
      </w:r>
      <w:r w:rsidRPr="00962C0B">
        <w:rPr>
          <w:rFonts w:ascii="Arial" w:hAnsi="Arial" w:cs="Arial"/>
          <w:b/>
          <w:szCs w:val="22"/>
        </w:rPr>
        <w:t>Tým resortní integrace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sidRPr="007D62AB">
              <w:rPr>
                <w:rFonts w:ascii="Arial" w:hAnsi="Arial" w:cs="Arial"/>
                <w:b/>
                <w:szCs w:val="20"/>
              </w:rPr>
              <w:t>Ředitel týmu systémové integrace</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E27ED4">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E27ED4">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proofErr w:type="spellStart"/>
            <w:r w:rsidRPr="007D62AB">
              <w:rPr>
                <w:rFonts w:ascii="Arial" w:hAnsi="Arial" w:cs="Arial"/>
                <w:b/>
                <w:szCs w:val="20"/>
              </w:rPr>
              <w:t>Enterprise</w:t>
            </w:r>
            <w:proofErr w:type="spellEnd"/>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B225A2" w:rsidP="00E27ED4">
            <w:pPr>
              <w:spacing w:after="200" w:line="276" w:lineRule="auto"/>
              <w:rPr>
                <w:rFonts w:ascii="Arial" w:hAnsi="Arial" w:cs="Arial"/>
                <w:b/>
                <w:bCs/>
                <w:szCs w:val="22"/>
                <w:highlight w:val="green"/>
              </w:rPr>
            </w:pPr>
            <w:r>
              <w:rPr>
                <w:rFonts w:ascii="Arial" w:hAnsi="Arial" w:cs="Arial"/>
                <w:b/>
                <w:szCs w:val="20"/>
              </w:rPr>
              <w:t>Manažer</w:t>
            </w:r>
            <w:r w:rsidRPr="007D62AB">
              <w:rPr>
                <w:rFonts w:ascii="Arial" w:hAnsi="Arial" w:cs="Arial"/>
                <w:b/>
                <w:szCs w:val="20"/>
              </w:rPr>
              <w:t xml:space="preserve"> </w:t>
            </w:r>
            <w:r w:rsidR="00962C0B" w:rsidRPr="007D62AB">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Analytik legislativních dopadů na funkci systému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337958" w:rsidRDefault="00337958" w:rsidP="00962C0B">
      <w:pPr>
        <w:rPr>
          <w:rFonts w:ascii="Arial" w:hAnsi="Arial" w:cs="Arial"/>
          <w:b/>
          <w:szCs w:val="22"/>
        </w:rPr>
      </w:pPr>
    </w:p>
    <w:p w:rsidR="00962C0B" w:rsidRDefault="00962C0B" w:rsidP="00962C0B">
      <w:pPr>
        <w:rPr>
          <w:rFonts w:ascii="Arial" w:hAnsi="Arial" w:cs="Arial"/>
          <w:b/>
          <w:szCs w:val="22"/>
        </w:rPr>
      </w:pPr>
      <w:r w:rsidRPr="00962C0B">
        <w:rPr>
          <w:rFonts w:ascii="Arial" w:hAnsi="Arial" w:cs="Arial"/>
          <w:b/>
          <w:szCs w:val="22"/>
        </w:rPr>
        <w:t>2) Tým pro MPSV a Úřad práce ČR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bottom"/>
          </w:tcPr>
          <w:p w:rsidR="00962C0B" w:rsidRPr="007D62AB" w:rsidRDefault="00962C0B"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7D62AB" w:rsidTr="009B7023">
        <w:tc>
          <w:tcPr>
            <w:tcW w:w="8549" w:type="dxa"/>
            <w:gridSpan w:val="2"/>
            <w:shd w:val="clear" w:color="auto" w:fill="auto"/>
            <w:vAlign w:val="bottom"/>
          </w:tcPr>
          <w:p w:rsidR="00C70AF0" w:rsidRPr="007D62AB"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r>
              <w:rPr>
                <w:rFonts w:ascii="Arial" w:hAnsi="Arial" w:cs="Arial"/>
                <w:b/>
                <w:szCs w:val="20"/>
              </w:rPr>
              <w:lastRenderedPageBreak/>
              <w:t>Manažer provozu</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A520CB" w:rsidRPr="00F547F5" w:rsidTr="00E27ED4">
        <w:tc>
          <w:tcPr>
            <w:tcW w:w="2206" w:type="dxa"/>
            <w:shd w:val="clear" w:color="auto" w:fill="auto"/>
            <w:vAlign w:val="center"/>
          </w:tcPr>
          <w:p w:rsidR="00A520CB" w:rsidRPr="00F547F5" w:rsidRDefault="00A520CB" w:rsidP="00A520CB">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A520CB" w:rsidRPr="00F05ACC" w:rsidRDefault="00A520CB" w:rsidP="00A520CB">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5B5218" w:rsidP="00E27ED4">
            <w:pPr>
              <w:spacing w:after="200" w:line="276" w:lineRule="auto"/>
              <w:rPr>
                <w:rFonts w:ascii="Arial" w:hAnsi="Arial" w:cs="Arial"/>
                <w:b/>
                <w:bCs/>
                <w:szCs w:val="22"/>
                <w:highlight w:val="green"/>
              </w:rPr>
            </w:pPr>
            <w:del w:id="121" w:author="Autor">
              <w:r w:rsidDel="00B46E82">
                <w:rPr>
                  <w:rFonts w:ascii="Arial" w:hAnsi="Arial" w:cs="Arial"/>
                  <w:b/>
                  <w:szCs w:val="20"/>
                </w:rPr>
                <w:delText xml:space="preserve">Manažer </w:delText>
              </w:r>
            </w:del>
            <w:ins w:id="122" w:author="Autor">
              <w:r w:rsidR="00B46E82">
                <w:rPr>
                  <w:rFonts w:ascii="Arial" w:hAnsi="Arial" w:cs="Arial"/>
                  <w:b/>
                  <w:szCs w:val="20"/>
                </w:rPr>
                <w:t xml:space="preserve">Architekt </w:t>
              </w:r>
            </w:ins>
            <w:r>
              <w:rPr>
                <w:rFonts w:ascii="Arial" w:hAnsi="Arial" w:cs="Arial"/>
                <w:b/>
                <w:szCs w:val="20"/>
              </w:rPr>
              <w:t>kybernetické bezpečnosti</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962C0B" w:rsidRPr="00F547F5" w:rsidTr="00E27ED4">
        <w:tc>
          <w:tcPr>
            <w:tcW w:w="8549" w:type="dxa"/>
            <w:gridSpan w:val="2"/>
            <w:shd w:val="clear" w:color="auto" w:fill="auto"/>
            <w:vAlign w:val="center"/>
          </w:tcPr>
          <w:p w:rsidR="00962C0B" w:rsidRPr="00F547F5" w:rsidRDefault="00962C0B"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962C0B" w:rsidRPr="00F547F5" w:rsidTr="00E27ED4">
        <w:tc>
          <w:tcPr>
            <w:tcW w:w="2206" w:type="dxa"/>
            <w:shd w:val="clear" w:color="auto" w:fill="auto"/>
            <w:vAlign w:val="center"/>
          </w:tcPr>
          <w:p w:rsidR="00962C0B" w:rsidRPr="00F547F5" w:rsidRDefault="00962C0B"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962C0B" w:rsidRPr="00F547F5" w:rsidRDefault="00962C0B"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962C0B" w:rsidRDefault="00962C0B" w:rsidP="00962C0B">
      <w:pPr>
        <w:rPr>
          <w:b/>
        </w:rPr>
      </w:pPr>
    </w:p>
    <w:p w:rsidR="00962C0B" w:rsidRPr="00962C0B" w:rsidRDefault="00962C0B" w:rsidP="00962C0B">
      <w:pPr>
        <w:rPr>
          <w:b/>
        </w:rPr>
      </w:pPr>
      <w:r w:rsidRPr="00962C0B">
        <w:rPr>
          <w:rFonts w:ascii="Arial" w:hAnsi="Arial" w:cs="Arial"/>
          <w:b/>
          <w:szCs w:val="22"/>
        </w:rPr>
        <w:t>3) Tým pro ČSSZ</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bottom"/>
          </w:tcPr>
          <w:p w:rsidR="005B5218" w:rsidRPr="007D62AB" w:rsidRDefault="005B5218" w:rsidP="00E27ED4">
            <w:pPr>
              <w:spacing w:after="200" w:line="276" w:lineRule="auto"/>
              <w:rPr>
                <w:rFonts w:ascii="Arial" w:hAnsi="Arial" w:cs="Arial"/>
                <w:b/>
                <w:bCs/>
                <w:szCs w:val="22"/>
                <w:highlight w:val="green"/>
              </w:rPr>
            </w:pPr>
            <w:r>
              <w:rPr>
                <w:rFonts w:ascii="Arial" w:hAnsi="Arial" w:cs="Arial"/>
                <w:b/>
                <w:szCs w:val="20"/>
              </w:rPr>
              <w:t>Projektový manažer</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w:t>
            </w:r>
            <w:r w:rsidR="00A520CB">
              <w:rPr>
                <w:rFonts w:ascii="Arial" w:hAnsi="Arial" w:cs="Arial"/>
                <w:szCs w:val="22"/>
                <w:lang w:eastAsia="en-US"/>
              </w:rPr>
              <w:lastRenderedPageBreak/>
              <w:t>(FTE)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lastRenderedPageBreak/>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Business</w:t>
            </w:r>
            <w:r w:rsidRPr="007D62AB">
              <w:rPr>
                <w:rFonts w:ascii="Arial" w:hAnsi="Arial" w:cs="Arial"/>
                <w:b/>
                <w:szCs w:val="20"/>
              </w:rPr>
              <w:t xml:space="preserve"> architekt</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C70AF0" w:rsidRPr="00F547F5" w:rsidTr="009B7023">
        <w:tc>
          <w:tcPr>
            <w:tcW w:w="8549" w:type="dxa"/>
            <w:gridSpan w:val="2"/>
            <w:shd w:val="clear" w:color="auto" w:fill="auto"/>
            <w:vAlign w:val="center"/>
          </w:tcPr>
          <w:p w:rsidR="00C70AF0" w:rsidRPr="00F547F5" w:rsidRDefault="00C70AF0" w:rsidP="00C70AF0">
            <w:pPr>
              <w:spacing w:after="200" w:line="276" w:lineRule="auto"/>
              <w:rPr>
                <w:rFonts w:ascii="Arial" w:hAnsi="Arial" w:cs="Arial"/>
                <w:b/>
                <w:bCs/>
                <w:szCs w:val="22"/>
                <w:highlight w:val="green"/>
              </w:rPr>
            </w:pPr>
            <w:proofErr w:type="spellStart"/>
            <w:r>
              <w:rPr>
                <w:rFonts w:ascii="Arial" w:hAnsi="Arial" w:cs="Arial"/>
                <w:b/>
                <w:szCs w:val="20"/>
              </w:rPr>
              <w:t>Enterprise</w:t>
            </w:r>
            <w:proofErr w:type="spellEnd"/>
            <w:r w:rsidRPr="007D62AB">
              <w:rPr>
                <w:rFonts w:ascii="Arial" w:hAnsi="Arial" w:cs="Arial"/>
                <w:b/>
                <w:szCs w:val="20"/>
              </w:rPr>
              <w:t xml:space="preserve"> architekt</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547F5"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C70AF0" w:rsidRPr="00F547F5" w:rsidRDefault="00C70AF0" w:rsidP="009B7023">
            <w:pPr>
              <w:rPr>
                <w:rFonts w:ascii="Arial" w:hAnsi="Arial" w:cs="Arial"/>
                <w:szCs w:val="22"/>
              </w:rPr>
            </w:pPr>
            <w:r w:rsidRPr="00F05ACC">
              <w:rPr>
                <w:rFonts w:ascii="Arial" w:hAnsi="Arial" w:cs="Arial"/>
                <w:bCs/>
                <w:szCs w:val="22"/>
                <w:highlight w:val="yellow"/>
                <w:lang w:val="en-US"/>
              </w:rPr>
              <w:t>[DOPLNÍ DODAVATEL]</w:t>
            </w:r>
          </w:p>
        </w:tc>
      </w:tr>
      <w:tr w:rsidR="00C70AF0" w:rsidRPr="00F05ACC" w:rsidTr="009B7023">
        <w:tc>
          <w:tcPr>
            <w:tcW w:w="2206" w:type="dxa"/>
            <w:shd w:val="clear" w:color="auto" w:fill="auto"/>
            <w:vAlign w:val="center"/>
          </w:tcPr>
          <w:p w:rsidR="00C70AF0" w:rsidRPr="00F547F5" w:rsidRDefault="00C70AF0" w:rsidP="009B7023">
            <w:pPr>
              <w:rPr>
                <w:rFonts w:ascii="Arial" w:hAnsi="Arial" w:cs="Arial"/>
                <w:szCs w:val="22"/>
                <w:lang w:eastAsia="en-US"/>
              </w:rPr>
            </w:pPr>
            <w:r>
              <w:rPr>
                <w:rFonts w:ascii="Arial" w:hAnsi="Arial" w:cs="Arial"/>
                <w:szCs w:val="22"/>
                <w:lang w:eastAsia="en-US"/>
              </w:rPr>
              <w:t>Časová kapacita (FTE)</w:t>
            </w:r>
          </w:p>
        </w:tc>
        <w:tc>
          <w:tcPr>
            <w:tcW w:w="6343" w:type="dxa"/>
            <w:shd w:val="clear" w:color="auto" w:fill="auto"/>
          </w:tcPr>
          <w:p w:rsidR="00C70AF0" w:rsidRPr="00F05ACC" w:rsidRDefault="00C70AF0" w:rsidP="009B7023">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C70AF0" w:rsidRDefault="00C70AF0"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Pr>
                <w:rFonts w:ascii="Arial" w:hAnsi="Arial" w:cs="Arial"/>
                <w:b/>
                <w:szCs w:val="20"/>
              </w:rPr>
              <w:t>Manažer provozu</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Manažer kvality</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C70AF0" w:rsidP="00E27ED4">
            <w:pPr>
              <w:spacing w:after="200" w:line="276" w:lineRule="auto"/>
              <w:rPr>
                <w:rFonts w:ascii="Arial" w:hAnsi="Arial" w:cs="Arial"/>
                <w:b/>
                <w:bCs/>
                <w:szCs w:val="22"/>
                <w:highlight w:val="green"/>
              </w:rPr>
            </w:pPr>
            <w:r>
              <w:rPr>
                <w:rFonts w:ascii="Arial" w:hAnsi="Arial" w:cs="Arial"/>
                <w:b/>
                <w:szCs w:val="20"/>
              </w:rPr>
              <w:t>Architekt</w:t>
            </w:r>
            <w:r w:rsidR="005B5218">
              <w:rPr>
                <w:rFonts w:ascii="Arial" w:hAnsi="Arial" w:cs="Arial"/>
                <w:b/>
                <w:szCs w:val="20"/>
              </w:rPr>
              <w:t xml:space="preserve"> kybernetické bezpečnosti</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lastRenderedPageBreak/>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5B5218">
      <w:pPr>
        <w:rPr>
          <w:b/>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5B5218" w:rsidRPr="00F547F5" w:rsidTr="00E27ED4">
        <w:tc>
          <w:tcPr>
            <w:tcW w:w="8549" w:type="dxa"/>
            <w:gridSpan w:val="2"/>
            <w:shd w:val="clear" w:color="auto" w:fill="auto"/>
            <w:vAlign w:val="center"/>
          </w:tcPr>
          <w:p w:rsidR="005B5218" w:rsidRPr="00F547F5" w:rsidRDefault="005B5218" w:rsidP="00E27ED4">
            <w:pPr>
              <w:spacing w:after="200" w:line="276" w:lineRule="auto"/>
              <w:rPr>
                <w:rFonts w:ascii="Arial" w:hAnsi="Arial" w:cs="Arial"/>
                <w:b/>
                <w:bCs/>
                <w:szCs w:val="22"/>
                <w:highlight w:val="green"/>
              </w:rPr>
            </w:pPr>
            <w:r w:rsidRPr="007D62AB">
              <w:rPr>
                <w:rFonts w:ascii="Arial" w:hAnsi="Arial" w:cs="Arial"/>
                <w:b/>
                <w:szCs w:val="20"/>
              </w:rPr>
              <w:t>Administrátor a dokumentarista</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5B5218" w:rsidRPr="00F547F5" w:rsidTr="00E27ED4">
        <w:tc>
          <w:tcPr>
            <w:tcW w:w="2206" w:type="dxa"/>
            <w:shd w:val="clear" w:color="auto" w:fill="auto"/>
            <w:vAlign w:val="center"/>
          </w:tcPr>
          <w:p w:rsidR="005B5218" w:rsidRPr="00F547F5" w:rsidRDefault="005B5218" w:rsidP="00E27ED4">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5B5218" w:rsidRPr="00F547F5" w:rsidRDefault="005B5218" w:rsidP="00E27ED4">
            <w:pPr>
              <w:rPr>
                <w:rFonts w:ascii="Arial" w:hAnsi="Arial" w:cs="Arial"/>
                <w:szCs w:val="22"/>
              </w:rPr>
            </w:pPr>
            <w:r w:rsidRPr="00F05ACC">
              <w:rPr>
                <w:rFonts w:ascii="Arial" w:hAnsi="Arial" w:cs="Arial"/>
                <w:bCs/>
                <w:szCs w:val="22"/>
                <w:highlight w:val="yellow"/>
                <w:lang w:val="en-US"/>
              </w:rPr>
              <w:t>[DOPLNÍ DODAVATEL]</w:t>
            </w:r>
          </w:p>
        </w:tc>
      </w:tr>
      <w:tr w:rsidR="00337958" w:rsidRPr="00F547F5" w:rsidTr="00E27ED4">
        <w:tc>
          <w:tcPr>
            <w:tcW w:w="2206" w:type="dxa"/>
            <w:shd w:val="clear" w:color="auto" w:fill="auto"/>
            <w:vAlign w:val="center"/>
          </w:tcPr>
          <w:p w:rsidR="00337958" w:rsidRPr="00F547F5" w:rsidRDefault="00337958" w:rsidP="00337958">
            <w:pPr>
              <w:rPr>
                <w:rFonts w:ascii="Arial" w:hAnsi="Arial" w:cs="Arial"/>
                <w:szCs w:val="22"/>
                <w:lang w:eastAsia="en-US"/>
              </w:rPr>
            </w:pPr>
            <w:r>
              <w:rPr>
                <w:rFonts w:ascii="Arial" w:hAnsi="Arial" w:cs="Arial"/>
                <w:szCs w:val="22"/>
                <w:lang w:eastAsia="en-US"/>
              </w:rPr>
              <w:t>Časová kapacita</w:t>
            </w:r>
            <w:r w:rsidR="00A520CB">
              <w:rPr>
                <w:rFonts w:ascii="Arial" w:hAnsi="Arial" w:cs="Arial"/>
                <w:szCs w:val="22"/>
                <w:lang w:eastAsia="en-US"/>
              </w:rPr>
              <w:t xml:space="preserve"> (FTE)</w:t>
            </w:r>
          </w:p>
        </w:tc>
        <w:tc>
          <w:tcPr>
            <w:tcW w:w="6343" w:type="dxa"/>
            <w:shd w:val="clear" w:color="auto" w:fill="auto"/>
          </w:tcPr>
          <w:p w:rsidR="00337958" w:rsidRPr="00F05ACC" w:rsidRDefault="00337958" w:rsidP="00337958">
            <w:pPr>
              <w:rPr>
                <w:rFonts w:ascii="Arial" w:hAnsi="Arial" w:cs="Arial"/>
                <w:bCs/>
                <w:szCs w:val="22"/>
                <w:highlight w:val="yellow"/>
                <w:lang w:val="en-US"/>
              </w:rPr>
            </w:pPr>
            <w:r w:rsidRPr="00F05ACC">
              <w:rPr>
                <w:rFonts w:ascii="Arial" w:hAnsi="Arial" w:cs="Arial"/>
                <w:bCs/>
                <w:szCs w:val="22"/>
                <w:highlight w:val="yellow"/>
                <w:lang w:val="en-US"/>
              </w:rPr>
              <w:t>[DOPLNÍ DODAVATEL]</w:t>
            </w:r>
          </w:p>
        </w:tc>
      </w:tr>
    </w:tbl>
    <w:p w:rsidR="005B5218" w:rsidRDefault="005B5218" w:rsidP="00962C0B">
      <w:pPr>
        <w:rPr>
          <w:rFonts w:ascii="Arial" w:hAnsi="Arial" w:cs="Arial"/>
          <w:b/>
          <w:szCs w:val="22"/>
        </w:rPr>
      </w:pPr>
    </w:p>
    <w:p w:rsidR="007B7F4F" w:rsidRDefault="005B5218" w:rsidP="000F551A">
      <w:pPr>
        <w:rPr>
          <w:rFonts w:ascii="Arial" w:hAnsi="Arial" w:cs="Arial"/>
          <w:szCs w:val="22"/>
        </w:rPr>
      </w:pPr>
      <w:r>
        <w:rPr>
          <w:rFonts w:ascii="Arial" w:hAnsi="Arial" w:cs="Arial"/>
          <w:b/>
          <w:szCs w:val="22"/>
        </w:rPr>
        <w:t>4</w:t>
      </w:r>
      <w:r w:rsidRPr="00962C0B">
        <w:rPr>
          <w:rFonts w:ascii="Arial" w:hAnsi="Arial" w:cs="Arial"/>
          <w:b/>
          <w:szCs w:val="22"/>
        </w:rPr>
        <w:t xml:space="preserve">) </w:t>
      </w:r>
      <w:r>
        <w:rPr>
          <w:rFonts w:ascii="Arial" w:hAnsi="Arial" w:cs="Arial"/>
          <w:b/>
          <w:szCs w:val="22"/>
        </w:rPr>
        <w:t>Osoby, jejichž prostřednictvím budou poskytovány Služby na objednávku</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Architekt IT infrastruktury</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1A13A4" w:rsidRDefault="001A13A4"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0832E0" w:rsidRPr="00F547F5" w:rsidTr="008D10B5">
        <w:tc>
          <w:tcPr>
            <w:tcW w:w="8549" w:type="dxa"/>
            <w:gridSpan w:val="2"/>
            <w:shd w:val="clear" w:color="auto" w:fill="auto"/>
            <w:vAlign w:val="center"/>
          </w:tcPr>
          <w:p w:rsidR="000832E0" w:rsidRPr="00F547F5" w:rsidRDefault="007D62AB" w:rsidP="008D10B5">
            <w:pPr>
              <w:spacing w:after="200" w:line="276" w:lineRule="auto"/>
              <w:rPr>
                <w:rFonts w:ascii="Arial" w:hAnsi="Arial" w:cs="Arial"/>
                <w:b/>
                <w:bCs/>
                <w:szCs w:val="22"/>
                <w:highlight w:val="green"/>
              </w:rPr>
            </w:pPr>
            <w:r w:rsidRPr="007D62AB">
              <w:rPr>
                <w:rFonts w:ascii="Arial" w:hAnsi="Arial" w:cs="Arial"/>
                <w:b/>
                <w:szCs w:val="20"/>
              </w:rPr>
              <w:t>Specialista pro systém řízení ICT služeb</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r w:rsidR="000832E0" w:rsidRPr="00F547F5" w:rsidTr="008D10B5">
        <w:tc>
          <w:tcPr>
            <w:tcW w:w="2206" w:type="dxa"/>
            <w:shd w:val="clear" w:color="auto" w:fill="auto"/>
            <w:vAlign w:val="center"/>
          </w:tcPr>
          <w:p w:rsidR="000832E0" w:rsidRPr="00F547F5" w:rsidRDefault="000832E0" w:rsidP="008D10B5">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0832E0" w:rsidRPr="00F547F5" w:rsidRDefault="000832E0" w:rsidP="008D10B5">
            <w:pPr>
              <w:rPr>
                <w:rFonts w:ascii="Arial" w:hAnsi="Arial" w:cs="Arial"/>
                <w:szCs w:val="22"/>
              </w:rPr>
            </w:pPr>
            <w:r w:rsidRPr="00F05ACC">
              <w:rPr>
                <w:rFonts w:ascii="Arial" w:hAnsi="Arial" w:cs="Arial"/>
                <w:bCs/>
                <w:szCs w:val="22"/>
                <w:highlight w:val="yellow"/>
                <w:lang w:val="en-US"/>
              </w:rPr>
              <w:t>[DOPLNÍ DODAVATEL]</w:t>
            </w:r>
          </w:p>
        </w:tc>
      </w:tr>
    </w:tbl>
    <w:p w:rsidR="000832E0" w:rsidRDefault="000832E0" w:rsidP="007B7F4F">
      <w:pPr>
        <w:rPr>
          <w:rFonts w:ascii="Arial" w:hAnsi="Arial" w:cs="Arial"/>
          <w:b/>
          <w:szCs w:val="22"/>
          <w:highlight w:val="yellow"/>
        </w:rPr>
      </w:pPr>
    </w:p>
    <w:p w:rsidR="000832E0" w:rsidRDefault="000832E0"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 xml:space="preserve">Síťový specialista na datová </w:t>
            </w:r>
            <w:r w:rsidR="009B7023">
              <w:rPr>
                <w:rFonts w:ascii="Arial" w:hAnsi="Arial" w:cs="Arial"/>
                <w:b/>
                <w:szCs w:val="20"/>
              </w:rPr>
              <w:t xml:space="preserve">a dohledová </w:t>
            </w:r>
            <w:r w:rsidRPr="007D62AB">
              <w:rPr>
                <w:rFonts w:ascii="Arial" w:hAnsi="Arial" w:cs="Arial"/>
                <w:b/>
                <w:szCs w:val="20"/>
              </w:rPr>
              <w:t>centra</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8146D9" w:rsidRPr="00F547F5" w:rsidTr="008D28A0">
        <w:tc>
          <w:tcPr>
            <w:tcW w:w="8549" w:type="dxa"/>
            <w:gridSpan w:val="2"/>
            <w:shd w:val="clear" w:color="auto" w:fill="auto"/>
            <w:vAlign w:val="center"/>
          </w:tcPr>
          <w:p w:rsidR="008146D9"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Síťový specialista na infrastrukturu</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r w:rsidR="008146D9" w:rsidRPr="00F547F5" w:rsidTr="008D28A0">
        <w:tc>
          <w:tcPr>
            <w:tcW w:w="2206" w:type="dxa"/>
            <w:shd w:val="clear" w:color="auto" w:fill="auto"/>
            <w:vAlign w:val="center"/>
          </w:tcPr>
          <w:p w:rsidR="008146D9" w:rsidRPr="00F547F5" w:rsidRDefault="008146D9" w:rsidP="008D28A0">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8146D9" w:rsidRPr="00F547F5" w:rsidRDefault="00F05ACC" w:rsidP="008D28A0">
            <w:pPr>
              <w:rPr>
                <w:rFonts w:ascii="Arial" w:hAnsi="Arial" w:cs="Arial"/>
                <w:szCs w:val="22"/>
              </w:rPr>
            </w:pPr>
            <w:r w:rsidRPr="00F05ACC">
              <w:rPr>
                <w:rFonts w:ascii="Arial" w:hAnsi="Arial" w:cs="Arial"/>
                <w:bCs/>
                <w:szCs w:val="22"/>
                <w:highlight w:val="yellow"/>
                <w:lang w:val="en-US"/>
              </w:rPr>
              <w:t>[DOPLNÍ DODAVATEL]</w:t>
            </w:r>
          </w:p>
        </w:tc>
      </w:tr>
    </w:tbl>
    <w:p w:rsidR="008146D9" w:rsidRPr="00F547F5" w:rsidRDefault="008146D9"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B7F4F" w:rsidRPr="00F547F5" w:rsidTr="00D31B7E">
        <w:tc>
          <w:tcPr>
            <w:tcW w:w="8549" w:type="dxa"/>
            <w:gridSpan w:val="2"/>
            <w:shd w:val="clear" w:color="auto" w:fill="auto"/>
            <w:vAlign w:val="center"/>
          </w:tcPr>
          <w:p w:rsidR="007B7F4F" w:rsidRPr="00F547F5" w:rsidRDefault="007D62AB" w:rsidP="007D62AB">
            <w:pPr>
              <w:spacing w:after="200" w:line="276" w:lineRule="auto"/>
              <w:rPr>
                <w:rFonts w:ascii="Arial" w:hAnsi="Arial" w:cs="Arial"/>
                <w:b/>
                <w:bCs/>
                <w:szCs w:val="22"/>
                <w:highlight w:val="green"/>
              </w:rPr>
            </w:pPr>
            <w:r w:rsidRPr="007D62AB">
              <w:rPr>
                <w:rFonts w:ascii="Arial" w:hAnsi="Arial" w:cs="Arial"/>
                <w:b/>
                <w:szCs w:val="20"/>
              </w:rPr>
              <w:t>Specialista DB</w:t>
            </w:r>
            <w:r w:rsidR="002A4503">
              <w:rPr>
                <w:rFonts w:ascii="Arial" w:hAnsi="Arial" w:cs="Arial"/>
                <w:b/>
                <w:szCs w:val="20"/>
              </w:rPr>
              <w:t xml:space="preserve"> Microsoft</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lastRenderedPageBreak/>
              <w:t>Jméno a příjmení</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r w:rsidR="007B7F4F" w:rsidRPr="00F547F5" w:rsidTr="00D31B7E">
        <w:tc>
          <w:tcPr>
            <w:tcW w:w="2206" w:type="dxa"/>
            <w:shd w:val="clear" w:color="auto" w:fill="auto"/>
            <w:vAlign w:val="center"/>
          </w:tcPr>
          <w:p w:rsidR="007B7F4F" w:rsidRPr="00F547F5" w:rsidRDefault="007B7F4F" w:rsidP="008509FA">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7B7F4F" w:rsidRPr="00F547F5" w:rsidRDefault="00F05ACC" w:rsidP="008509FA">
            <w:pPr>
              <w:rPr>
                <w:rFonts w:ascii="Arial" w:hAnsi="Arial" w:cs="Arial"/>
                <w:szCs w:val="22"/>
              </w:rPr>
            </w:pPr>
            <w:r w:rsidRPr="00F05ACC">
              <w:rPr>
                <w:rFonts w:ascii="Arial" w:hAnsi="Arial" w:cs="Arial"/>
                <w:bCs/>
                <w:szCs w:val="22"/>
                <w:highlight w:val="yellow"/>
                <w:lang w:val="en-US"/>
              </w:rPr>
              <w:t>[DOPLNÍ DODAVATEL]</w:t>
            </w:r>
          </w:p>
        </w:tc>
      </w:tr>
    </w:tbl>
    <w:p w:rsidR="007B7F4F" w:rsidRDefault="007B7F4F"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2A4503" w:rsidRPr="00F547F5" w:rsidTr="00B46E82">
        <w:tc>
          <w:tcPr>
            <w:tcW w:w="8549" w:type="dxa"/>
            <w:gridSpan w:val="2"/>
            <w:shd w:val="clear" w:color="auto" w:fill="auto"/>
            <w:vAlign w:val="center"/>
          </w:tcPr>
          <w:p w:rsidR="002A4503" w:rsidRPr="00F547F5" w:rsidRDefault="002A4503" w:rsidP="00B46E82">
            <w:pPr>
              <w:spacing w:after="200" w:line="276" w:lineRule="auto"/>
              <w:rPr>
                <w:rFonts w:ascii="Arial" w:hAnsi="Arial" w:cs="Arial"/>
                <w:b/>
                <w:bCs/>
                <w:szCs w:val="22"/>
                <w:highlight w:val="green"/>
              </w:rPr>
            </w:pPr>
            <w:r w:rsidRPr="007D62AB">
              <w:rPr>
                <w:rFonts w:ascii="Arial" w:hAnsi="Arial" w:cs="Arial"/>
                <w:b/>
                <w:szCs w:val="20"/>
              </w:rPr>
              <w:t>Specialista DB</w:t>
            </w:r>
            <w:r>
              <w:rPr>
                <w:rFonts w:ascii="Arial" w:hAnsi="Arial" w:cs="Arial"/>
                <w:b/>
                <w:szCs w:val="20"/>
              </w:rPr>
              <w:t xml:space="preserve"> </w:t>
            </w:r>
            <w:proofErr w:type="spellStart"/>
            <w:r>
              <w:rPr>
                <w:rFonts w:ascii="Arial" w:hAnsi="Arial" w:cs="Arial"/>
                <w:b/>
                <w:szCs w:val="20"/>
              </w:rPr>
              <w:t>Oracle</w:t>
            </w:r>
            <w:proofErr w:type="spellEnd"/>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Jméno a příjmení</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E-mail</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r w:rsidR="002A4503" w:rsidRPr="00F547F5" w:rsidTr="00B46E82">
        <w:tc>
          <w:tcPr>
            <w:tcW w:w="2206" w:type="dxa"/>
            <w:shd w:val="clear" w:color="auto" w:fill="auto"/>
            <w:vAlign w:val="center"/>
          </w:tcPr>
          <w:p w:rsidR="002A4503" w:rsidRPr="00F547F5" w:rsidRDefault="002A4503" w:rsidP="00B46E82">
            <w:pPr>
              <w:rPr>
                <w:rFonts w:ascii="Arial" w:hAnsi="Arial" w:cs="Arial"/>
                <w:szCs w:val="22"/>
                <w:lang w:eastAsia="en-US"/>
              </w:rPr>
            </w:pPr>
            <w:r w:rsidRPr="00F547F5">
              <w:rPr>
                <w:rFonts w:ascii="Arial" w:hAnsi="Arial" w:cs="Arial"/>
                <w:szCs w:val="22"/>
                <w:lang w:eastAsia="en-US"/>
              </w:rPr>
              <w:t>Telefon</w:t>
            </w:r>
          </w:p>
        </w:tc>
        <w:tc>
          <w:tcPr>
            <w:tcW w:w="6343" w:type="dxa"/>
            <w:shd w:val="clear" w:color="auto" w:fill="auto"/>
          </w:tcPr>
          <w:p w:rsidR="002A4503" w:rsidRPr="00F547F5" w:rsidRDefault="002A4503" w:rsidP="00B46E82">
            <w:pPr>
              <w:rPr>
                <w:rFonts w:ascii="Arial" w:hAnsi="Arial" w:cs="Arial"/>
                <w:szCs w:val="22"/>
              </w:rPr>
            </w:pPr>
            <w:r w:rsidRPr="00F05ACC">
              <w:rPr>
                <w:rFonts w:ascii="Arial" w:hAnsi="Arial" w:cs="Arial"/>
                <w:bCs/>
                <w:szCs w:val="22"/>
                <w:highlight w:val="yellow"/>
                <w:lang w:val="en-US"/>
              </w:rPr>
              <w:t>[DOPLNÍ DODAVATEL]</w:t>
            </w:r>
          </w:p>
        </w:tc>
      </w:tr>
    </w:tbl>
    <w:p w:rsidR="002A4503" w:rsidRPr="00F547F5" w:rsidRDefault="002A4503" w:rsidP="007B7F4F">
      <w:pPr>
        <w:rPr>
          <w:rFonts w:ascii="Arial" w:hAnsi="Arial" w:cs="Arial"/>
          <w:b/>
          <w:szCs w:val="22"/>
          <w:highlight w:val="yellow"/>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1A13A4" w:rsidRPr="00F547F5" w:rsidTr="00202F5B">
        <w:tc>
          <w:tcPr>
            <w:tcW w:w="8549" w:type="dxa"/>
            <w:gridSpan w:val="2"/>
            <w:shd w:val="clear" w:color="auto" w:fill="auto"/>
            <w:vAlign w:val="center"/>
          </w:tcPr>
          <w:p w:rsidR="001A13A4" w:rsidRPr="00F547F5" w:rsidRDefault="007D62AB" w:rsidP="007D62AB">
            <w:pPr>
              <w:spacing w:after="200" w:line="276" w:lineRule="auto"/>
              <w:rPr>
                <w:rFonts w:ascii="Arial" w:hAnsi="Arial" w:cs="Arial"/>
                <w:b/>
                <w:bCs/>
                <w:szCs w:val="22"/>
                <w:highlight w:val="yellow"/>
              </w:rPr>
            </w:pPr>
            <w:r w:rsidRPr="007D62AB">
              <w:rPr>
                <w:rFonts w:ascii="Arial" w:hAnsi="Arial" w:cs="Arial"/>
                <w:b/>
                <w:szCs w:val="20"/>
              </w:rPr>
              <w:t>Specialista MS</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Jméno a příjmení</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E-mail</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r w:rsidR="001A13A4" w:rsidRPr="00F547F5" w:rsidTr="00202F5B">
        <w:tc>
          <w:tcPr>
            <w:tcW w:w="2206" w:type="dxa"/>
            <w:shd w:val="clear" w:color="auto" w:fill="auto"/>
            <w:vAlign w:val="center"/>
          </w:tcPr>
          <w:p w:rsidR="001A13A4" w:rsidRPr="00F547F5" w:rsidRDefault="001A13A4" w:rsidP="001A13A4">
            <w:pPr>
              <w:rPr>
                <w:rFonts w:ascii="Arial" w:hAnsi="Arial" w:cs="Arial"/>
                <w:szCs w:val="22"/>
              </w:rPr>
            </w:pPr>
            <w:r w:rsidRPr="00F547F5">
              <w:rPr>
                <w:rFonts w:ascii="Arial" w:hAnsi="Arial" w:cs="Arial"/>
                <w:szCs w:val="22"/>
              </w:rPr>
              <w:t>Telefon</w:t>
            </w:r>
          </w:p>
        </w:tc>
        <w:tc>
          <w:tcPr>
            <w:tcW w:w="6343" w:type="dxa"/>
            <w:shd w:val="clear" w:color="auto" w:fill="auto"/>
          </w:tcPr>
          <w:p w:rsidR="001A13A4" w:rsidRPr="00F547F5" w:rsidRDefault="00F05ACC" w:rsidP="001A13A4">
            <w:pPr>
              <w:rPr>
                <w:rFonts w:ascii="Arial" w:hAnsi="Arial" w:cs="Arial"/>
                <w:szCs w:val="22"/>
                <w:highlight w:val="yellow"/>
              </w:rPr>
            </w:pPr>
            <w:r w:rsidRPr="00F05ACC">
              <w:rPr>
                <w:rFonts w:ascii="Arial" w:hAnsi="Arial" w:cs="Arial"/>
                <w:bCs/>
                <w:szCs w:val="22"/>
                <w:highlight w:val="yellow"/>
                <w:lang w:val="en-US"/>
              </w:rPr>
              <w:t>[DOPLNÍ DODAVATEL]</w:t>
            </w:r>
          </w:p>
        </w:tc>
      </w:tr>
    </w:tbl>
    <w:p w:rsidR="003F5271" w:rsidRPr="00F547F5" w:rsidRDefault="003F5271" w:rsidP="00CB4254">
      <w:pPr>
        <w:pStyle w:val="RLProhlensmluvnchstran"/>
        <w:rPr>
          <w:rFonts w:ascii="Arial" w:hAnsi="Arial" w:cs="Arial"/>
          <w:sz w:val="22"/>
          <w:szCs w:val="22"/>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7D62AB" w:rsidRPr="00F547F5" w:rsidTr="00932D97">
        <w:tc>
          <w:tcPr>
            <w:tcW w:w="8549" w:type="dxa"/>
            <w:gridSpan w:val="2"/>
            <w:shd w:val="clear" w:color="auto" w:fill="auto"/>
            <w:vAlign w:val="center"/>
          </w:tcPr>
          <w:p w:rsidR="007D62AB" w:rsidRPr="00F547F5" w:rsidRDefault="007D62AB" w:rsidP="00932D97">
            <w:pPr>
              <w:rPr>
                <w:rFonts w:ascii="Arial" w:hAnsi="Arial" w:cs="Arial"/>
                <w:b/>
                <w:bCs/>
                <w:szCs w:val="22"/>
                <w:highlight w:val="yellow"/>
              </w:rPr>
            </w:pPr>
            <w:r>
              <w:rPr>
                <w:rFonts w:ascii="Arial" w:hAnsi="Arial" w:cs="Arial"/>
                <w:b/>
                <w:bCs/>
                <w:szCs w:val="22"/>
              </w:rPr>
              <w:t>Specialista SAP</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Jméno a příjmení</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E-mail</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r w:rsidR="007D62AB" w:rsidRPr="00F547F5" w:rsidTr="00932D97">
        <w:tc>
          <w:tcPr>
            <w:tcW w:w="2206" w:type="dxa"/>
            <w:shd w:val="clear" w:color="auto" w:fill="auto"/>
            <w:vAlign w:val="center"/>
          </w:tcPr>
          <w:p w:rsidR="007D62AB" w:rsidRPr="00F547F5" w:rsidRDefault="007D62AB" w:rsidP="00932D97">
            <w:pPr>
              <w:rPr>
                <w:rFonts w:ascii="Arial" w:hAnsi="Arial" w:cs="Arial"/>
                <w:szCs w:val="22"/>
              </w:rPr>
            </w:pPr>
            <w:r w:rsidRPr="00F547F5">
              <w:rPr>
                <w:rFonts w:ascii="Arial" w:hAnsi="Arial" w:cs="Arial"/>
                <w:szCs w:val="22"/>
              </w:rPr>
              <w:t>Telefon</w:t>
            </w:r>
          </w:p>
        </w:tc>
        <w:tc>
          <w:tcPr>
            <w:tcW w:w="6343" w:type="dxa"/>
            <w:shd w:val="clear" w:color="auto" w:fill="auto"/>
          </w:tcPr>
          <w:p w:rsidR="007D62AB" w:rsidRPr="00F547F5" w:rsidRDefault="007D62AB" w:rsidP="00932D97">
            <w:pPr>
              <w:rPr>
                <w:rFonts w:ascii="Arial" w:hAnsi="Arial" w:cs="Arial"/>
                <w:szCs w:val="22"/>
                <w:highlight w:val="yellow"/>
              </w:rPr>
            </w:pPr>
            <w:r w:rsidRPr="00F05ACC">
              <w:rPr>
                <w:rFonts w:ascii="Arial" w:hAnsi="Arial" w:cs="Arial"/>
                <w:bCs/>
                <w:szCs w:val="22"/>
                <w:highlight w:val="yellow"/>
                <w:lang w:val="en-US"/>
              </w:rPr>
              <w:t>[DOPLNÍ DODAVATEL]</w:t>
            </w:r>
          </w:p>
        </w:tc>
      </w:tr>
    </w:tbl>
    <w:p w:rsidR="001A13A4" w:rsidRPr="007D62AB" w:rsidRDefault="001A13A4" w:rsidP="00CB4254">
      <w:pPr>
        <w:pStyle w:val="RLProhlensmluvnchstran"/>
        <w:rPr>
          <w:rFonts w:ascii="Arial" w:hAnsi="Arial" w:cs="Arial"/>
          <w:b w:val="0"/>
          <w:sz w:val="22"/>
          <w:szCs w:val="22"/>
        </w:rPr>
      </w:pPr>
    </w:p>
    <w:p w:rsidR="00167D99" w:rsidRPr="00F547F5" w:rsidRDefault="00167D99" w:rsidP="00A47548">
      <w:pPr>
        <w:pStyle w:val="RLProhlensmluvnchstran"/>
        <w:jc w:val="left"/>
        <w:rPr>
          <w:rFonts w:ascii="Arial" w:hAnsi="Arial" w:cs="Arial"/>
          <w:sz w:val="22"/>
          <w:szCs w:val="22"/>
        </w:rPr>
        <w:sectPr w:rsidR="00167D99" w:rsidRPr="00F547F5" w:rsidSect="00F2138F">
          <w:headerReference w:type="default" r:id="rId21"/>
          <w:pgSz w:w="11906" w:h="16838"/>
          <w:pgMar w:top="1418" w:right="1418" w:bottom="1418" w:left="1418" w:header="709" w:footer="709" w:gutter="0"/>
          <w:pgNumType w:start="1"/>
          <w:cols w:space="708"/>
          <w:docGrid w:linePitch="360"/>
        </w:sectPr>
      </w:pPr>
    </w:p>
    <w:p w:rsidR="00CB4254" w:rsidRPr="00F547F5" w:rsidRDefault="00CB4254" w:rsidP="00CB4254">
      <w:pPr>
        <w:pStyle w:val="RLProhlensmluvnchstran"/>
        <w:rPr>
          <w:rFonts w:ascii="Arial" w:hAnsi="Arial" w:cs="Arial"/>
          <w:sz w:val="22"/>
          <w:szCs w:val="22"/>
        </w:rPr>
      </w:pPr>
      <w:bookmarkStart w:id="123" w:name="_Hlt313894098"/>
      <w:bookmarkStart w:id="124" w:name="Annex06"/>
      <w:bookmarkEnd w:id="123"/>
      <w:r w:rsidRPr="00F547F5">
        <w:rPr>
          <w:rFonts w:ascii="Arial" w:hAnsi="Arial" w:cs="Arial"/>
          <w:sz w:val="22"/>
          <w:szCs w:val="22"/>
        </w:rPr>
        <w:lastRenderedPageBreak/>
        <w:t xml:space="preserve">Příloha č. </w:t>
      </w:r>
      <w:r w:rsidR="00C151B2" w:rsidRPr="00F547F5">
        <w:rPr>
          <w:rFonts w:ascii="Arial" w:hAnsi="Arial" w:cs="Arial"/>
          <w:sz w:val="22"/>
          <w:szCs w:val="22"/>
        </w:rPr>
        <w:t>6</w:t>
      </w:r>
    </w:p>
    <w:bookmarkEnd w:id="124"/>
    <w:p w:rsidR="00F57294" w:rsidRPr="00F547F5" w:rsidRDefault="00F57294" w:rsidP="00CB4254">
      <w:pPr>
        <w:pStyle w:val="RLProhlensmluvnchstran"/>
        <w:rPr>
          <w:rFonts w:ascii="Arial" w:hAnsi="Arial" w:cs="Arial"/>
          <w:sz w:val="22"/>
          <w:szCs w:val="22"/>
        </w:rPr>
      </w:pPr>
      <w:r w:rsidRPr="00F547F5">
        <w:rPr>
          <w:rFonts w:ascii="Arial" w:hAnsi="Arial" w:cs="Arial"/>
          <w:sz w:val="22"/>
          <w:szCs w:val="22"/>
        </w:rPr>
        <w:t>Zadávací dokumentace</w:t>
      </w:r>
      <w:r w:rsidR="007C2097" w:rsidRPr="007C2097">
        <w:t xml:space="preserve"> </w:t>
      </w:r>
      <w:r w:rsidR="007C2097" w:rsidRPr="007C2097">
        <w:rPr>
          <w:rFonts w:ascii="Arial" w:hAnsi="Arial" w:cs="Arial"/>
          <w:sz w:val="22"/>
          <w:szCs w:val="22"/>
        </w:rPr>
        <w:t>vč. příloh</w:t>
      </w:r>
    </w:p>
    <w:p w:rsidR="00D3142D" w:rsidRPr="00767265" w:rsidRDefault="00F843DB" w:rsidP="00D3142D">
      <w:pPr>
        <w:pStyle w:val="RLProhlensmluvnchstran"/>
        <w:rPr>
          <w:rFonts w:ascii="Arial" w:hAnsi="Arial" w:cs="Arial"/>
          <w:b w:val="0"/>
          <w:sz w:val="22"/>
          <w:szCs w:val="22"/>
        </w:rPr>
      </w:pPr>
      <w:r>
        <w:rPr>
          <w:rFonts w:ascii="Arial" w:hAnsi="Arial" w:cs="Arial"/>
          <w:i/>
          <w:sz w:val="22"/>
          <w:szCs w:val="22"/>
        </w:rPr>
        <w:t>(</w:t>
      </w:r>
      <w:r w:rsidR="00F57294" w:rsidRPr="00767265">
        <w:rPr>
          <w:rFonts w:ascii="Arial" w:hAnsi="Arial" w:cs="Arial"/>
          <w:i/>
          <w:sz w:val="22"/>
          <w:szCs w:val="22"/>
        </w:rPr>
        <w:t xml:space="preserve">tvoří pevně nesvázanou přílohu </w:t>
      </w:r>
      <w:r>
        <w:rPr>
          <w:rFonts w:ascii="Arial" w:hAnsi="Arial" w:cs="Arial"/>
          <w:i/>
          <w:sz w:val="22"/>
          <w:szCs w:val="22"/>
        </w:rPr>
        <w:t>–</w:t>
      </w:r>
      <w:r w:rsidR="00F57294" w:rsidRPr="00767265">
        <w:rPr>
          <w:rFonts w:ascii="Arial" w:hAnsi="Arial" w:cs="Arial"/>
          <w:i/>
          <w:sz w:val="22"/>
          <w:szCs w:val="22"/>
        </w:rPr>
        <w:t xml:space="preserve"> CD</w:t>
      </w:r>
      <w:r>
        <w:rPr>
          <w:rFonts w:ascii="Arial" w:hAnsi="Arial" w:cs="Arial"/>
          <w:i/>
          <w:sz w:val="22"/>
          <w:szCs w:val="22"/>
        </w:rPr>
        <w:t>)</w:t>
      </w:r>
    </w:p>
    <w:p w:rsidR="00D3142D" w:rsidRPr="00F547F5" w:rsidRDefault="00D3142D" w:rsidP="00D3142D">
      <w:pPr>
        <w:pStyle w:val="RLProhlensmluvnchstran"/>
        <w:jc w:val="left"/>
        <w:rPr>
          <w:rFonts w:ascii="Arial" w:hAnsi="Arial" w:cs="Arial"/>
          <w:sz w:val="22"/>
          <w:szCs w:val="22"/>
        </w:rPr>
        <w:sectPr w:rsidR="00D3142D" w:rsidRPr="00F547F5" w:rsidSect="00F2138F">
          <w:headerReference w:type="default" r:id="rId22"/>
          <w:pgSz w:w="11906" w:h="16838"/>
          <w:pgMar w:top="1418" w:right="1418" w:bottom="1418" w:left="1418" w:header="709" w:footer="709" w:gutter="0"/>
          <w:pgNumType w:start="1"/>
          <w:cols w:space="708"/>
          <w:docGrid w:linePitch="360"/>
        </w:sectPr>
      </w:pPr>
    </w:p>
    <w:p w:rsidR="00D3142D" w:rsidRPr="00F547F5" w:rsidRDefault="00D3142D" w:rsidP="00D3142D">
      <w:pPr>
        <w:pStyle w:val="RLProhlensmluvnchstran"/>
        <w:rPr>
          <w:rFonts w:ascii="Arial" w:hAnsi="Arial" w:cs="Arial"/>
          <w:sz w:val="22"/>
          <w:szCs w:val="22"/>
        </w:rPr>
      </w:pPr>
      <w:bookmarkStart w:id="125" w:name="Annex07"/>
      <w:r w:rsidRPr="00F547F5">
        <w:rPr>
          <w:rFonts w:ascii="Arial" w:hAnsi="Arial" w:cs="Arial"/>
          <w:sz w:val="22"/>
          <w:szCs w:val="22"/>
        </w:rPr>
        <w:lastRenderedPageBreak/>
        <w:t xml:space="preserve">Příloha č. </w:t>
      </w:r>
      <w:r>
        <w:rPr>
          <w:rFonts w:ascii="Arial" w:hAnsi="Arial" w:cs="Arial"/>
          <w:sz w:val="22"/>
          <w:szCs w:val="22"/>
        </w:rPr>
        <w:t>7</w:t>
      </w:r>
      <w:bookmarkEnd w:id="125"/>
    </w:p>
    <w:p w:rsidR="00D3142D" w:rsidRPr="00F547F5" w:rsidRDefault="00D3142D" w:rsidP="00D3142D">
      <w:pPr>
        <w:pStyle w:val="RLProhlensmluvnchstran"/>
        <w:rPr>
          <w:rFonts w:ascii="Arial" w:hAnsi="Arial" w:cs="Arial"/>
          <w:sz w:val="22"/>
          <w:szCs w:val="22"/>
        </w:rPr>
      </w:pPr>
      <w:r>
        <w:rPr>
          <w:rFonts w:ascii="Arial" w:hAnsi="Arial" w:cs="Arial"/>
          <w:sz w:val="22"/>
          <w:szCs w:val="22"/>
        </w:rPr>
        <w:t>Specifikace ceny</w:t>
      </w:r>
    </w:p>
    <w:tbl>
      <w:tblPr>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50"/>
        <w:gridCol w:w="1534"/>
        <w:gridCol w:w="1648"/>
        <w:gridCol w:w="1952"/>
      </w:tblGrid>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4F0336">
            <w:pPr>
              <w:spacing w:before="120"/>
              <w:jc w:val="center"/>
              <w:rPr>
                <w:rFonts w:ascii="Arial" w:hAnsi="Arial" w:cs="Arial"/>
                <w:b/>
                <w:szCs w:val="22"/>
              </w:rPr>
            </w:pPr>
            <w:r w:rsidRPr="003D3205">
              <w:rPr>
                <w:rFonts w:ascii="Arial" w:hAnsi="Arial" w:cs="Arial"/>
                <w:b/>
                <w:szCs w:val="22"/>
              </w:rPr>
              <w:t>Cena za Pravidelné Služby</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Předmět plnění</w:t>
            </w:r>
          </w:p>
        </w:tc>
        <w:tc>
          <w:tcPr>
            <w:tcW w:w="7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Cena za 1 měsíc v Kč </w:t>
            </w:r>
            <w:r w:rsidRPr="003D3205">
              <w:rPr>
                <w:rFonts w:ascii="Arial" w:hAnsi="Arial" w:cs="Arial"/>
                <w:b/>
                <w:szCs w:val="22"/>
              </w:rPr>
              <w:br/>
              <w:t>bez DPH</w:t>
            </w:r>
          </w:p>
        </w:tc>
        <w:tc>
          <w:tcPr>
            <w:tcW w:w="90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 xml:space="preserve">Sazba DPH </w:t>
            </w:r>
            <w:r w:rsidRPr="003D3205">
              <w:rPr>
                <w:rFonts w:ascii="Arial" w:hAnsi="Arial" w:cs="Arial"/>
                <w:b/>
                <w:szCs w:val="22"/>
              </w:rPr>
              <w:br/>
              <w:t>v Kč</w:t>
            </w:r>
          </w:p>
        </w:tc>
        <w:tc>
          <w:tcPr>
            <w:tcW w:w="10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b/>
                <w:szCs w:val="22"/>
              </w:rPr>
              <w:t>Cena za 1 měsíc v Kč včetně DPH</w:t>
            </w:r>
          </w:p>
        </w:tc>
      </w:tr>
      <w:tr w:rsidR="004F0336" w:rsidRPr="003D3205" w:rsidTr="004F0336">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dl čl. 3.2.1 Smlouvy</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7148B1">
            <w:pPr>
              <w:spacing w:before="120"/>
              <w:rPr>
                <w:rFonts w:ascii="Arial" w:hAnsi="Arial" w:cs="Arial"/>
                <w:b/>
                <w:szCs w:val="22"/>
              </w:rPr>
            </w:pPr>
            <w:r w:rsidRPr="003D3205">
              <w:rPr>
                <w:rFonts w:ascii="Arial" w:hAnsi="Arial" w:cs="Arial"/>
                <w:b/>
                <w:szCs w:val="22"/>
              </w:rPr>
              <w:t>Pravidelné služby ve vztahu ke Strategii a koncepc</w:t>
            </w:r>
            <w:r w:rsidR="007148B1">
              <w:rPr>
                <w:rFonts w:ascii="Arial" w:hAnsi="Arial" w:cs="Arial"/>
                <w:b/>
                <w:szCs w:val="22"/>
              </w:rPr>
              <w:t>i</w:t>
            </w:r>
            <w:r w:rsidRPr="003D3205">
              <w:rPr>
                <w:rFonts w:ascii="Arial" w:hAnsi="Arial" w:cs="Arial"/>
                <w:b/>
                <w:szCs w:val="22"/>
              </w:rPr>
              <w:t xml:space="preserve"> ICT a jeho rozvoje </w:t>
            </w:r>
            <w:r w:rsidRPr="003D3205">
              <w:rPr>
                <w:rFonts w:ascii="Arial" w:hAnsi="Arial" w:cs="Arial"/>
                <w:szCs w:val="22"/>
              </w:rPr>
              <w:t>(čl. 4.1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w:t>
            </w:r>
            <w:bookmarkStart w:id="126" w:name="_Toc465083223"/>
            <w:r w:rsidRPr="003D3205">
              <w:rPr>
                <w:rFonts w:ascii="Arial" w:hAnsi="Arial" w:cs="Arial"/>
                <w:b/>
                <w:szCs w:val="22"/>
              </w:rPr>
              <w:t> Portfoliu ICT služeb</w:t>
            </w:r>
            <w:bookmarkEnd w:id="126"/>
            <w:r w:rsidRPr="003D3205">
              <w:rPr>
                <w:rFonts w:ascii="Arial" w:hAnsi="Arial" w:cs="Arial"/>
                <w:b/>
                <w:szCs w:val="22"/>
              </w:rPr>
              <w:t xml:space="preserve"> </w:t>
            </w:r>
            <w:r w:rsidRPr="003D3205">
              <w:rPr>
                <w:rFonts w:ascii="Arial" w:hAnsi="Arial" w:cs="Arial"/>
                <w:szCs w:val="22"/>
              </w:rPr>
              <w:t>(čl. 4.2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Řízení požadavků vč. změnových </w:t>
            </w:r>
            <w:r w:rsidRPr="003D3205">
              <w:rPr>
                <w:rFonts w:ascii="Arial" w:hAnsi="Arial" w:cs="Arial"/>
                <w:szCs w:val="22"/>
              </w:rPr>
              <w:t>(čl. 4.3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 xml:space="preserve">Pravidelné služby ve vztahu k Zajištění kvality ICT služeb včetně interních a externí vztahů a vazeb </w:t>
            </w:r>
            <w:r w:rsidRPr="003D3205">
              <w:rPr>
                <w:rFonts w:ascii="Arial" w:hAnsi="Arial" w:cs="Arial"/>
                <w:szCs w:val="22"/>
              </w:rPr>
              <w:t>(čl. 4.4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4F0336"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auto"/>
          </w:tcPr>
          <w:p w:rsidR="004F0336" w:rsidRPr="003D3205" w:rsidRDefault="004F0336" w:rsidP="00DA1D6D">
            <w:pPr>
              <w:spacing w:before="120"/>
              <w:rPr>
                <w:rFonts w:ascii="Arial" w:hAnsi="Arial" w:cs="Arial"/>
                <w:b/>
                <w:szCs w:val="22"/>
              </w:rPr>
            </w:pPr>
            <w:r w:rsidRPr="003D3205">
              <w:rPr>
                <w:rFonts w:ascii="Arial" w:hAnsi="Arial" w:cs="Arial"/>
                <w:b/>
                <w:szCs w:val="22"/>
              </w:rPr>
              <w:t>Pravidelné služby ve vztahu k </w:t>
            </w:r>
            <w:bookmarkStart w:id="127" w:name="_Toc465083226"/>
            <w:r w:rsidRPr="003D3205">
              <w:rPr>
                <w:rFonts w:ascii="Arial" w:hAnsi="Arial" w:cs="Arial"/>
                <w:b/>
                <w:szCs w:val="22"/>
              </w:rPr>
              <w:t>Řízení rizik a bezpečnosti informací</w:t>
            </w:r>
            <w:bookmarkEnd w:id="127"/>
            <w:r w:rsidRPr="003D3205">
              <w:rPr>
                <w:rFonts w:ascii="Arial" w:hAnsi="Arial" w:cs="Arial"/>
                <w:b/>
                <w:szCs w:val="22"/>
              </w:rPr>
              <w:t xml:space="preserve"> </w:t>
            </w:r>
            <w:r w:rsidRPr="003D3205">
              <w:rPr>
                <w:rFonts w:ascii="Arial" w:hAnsi="Arial" w:cs="Arial"/>
                <w:szCs w:val="22"/>
              </w:rPr>
              <w:t>(čl. 4.5 přílohy č. 1a Smlouvy, tj. přílohy č. 5 Zadávací dokumentace)</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4F0336">
        <w:trPr>
          <w:trHeight w:val="559"/>
        </w:trPr>
        <w:tc>
          <w:tcPr>
            <w:tcW w:w="2252" w:type="pct"/>
            <w:tcBorders>
              <w:top w:val="single" w:sz="4" w:space="0" w:color="auto"/>
              <w:left w:val="single" w:sz="4" w:space="0" w:color="auto"/>
              <w:bottom w:val="single" w:sz="4" w:space="0" w:color="auto"/>
              <w:right w:val="single" w:sz="4" w:space="0" w:color="auto"/>
            </w:tcBorders>
            <w:shd w:val="clear" w:color="auto" w:fill="FFFFFF"/>
            <w:vAlign w:val="center"/>
          </w:tcPr>
          <w:p w:rsidR="004F0336" w:rsidRPr="003D3205" w:rsidRDefault="004F0336" w:rsidP="00DA1D6D">
            <w:pPr>
              <w:spacing w:before="120"/>
              <w:rPr>
                <w:rFonts w:ascii="Arial" w:hAnsi="Arial" w:cs="Arial"/>
                <w:b/>
                <w:szCs w:val="22"/>
              </w:rPr>
            </w:pPr>
            <w:r w:rsidRPr="003D3205">
              <w:rPr>
                <w:rFonts w:ascii="Arial" w:hAnsi="Arial" w:cs="Arial"/>
                <w:b/>
                <w:szCs w:val="22"/>
              </w:rPr>
              <w:t>Celková cena</w:t>
            </w:r>
          </w:p>
          <w:p w:rsidR="004F0336" w:rsidRPr="003D3205" w:rsidRDefault="004F0336" w:rsidP="00DA1D6D">
            <w:pPr>
              <w:spacing w:before="120"/>
              <w:rPr>
                <w:rFonts w:ascii="Arial" w:hAnsi="Arial" w:cs="Arial"/>
                <w:b/>
                <w:szCs w:val="22"/>
              </w:rPr>
            </w:pPr>
            <w:r w:rsidRPr="003D3205">
              <w:rPr>
                <w:rFonts w:ascii="Arial" w:hAnsi="Arial" w:cs="Arial"/>
                <w:i/>
                <w:szCs w:val="22"/>
              </w:rPr>
              <w:t>(jako součet výše uvedených cen v Kč dle položek 1.1-1.5)</w:t>
            </w:r>
            <w:r w:rsidRPr="003D3205">
              <w:rPr>
                <w:rFonts w:ascii="Arial" w:hAnsi="Arial" w:cs="Arial"/>
                <w:szCs w:val="22"/>
              </w:rPr>
              <w:t>.</w:t>
            </w:r>
          </w:p>
        </w:tc>
        <w:tc>
          <w:tcPr>
            <w:tcW w:w="776"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904"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1068" w:type="pct"/>
            <w:tcBorders>
              <w:top w:val="single" w:sz="4" w:space="0" w:color="auto"/>
              <w:left w:val="single" w:sz="4" w:space="0" w:color="auto"/>
              <w:bottom w:val="single" w:sz="4" w:space="0" w:color="auto"/>
              <w:right w:val="single" w:sz="4" w:space="0" w:color="auto"/>
            </w:tcBorders>
            <w:shd w:val="clear" w:color="auto" w:fill="auto"/>
            <w:vAlign w:val="center"/>
          </w:tcPr>
          <w:p w:rsidR="004F0336" w:rsidRPr="003D3205" w:rsidRDefault="004F0336"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bl>
    <w:p w:rsidR="008F322B" w:rsidRPr="003D3205" w:rsidRDefault="008F322B" w:rsidP="00567533">
      <w:pPr>
        <w:jc w:val="center"/>
        <w:rPr>
          <w:rFonts w:ascii="Arial" w:hAnsi="Arial" w:cs="Arial"/>
          <w:i/>
          <w:szCs w:val="22"/>
        </w:rPr>
      </w:pPr>
    </w:p>
    <w:p w:rsidR="004F0336" w:rsidRPr="003D3205" w:rsidRDefault="004F0336" w:rsidP="00567533">
      <w:pPr>
        <w:jc w:val="center"/>
        <w:rPr>
          <w:rFonts w:ascii="Arial" w:hAnsi="Arial" w:cs="Arial"/>
          <w:i/>
          <w:szCs w:val="22"/>
        </w:rPr>
      </w:pPr>
    </w:p>
    <w:p w:rsidR="004F0336" w:rsidRPr="003D3205" w:rsidRDefault="004F0336">
      <w:pPr>
        <w:spacing w:after="0" w:line="240" w:lineRule="auto"/>
        <w:rPr>
          <w:rFonts w:ascii="Arial" w:hAnsi="Arial" w:cs="Arial"/>
          <w:i/>
          <w:szCs w:val="22"/>
        </w:rPr>
      </w:pPr>
      <w:r w:rsidRPr="003D3205">
        <w:rPr>
          <w:rFonts w:ascii="Arial" w:hAnsi="Arial" w:cs="Arial"/>
          <w:i/>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5"/>
        <w:gridCol w:w="2533"/>
        <w:gridCol w:w="2544"/>
        <w:gridCol w:w="3748"/>
      </w:tblGrid>
      <w:tr w:rsidR="004F0336" w:rsidRPr="003D3205" w:rsidTr="00DA1D6D">
        <w:trPr>
          <w:trHeight w:val="559"/>
        </w:trPr>
        <w:tc>
          <w:tcPr>
            <w:tcW w:w="5000" w:type="pct"/>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4F0336" w:rsidRPr="003D3205" w:rsidRDefault="004F0336" w:rsidP="00DA1D6D">
            <w:pPr>
              <w:spacing w:before="120"/>
              <w:jc w:val="center"/>
              <w:rPr>
                <w:rFonts w:ascii="Arial" w:hAnsi="Arial" w:cs="Arial"/>
                <w:b/>
                <w:szCs w:val="22"/>
              </w:rPr>
            </w:pPr>
            <w:r w:rsidRPr="003D3205">
              <w:rPr>
                <w:rFonts w:ascii="Arial" w:hAnsi="Arial" w:cs="Arial"/>
                <w:b/>
                <w:szCs w:val="22"/>
              </w:rPr>
              <w:lastRenderedPageBreak/>
              <w:t>Rozpad ceny za Služby na Objednávku</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ID</w:t>
            </w:r>
          </w:p>
        </w:tc>
        <w:tc>
          <w:tcPr>
            <w:tcW w:w="137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Role</w:t>
            </w:r>
          </w:p>
        </w:tc>
        <w:tc>
          <w:tcPr>
            <w:tcW w:w="13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bez DPH</w:t>
            </w:r>
          </w:p>
        </w:tc>
        <w:tc>
          <w:tcPr>
            <w:tcW w:w="20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Jednotková cena za 1 člověkoden v Kč včetně DPH</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Ředitel týmu systémové integrace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proofErr w:type="spellStart"/>
            <w:r w:rsidRPr="003D3205">
              <w:rPr>
                <w:rFonts w:ascii="Arial" w:hAnsi="Arial" w:cs="Arial"/>
                <w:szCs w:val="22"/>
              </w:rPr>
              <w:t>Enterprise</w:t>
            </w:r>
            <w:proofErr w:type="spellEnd"/>
            <w:r w:rsidRPr="003D3205">
              <w:rPr>
                <w:rFonts w:ascii="Arial" w:hAnsi="Arial" w:cs="Arial"/>
                <w:szCs w:val="22"/>
              </w:rPr>
              <w:t xml:space="preserve"> architekt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Business architekt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IT infrastruktury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Architekt 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7B1CFB">
            <w:pPr>
              <w:spacing w:before="120"/>
              <w:rPr>
                <w:rFonts w:ascii="Arial" w:hAnsi="Arial" w:cs="Arial"/>
                <w:b/>
                <w:szCs w:val="22"/>
              </w:rPr>
            </w:pPr>
            <w:r w:rsidRPr="003D3205">
              <w:rPr>
                <w:rFonts w:ascii="Arial" w:hAnsi="Arial" w:cs="Arial"/>
                <w:szCs w:val="22"/>
              </w:rPr>
              <w:t xml:space="preserve">Analytik legislativních dopadů na funkci systému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Specialista pro systém řízení ICT služeb</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Projektový manažer</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9</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Manažer kvality</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10</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kybernetické bezpečnosti</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11</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C70AF0" w:rsidP="007B1CFB">
            <w:pPr>
              <w:spacing w:before="120"/>
              <w:rPr>
                <w:rFonts w:ascii="Arial" w:hAnsi="Arial" w:cs="Arial"/>
                <w:b/>
                <w:szCs w:val="22"/>
              </w:rPr>
            </w:pPr>
            <w:r w:rsidRPr="003D3205">
              <w:rPr>
                <w:rFonts w:ascii="Arial" w:hAnsi="Arial" w:cs="Arial"/>
                <w:szCs w:val="22"/>
              </w:rPr>
              <w:t xml:space="preserve">Manažer </w:t>
            </w:r>
            <w:r>
              <w:rPr>
                <w:rFonts w:ascii="Arial" w:hAnsi="Arial" w:cs="Arial"/>
                <w:szCs w:val="22"/>
              </w:rPr>
              <w:t>provozu</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12</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Administrátor a dokumentarista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13</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Síťový specialista na datová</w:t>
            </w:r>
            <w:r w:rsidR="009B7023">
              <w:rPr>
                <w:rFonts w:ascii="Arial" w:hAnsi="Arial" w:cs="Arial"/>
                <w:szCs w:val="22"/>
              </w:rPr>
              <w:t xml:space="preserve"> a dohledová</w:t>
            </w:r>
            <w:r w:rsidRPr="003D3205">
              <w:rPr>
                <w:rFonts w:ascii="Arial" w:hAnsi="Arial" w:cs="Arial"/>
                <w:szCs w:val="22"/>
              </w:rPr>
              <w:t xml:space="preserve"> centra</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14</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szCs w:val="22"/>
              </w:rPr>
              <w:t xml:space="preserve">Síťový specialista na infrastrukturu </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3D3205"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b/>
                <w:szCs w:val="22"/>
              </w:rPr>
            </w:pPr>
            <w:r w:rsidRPr="003D3205">
              <w:rPr>
                <w:rFonts w:ascii="Arial" w:hAnsi="Arial" w:cs="Arial"/>
                <w:b/>
                <w:szCs w:val="22"/>
              </w:rPr>
              <w:t>15</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rPr>
                <w:rFonts w:ascii="Arial" w:hAnsi="Arial" w:cs="Arial"/>
                <w:szCs w:val="22"/>
              </w:rPr>
            </w:pPr>
            <w:r w:rsidRPr="003D3205">
              <w:rPr>
                <w:rFonts w:ascii="Arial" w:hAnsi="Arial" w:cs="Arial"/>
                <w:szCs w:val="22"/>
              </w:rPr>
              <w:t>Specialista DB</w:t>
            </w:r>
            <w:r w:rsidR="00D21FD6">
              <w:rPr>
                <w:rFonts w:ascii="Arial" w:hAnsi="Arial" w:cs="Arial"/>
                <w:szCs w:val="22"/>
              </w:rPr>
              <w:t xml:space="preserve"> Microsoft</w:t>
            </w:r>
          </w:p>
        </w:tc>
        <w:tc>
          <w:tcPr>
            <w:tcW w:w="1381" w:type="pct"/>
            <w:tcBorders>
              <w:top w:val="single" w:sz="4" w:space="0" w:color="auto"/>
              <w:left w:val="single" w:sz="4" w:space="0" w:color="auto"/>
              <w:bottom w:val="single" w:sz="4" w:space="0" w:color="auto"/>
              <w:right w:val="single" w:sz="4" w:space="0" w:color="auto"/>
            </w:tcBorders>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3D3205" w:rsidRPr="003D3205" w:rsidRDefault="003D3205" w:rsidP="00DA1D6D">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6</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szCs w:val="22"/>
              </w:rPr>
            </w:pPr>
            <w:r w:rsidRPr="003D3205">
              <w:rPr>
                <w:rFonts w:ascii="Arial" w:hAnsi="Arial" w:cs="Arial"/>
                <w:szCs w:val="22"/>
              </w:rPr>
              <w:t>Specialista DB</w:t>
            </w:r>
            <w:r>
              <w:rPr>
                <w:rFonts w:ascii="Arial" w:hAnsi="Arial" w:cs="Arial"/>
                <w:szCs w:val="22"/>
              </w:rPr>
              <w:t xml:space="preserve"> </w:t>
            </w:r>
            <w:proofErr w:type="spellStart"/>
            <w:r>
              <w:rPr>
                <w:rFonts w:ascii="Arial" w:hAnsi="Arial" w:cs="Arial"/>
                <w:szCs w:val="22"/>
              </w:rPr>
              <w:t>Oracle</w:t>
            </w:r>
            <w:proofErr w:type="spellEnd"/>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lastRenderedPageBreak/>
              <w:t>1</w:t>
            </w:r>
            <w:r>
              <w:rPr>
                <w:rFonts w:ascii="Arial" w:hAnsi="Arial" w:cs="Arial"/>
                <w:b/>
                <w:szCs w:val="22"/>
              </w:rPr>
              <w:t>7</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Specialista MS</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r w:rsidR="00D21FD6" w:rsidRPr="003D3205" w:rsidTr="00D21FD6">
        <w:trPr>
          <w:trHeight w:val="559"/>
        </w:trPr>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b/>
                <w:szCs w:val="22"/>
              </w:rPr>
              <w:t>1</w:t>
            </w:r>
            <w:r>
              <w:rPr>
                <w:rFonts w:ascii="Arial" w:hAnsi="Arial" w:cs="Arial"/>
                <w:b/>
                <w:szCs w:val="22"/>
              </w:rPr>
              <w:t>8</w:t>
            </w:r>
          </w:p>
        </w:tc>
        <w:tc>
          <w:tcPr>
            <w:tcW w:w="137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rPr>
                <w:rFonts w:ascii="Arial" w:hAnsi="Arial" w:cs="Arial"/>
                <w:b/>
                <w:szCs w:val="22"/>
              </w:rPr>
            </w:pPr>
            <w:r w:rsidRPr="003D3205">
              <w:rPr>
                <w:rFonts w:ascii="Arial" w:hAnsi="Arial" w:cs="Arial"/>
                <w:szCs w:val="22"/>
              </w:rPr>
              <w:t xml:space="preserve">Specialista SAP </w:t>
            </w:r>
          </w:p>
        </w:tc>
        <w:tc>
          <w:tcPr>
            <w:tcW w:w="1381" w:type="pct"/>
            <w:tcBorders>
              <w:top w:val="single" w:sz="4" w:space="0" w:color="auto"/>
              <w:left w:val="single" w:sz="4" w:space="0" w:color="auto"/>
              <w:bottom w:val="single" w:sz="4" w:space="0" w:color="auto"/>
              <w:right w:val="single" w:sz="4" w:space="0" w:color="auto"/>
            </w:tcBorders>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c>
          <w:tcPr>
            <w:tcW w:w="2035" w:type="pct"/>
            <w:tcBorders>
              <w:top w:val="single" w:sz="4" w:space="0" w:color="auto"/>
              <w:left w:val="single" w:sz="4" w:space="0" w:color="auto"/>
              <w:bottom w:val="single" w:sz="4" w:space="0" w:color="auto"/>
              <w:right w:val="single" w:sz="4" w:space="0" w:color="auto"/>
            </w:tcBorders>
            <w:shd w:val="clear" w:color="auto" w:fill="auto"/>
            <w:vAlign w:val="center"/>
          </w:tcPr>
          <w:p w:rsidR="00D21FD6" w:rsidRPr="003D3205" w:rsidRDefault="00D21FD6" w:rsidP="00D21FD6">
            <w:pPr>
              <w:spacing w:before="120"/>
              <w:jc w:val="center"/>
              <w:rPr>
                <w:rFonts w:ascii="Arial" w:hAnsi="Arial" w:cs="Arial"/>
                <w:b/>
                <w:szCs w:val="22"/>
                <w:highlight w:val="yellow"/>
              </w:rPr>
            </w:pPr>
            <w:r w:rsidRPr="003D3205">
              <w:rPr>
                <w:rFonts w:ascii="Arial" w:hAnsi="Arial" w:cs="Arial"/>
                <w:szCs w:val="22"/>
                <w:highlight w:val="yellow"/>
              </w:rPr>
              <w:t>[DOPLNÍ DODAVATEL]</w:t>
            </w:r>
          </w:p>
        </w:tc>
      </w:tr>
    </w:tbl>
    <w:p w:rsidR="004F0336" w:rsidRPr="001227A2" w:rsidRDefault="004F0336" w:rsidP="004F5609">
      <w:pPr>
        <w:jc w:val="center"/>
        <w:rPr>
          <w:rFonts w:ascii="Arial" w:hAnsi="Arial" w:cs="Arial"/>
          <w:i/>
          <w:szCs w:val="22"/>
        </w:rPr>
      </w:pPr>
    </w:p>
    <w:sectPr w:rsidR="004F0336" w:rsidRPr="001227A2" w:rsidSect="00F2138F">
      <w:headerReference w:type="default" r:id="rId23"/>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6869" w:rsidRDefault="00C36869">
      <w:r>
        <w:separator/>
      </w:r>
    </w:p>
  </w:endnote>
  <w:endnote w:type="continuationSeparator" w:id="0">
    <w:p w:rsidR="00C36869" w:rsidRDefault="00C36869">
      <w:r>
        <w:continuationSeparator/>
      </w:r>
    </w:p>
  </w:endnote>
  <w:endnote w:type="continuationNotice" w:id="1">
    <w:p w:rsidR="00C36869" w:rsidRDefault="00C368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Frutiger LT Com 45 Light">
    <w:altName w:val="Corbel"/>
    <w:charset w:val="EE"/>
    <w:family w:val="swiss"/>
    <w:pitch w:val="variable"/>
    <w:sig w:usb0="00000001" w:usb1="5000204A" w:usb2="00000000" w:usb3="00000000" w:csb0="0000009B"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Novarese Bk BTCE">
    <w:altName w:val="Symbol"/>
    <w:charset w:val="02"/>
    <w:family w:val="swiss"/>
    <w:pitch w:val="variable"/>
    <w:sig w:usb0="00000000" w:usb1="10000000" w:usb2="00000000" w:usb3="00000000" w:csb0="80000000" w:csb1="00000000"/>
  </w:font>
  <w:font w:name="JIDHHO+Arial,Bold">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EE"/>
    <w:family w:val="swiss"/>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094A1C">
    <w:pPr>
      <w:pStyle w:val="Zpat"/>
      <w:framePr w:wrap="around" w:vAnchor="text" w:hAnchor="margin" w:xAlign="center" w:y="1"/>
    </w:pPr>
    <w:r>
      <w:fldChar w:fldCharType="begin"/>
    </w:r>
    <w:r>
      <w:instrText xml:space="preserve">PAGE  </w:instrText>
    </w:r>
    <w:r>
      <w:fldChar w:fldCharType="end"/>
    </w:r>
  </w:p>
  <w:p w:rsidR="00B46E82" w:rsidRDefault="00B46E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F8388F">
      <w:rPr>
        <w:rStyle w:val="slostrnky"/>
        <w:noProof/>
      </w:rPr>
      <w:t>2</w:t>
    </w:r>
    <w:r>
      <w:rPr>
        <w:rStyle w:val="slostrnky"/>
      </w:rPr>
      <w:fldChar w:fldCharType="end"/>
    </w:r>
    <w:r>
      <w:rPr>
        <w:rStyle w:val="slostrnky"/>
      </w:rPr>
      <w:t xml:space="preserve"> / </w:t>
    </w:r>
    <w:r w:rsidR="00F8388F">
      <w:fldChar w:fldCharType="begin"/>
    </w:r>
    <w:r w:rsidR="00F8388F">
      <w:instrText xml:space="preserve"> SECTIONPAGES  \* Arabic  \* MERGEFORMAT </w:instrText>
    </w:r>
    <w:r w:rsidR="00F8388F">
      <w:fldChar w:fldCharType="separate"/>
    </w:r>
    <w:r w:rsidR="00F8388F">
      <w:rPr>
        <w:noProof/>
      </w:rPr>
      <w:t>3</w:t>
    </w:r>
    <w:r w:rsidR="00F8388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6869" w:rsidRDefault="00C36869">
      <w:r>
        <w:separator/>
      </w:r>
    </w:p>
  </w:footnote>
  <w:footnote w:type="continuationSeparator" w:id="0">
    <w:p w:rsidR="00C36869" w:rsidRDefault="00C36869">
      <w:r>
        <w:continuationSeparator/>
      </w:r>
    </w:p>
  </w:footnote>
  <w:footnote w:type="continuationNotice" w:id="1">
    <w:p w:rsidR="00C36869" w:rsidRDefault="00C36869">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A37894"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CF382D">
      <w:rPr>
        <w:rFonts w:ascii="Arial" w:hAnsi="Arial" w:cs="Arial"/>
        <w:bCs/>
      </w:rPr>
      <w:t xml:space="preserve"> </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7A234B"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7A234B">
      <w:rPr>
        <w:rFonts w:ascii="Arial" w:hAnsi="Arial" w:cs="Arial"/>
        <w:bCs/>
      </w:rPr>
      <w:t xml:space="preserve">mlouva o poskytování služeb </w:t>
    </w:r>
    <w:r>
      <w:rPr>
        <w:rFonts w:ascii="Arial" w:hAnsi="Arial" w:cs="Arial"/>
        <w:bCs/>
      </w:rPr>
      <w:t>systémové integrace</w:t>
    </w:r>
    <w:r w:rsidRPr="007A234B">
      <w:rPr>
        <w:rFonts w:ascii="Arial" w:hAnsi="Arial" w:cs="Arial"/>
        <w:bCs/>
      </w:rPr>
      <w:t xml:space="preserve"> </w:t>
    </w:r>
    <w:r w:rsidRPr="007A234B">
      <w:rPr>
        <w:rFonts w:ascii="Arial" w:hAnsi="Arial" w:cs="Arial"/>
      </w:rPr>
      <w:t xml:space="preserve">– Příloha č. </w:t>
    </w:r>
    <w:r>
      <w:rPr>
        <w:rFonts w:ascii="Arial" w:hAnsi="Arial" w:cs="Arial"/>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b</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Příloha č. 1</w:t>
    </w:r>
    <w:r>
      <w:rPr>
        <w:rFonts w:ascii="Arial" w:hAnsi="Arial" w:cs="Arial"/>
      </w:rPr>
      <w:t>c</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A37894">
    <w:pPr>
      <w:pStyle w:val="Zhlav"/>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A37894">
      <w:rPr>
        <w:rFonts w:ascii="Arial" w:hAnsi="Arial" w:cs="Arial"/>
        <w:bCs/>
      </w:rPr>
      <w:t xml:space="preserve"> </w:t>
    </w:r>
    <w:r w:rsidRPr="00A37894">
      <w:rPr>
        <w:rFonts w:ascii="Arial" w:hAnsi="Arial" w:cs="Arial"/>
      </w:rPr>
      <w:t xml:space="preserve">– Příloha č. </w:t>
    </w:r>
    <w:r>
      <w:rPr>
        <w:rFonts w:ascii="Arial" w:hAnsi="Arial"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Default="00B46E82" w:rsidP="00CA0DA0">
    <w:pPr>
      <w:pStyle w:val="Zhlav"/>
      <w:tabs>
        <w:tab w:val="clear" w:pos="4536"/>
        <w:tab w:val="clear" w:pos="9072"/>
        <w:tab w:val="left" w:pos="1455"/>
      </w:tabs>
    </w:pPr>
    <w:r>
      <w:rPr>
        <w:rFonts w:ascii="Arial" w:hAnsi="Arial" w:cs="Arial"/>
        <w:bCs/>
      </w:rPr>
      <w:t>S</w:t>
    </w:r>
    <w:r w:rsidRPr="00CF382D">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4</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Příloha č. 5</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6E82" w:rsidRPr="00F53C82" w:rsidRDefault="00B46E82" w:rsidP="00CA0DA0">
    <w:pPr>
      <w:pStyle w:val="Zhlav"/>
      <w:tabs>
        <w:tab w:val="clear" w:pos="4536"/>
        <w:tab w:val="clear" w:pos="9072"/>
        <w:tab w:val="left" w:pos="1455"/>
      </w:tabs>
      <w:rPr>
        <w:rFonts w:ascii="Arial" w:hAnsi="Arial" w:cs="Arial"/>
      </w:rPr>
    </w:pPr>
    <w:r>
      <w:rPr>
        <w:rFonts w:ascii="Arial" w:hAnsi="Arial" w:cs="Arial"/>
        <w:bCs/>
      </w:rPr>
      <w:t>S</w:t>
    </w:r>
    <w:r w:rsidRPr="00F53C82">
      <w:rPr>
        <w:rFonts w:ascii="Arial" w:hAnsi="Arial" w:cs="Arial"/>
        <w:bCs/>
      </w:rPr>
      <w:t xml:space="preserve">mlouva o poskytování služeb </w:t>
    </w:r>
    <w:r>
      <w:rPr>
        <w:rFonts w:ascii="Arial" w:hAnsi="Arial" w:cs="Arial"/>
        <w:bCs/>
      </w:rPr>
      <w:t>systémové integrace</w:t>
    </w:r>
    <w:r w:rsidRPr="00F53C82">
      <w:rPr>
        <w:rFonts w:ascii="Arial" w:hAnsi="Arial" w:cs="Arial"/>
        <w:bCs/>
      </w:rPr>
      <w:t xml:space="preserve"> </w:t>
    </w:r>
    <w:r w:rsidRPr="00F53C82">
      <w:rPr>
        <w:rFonts w:ascii="Arial" w:hAnsi="Arial" w:cs="Arial"/>
      </w:rPr>
      <w:t xml:space="preserve">– Příloha č. </w:t>
    </w:r>
    <w:r>
      <w:rPr>
        <w:rFonts w:ascii="Arial" w:hAnsi="Arial"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83.75pt;height:139.5pt" o:bullet="t">
        <v:imagedata r:id="rId1" o:title=""/>
      </v:shape>
    </w:pict>
  </w:numPicBullet>
  <w:numPicBullet w:numPicBulletId="1">
    <w:pict>
      <v:shape id="_x0000_i1036" type="#_x0000_t75" style="width:11.25pt;height:11.25pt" o:bullet="t">
        <v:imagedata r:id="rId2" o:title=""/>
      </v:shape>
    </w:pict>
  </w:numPicBullet>
  <w:numPicBullet w:numPicBulletId="2">
    <w:pict>
      <v:shape id="_x0000_i1037" type="#_x0000_t75" style="width:9pt;height:9pt" o:bullet="t">
        <v:imagedata r:id="rId3" o:title=""/>
      </v:shape>
    </w:pict>
  </w:numPicBullet>
  <w:numPicBullet w:numPicBulletId="3">
    <w:pict>
      <v:shape id="_x0000_i1038" type="#_x0000_t75" style="width:9pt;height:9pt" o:bullet="t">
        <v:imagedata r:id="rId4" o:title=""/>
      </v:shape>
    </w:pict>
  </w:numPicBullet>
  <w:numPicBullet w:numPicBulletId="4">
    <w:pict>
      <v:shape id="_x0000_i1039" type="#_x0000_t75" style="width:9pt;height:9pt" o:bullet="t">
        <v:imagedata r:id="rId5" o:title=""/>
      </v:shape>
    </w:pict>
  </w:numPicBullet>
  <w:abstractNum w:abstractNumId="0">
    <w:nsid w:val="FFFFFF7C"/>
    <w:multiLevelType w:val="singleLevel"/>
    <w:tmpl w:val="730C073E"/>
    <w:lvl w:ilvl="0">
      <w:start w:val="1"/>
      <w:numFmt w:val="decimal"/>
      <w:pStyle w:val="slovanseznam5"/>
      <w:lvlText w:val="%1."/>
      <w:lvlJc w:val="left"/>
      <w:pPr>
        <w:tabs>
          <w:tab w:val="num" w:pos="1492"/>
        </w:tabs>
        <w:ind w:left="1492" w:hanging="360"/>
      </w:pPr>
      <w:rPr>
        <w:rFonts w:cs="Times New Roman"/>
      </w:rPr>
    </w:lvl>
  </w:abstractNum>
  <w:abstractNum w:abstractNumId="1">
    <w:nsid w:val="FFFFFF7D"/>
    <w:multiLevelType w:val="singleLevel"/>
    <w:tmpl w:val="F23EB522"/>
    <w:lvl w:ilvl="0">
      <w:start w:val="1"/>
      <w:numFmt w:val="decimal"/>
      <w:pStyle w:val="slovanseznam4"/>
      <w:lvlText w:val="%1."/>
      <w:lvlJc w:val="left"/>
      <w:pPr>
        <w:tabs>
          <w:tab w:val="num" w:pos="1209"/>
        </w:tabs>
        <w:ind w:left="1209" w:hanging="360"/>
      </w:pPr>
      <w:rPr>
        <w:rFonts w:cs="Times New Roman"/>
      </w:rPr>
    </w:lvl>
  </w:abstractNum>
  <w:abstractNum w:abstractNumId="2">
    <w:nsid w:val="FFFFFF80"/>
    <w:multiLevelType w:val="singleLevel"/>
    <w:tmpl w:val="988EF63A"/>
    <w:lvl w:ilvl="0">
      <w:start w:val="1"/>
      <w:numFmt w:val="bullet"/>
      <w:pStyle w:val="Seznamsodrkami5"/>
      <w:lvlText w:val=""/>
      <w:lvlJc w:val="left"/>
      <w:pPr>
        <w:tabs>
          <w:tab w:val="num" w:pos="1492"/>
        </w:tabs>
        <w:ind w:left="1492" w:hanging="360"/>
      </w:pPr>
      <w:rPr>
        <w:rFonts w:ascii="Symbol" w:hAnsi="Symbol" w:hint="default"/>
      </w:rPr>
    </w:lvl>
  </w:abstractNum>
  <w:abstractNum w:abstractNumId="3">
    <w:nsid w:val="FFFFFF81"/>
    <w:multiLevelType w:val="singleLevel"/>
    <w:tmpl w:val="637AAB86"/>
    <w:lvl w:ilvl="0">
      <w:start w:val="1"/>
      <w:numFmt w:val="bullet"/>
      <w:pStyle w:val="Seznamsodrkami4"/>
      <w:lvlText w:val=""/>
      <w:lvlJc w:val="left"/>
      <w:pPr>
        <w:tabs>
          <w:tab w:val="num" w:pos="1209"/>
        </w:tabs>
        <w:ind w:left="1209" w:hanging="360"/>
      </w:pPr>
      <w:rPr>
        <w:rFonts w:ascii="Symbol" w:hAnsi="Symbol" w:hint="default"/>
      </w:rPr>
    </w:lvl>
  </w:abstractNum>
  <w:abstractNum w:abstractNumId="4">
    <w:nsid w:val="00000001"/>
    <w:multiLevelType w:val="singleLevel"/>
    <w:tmpl w:val="00000001"/>
    <w:name w:val="WW8Num2"/>
    <w:lvl w:ilvl="0">
      <w:numFmt w:val="bullet"/>
      <w:lvlText w:val="-"/>
      <w:lvlJc w:val="left"/>
      <w:pPr>
        <w:tabs>
          <w:tab w:val="num" w:pos="0"/>
        </w:tabs>
        <w:ind w:left="720" w:hanging="360"/>
      </w:pPr>
      <w:rPr>
        <w:rFonts w:ascii="Times New Roman" w:hAnsi="Times New Roman"/>
      </w:rPr>
    </w:lvl>
  </w:abstractNum>
  <w:abstractNum w:abstractNumId="5">
    <w:nsid w:val="02385418"/>
    <w:multiLevelType w:val="multilevel"/>
    <w:tmpl w:val="0409001F"/>
    <w:styleLink w:val="11111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25D5CAE"/>
    <w:multiLevelType w:val="hybridMultilevel"/>
    <w:tmpl w:val="A59275D0"/>
    <w:lvl w:ilvl="0" w:tplc="483696CC">
      <w:start w:val="1"/>
      <w:numFmt w:val="bullet"/>
      <w:pStyle w:val="Odrkovseznam"/>
      <w:lvlText w:val=""/>
      <w:lvlPicBulletId w:val="1"/>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8">
    <w:nsid w:val="09DB48AF"/>
    <w:multiLevelType w:val="multilevel"/>
    <w:tmpl w:val="3ACC29C6"/>
    <w:lvl w:ilvl="0">
      <w:start w:val="1"/>
      <w:numFmt w:val="decimal"/>
      <w:pStyle w:val="StylArial10bTunPodtren"/>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cs="Times New Roman" w:hint="default"/>
        <w:i w:val="0"/>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nsid w:val="0ABC0FC5"/>
    <w:multiLevelType w:val="multilevel"/>
    <w:tmpl w:val="2620E20A"/>
    <w:name w:val="WW8Num3"/>
    <w:lvl w:ilvl="0">
      <w:start w:val="1"/>
      <w:numFmt w:val="decimal"/>
      <w:pStyle w:val="NumberedHeadingStyleA1"/>
      <w:lvlText w:val="%1"/>
      <w:lvlJc w:val="left"/>
      <w:pPr>
        <w:tabs>
          <w:tab w:val="num" w:pos="360"/>
        </w:tabs>
        <w:ind w:left="360" w:hanging="360"/>
      </w:pPr>
      <w:rPr>
        <w:rFonts w:cs="Times New Roman" w:hint="default"/>
      </w:rPr>
    </w:lvl>
    <w:lvl w:ilvl="1">
      <w:start w:val="1"/>
      <w:numFmt w:val="decimal"/>
      <w:pStyle w:val="NumberedHeadingStyleA2"/>
      <w:lvlText w:val="P4 - %1.%2."/>
      <w:lvlJc w:val="left"/>
      <w:pPr>
        <w:tabs>
          <w:tab w:val="num" w:pos="720"/>
        </w:tabs>
        <w:ind w:left="720" w:hanging="720"/>
      </w:pPr>
      <w:rPr>
        <w:rFonts w:cs="Times New Roman" w:hint="default"/>
      </w:rPr>
    </w:lvl>
    <w:lvl w:ilvl="2">
      <w:start w:val="1"/>
      <w:numFmt w:val="decimal"/>
      <w:pStyle w:val="NumberedHeadingStyleA3"/>
      <w:lvlText w:val="P4 - %1.%2.%3."/>
      <w:lvlJc w:val="left"/>
      <w:pPr>
        <w:tabs>
          <w:tab w:val="num" w:pos="720"/>
        </w:tabs>
        <w:ind w:left="720" w:hanging="720"/>
      </w:pPr>
      <w:rPr>
        <w:rFonts w:cs="Times New Roman" w:hint="default"/>
      </w:rPr>
    </w:lvl>
    <w:lvl w:ilvl="3">
      <w:start w:val="1"/>
      <w:numFmt w:val="decimal"/>
      <w:pStyle w:val="NumberedHeadingStyleA4"/>
      <w:lvlText w:val="P4 - %1.%2.%3.%4."/>
      <w:lvlJc w:val="left"/>
      <w:pPr>
        <w:tabs>
          <w:tab w:val="num" w:pos="1080"/>
        </w:tabs>
        <w:ind w:left="1080" w:hanging="1080"/>
      </w:pPr>
      <w:rPr>
        <w:rFonts w:cs="Times New Roman" w:hint="default"/>
      </w:rPr>
    </w:lvl>
    <w:lvl w:ilvl="4">
      <w:start w:val="1"/>
      <w:numFmt w:val="decimal"/>
      <w:pStyle w:val="NumberedHeadingStyleA5"/>
      <w:lvlText w:val="P4 - %1.%2.%3.%4.%5."/>
      <w:lvlJc w:val="left"/>
      <w:pPr>
        <w:tabs>
          <w:tab w:val="num" w:pos="1080"/>
        </w:tabs>
        <w:ind w:left="1080" w:hanging="1080"/>
      </w:pPr>
      <w:rPr>
        <w:rFonts w:cs="Times New Roman" w:hint="default"/>
      </w:rPr>
    </w:lvl>
    <w:lvl w:ilvl="5">
      <w:start w:val="1"/>
      <w:numFmt w:val="decimal"/>
      <w:pStyle w:val="NumberedHeadingStyleA6"/>
      <w:lvlText w:val="%1.%2.%3.%4.%5.%6"/>
      <w:lvlJc w:val="left"/>
      <w:pPr>
        <w:tabs>
          <w:tab w:val="num" w:pos="1440"/>
        </w:tabs>
        <w:ind w:left="1440" w:hanging="1440"/>
      </w:pPr>
      <w:rPr>
        <w:rFonts w:cs="Times New Roman" w:hint="default"/>
      </w:rPr>
    </w:lvl>
    <w:lvl w:ilvl="6">
      <w:start w:val="1"/>
      <w:numFmt w:val="decimal"/>
      <w:pStyle w:val="NumberedHeadingStyleA7"/>
      <w:lvlText w:val="%1.%2.%3.%4.%5.%6.%7"/>
      <w:lvlJc w:val="left"/>
      <w:pPr>
        <w:tabs>
          <w:tab w:val="num" w:pos="1440"/>
        </w:tabs>
        <w:ind w:left="1440" w:hanging="1440"/>
      </w:pPr>
      <w:rPr>
        <w:rFonts w:cs="Times New Roman" w:hint="default"/>
      </w:rPr>
    </w:lvl>
    <w:lvl w:ilvl="7">
      <w:start w:val="1"/>
      <w:numFmt w:val="decimal"/>
      <w:pStyle w:val="NumberedHeadingStyleA8"/>
      <w:lvlText w:val="%1.%2.%3.%4.%5.%6.%7.%8"/>
      <w:lvlJc w:val="left"/>
      <w:pPr>
        <w:tabs>
          <w:tab w:val="num" w:pos="1800"/>
        </w:tabs>
        <w:ind w:left="1800" w:hanging="1800"/>
      </w:pPr>
      <w:rPr>
        <w:rFonts w:cs="Times New Roman" w:hint="default"/>
      </w:rPr>
    </w:lvl>
    <w:lvl w:ilvl="8">
      <w:start w:val="1"/>
      <w:numFmt w:val="decimal"/>
      <w:pStyle w:val="NumberedHeadingStyleA9"/>
      <w:lvlText w:val="%1.%2.%3.%4.%5.%6.%7.%8.%9"/>
      <w:lvlJc w:val="left"/>
      <w:pPr>
        <w:tabs>
          <w:tab w:val="num" w:pos="1800"/>
        </w:tabs>
        <w:ind w:left="1800" w:hanging="1800"/>
      </w:pPr>
      <w:rPr>
        <w:rFonts w:cs="Times New Roman" w:hint="default"/>
      </w:rPr>
    </w:lvl>
  </w:abstractNum>
  <w:abstractNum w:abstractNumId="10">
    <w:nsid w:val="15505685"/>
    <w:multiLevelType w:val="hybridMultilevel"/>
    <w:tmpl w:val="8A1CC14E"/>
    <w:lvl w:ilvl="0" w:tplc="3CB8AE94">
      <w:start w:val="1"/>
      <w:numFmt w:val="lowerLetter"/>
      <w:pStyle w:val="zzxx"/>
      <w:lvlText w:val="%1)"/>
      <w:lvlJc w:val="left"/>
      <w:pPr>
        <w:ind w:left="360" w:hanging="360"/>
      </w:pPr>
      <w:rPr>
        <w:rFonts w:cs="Times New Roman" w:hint="default"/>
        <w:b/>
        <w:i w:val="0"/>
      </w:rPr>
    </w:lvl>
    <w:lvl w:ilvl="1" w:tplc="EF88B302">
      <w:start w:val="1"/>
      <w:numFmt w:val="lowerLetter"/>
      <w:lvlText w:val="%2)"/>
      <w:lvlJc w:val="left"/>
      <w:pPr>
        <w:ind w:left="1800"/>
      </w:pPr>
      <w:rPr>
        <w:rFonts w:cs="Times New Roman" w:hint="default"/>
      </w:rPr>
    </w:lvl>
    <w:lvl w:ilvl="2" w:tplc="EEF49142" w:tentative="1">
      <w:start w:val="1"/>
      <w:numFmt w:val="lowerRoman"/>
      <w:lvlText w:val="%3."/>
      <w:lvlJc w:val="right"/>
      <w:pPr>
        <w:ind w:left="2880" w:hanging="180"/>
      </w:pPr>
      <w:rPr>
        <w:rFonts w:cs="Times New Roman"/>
      </w:rPr>
    </w:lvl>
    <w:lvl w:ilvl="3" w:tplc="0E4A7B78" w:tentative="1">
      <w:start w:val="1"/>
      <w:numFmt w:val="decimal"/>
      <w:lvlText w:val="%4."/>
      <w:lvlJc w:val="left"/>
      <w:pPr>
        <w:ind w:left="3600" w:hanging="360"/>
      </w:pPr>
      <w:rPr>
        <w:rFonts w:cs="Times New Roman"/>
      </w:rPr>
    </w:lvl>
    <w:lvl w:ilvl="4" w:tplc="0FDA99EE" w:tentative="1">
      <w:start w:val="1"/>
      <w:numFmt w:val="lowerLetter"/>
      <w:lvlText w:val="%5."/>
      <w:lvlJc w:val="left"/>
      <w:pPr>
        <w:ind w:left="4320" w:hanging="360"/>
      </w:pPr>
      <w:rPr>
        <w:rFonts w:cs="Times New Roman"/>
      </w:rPr>
    </w:lvl>
    <w:lvl w:ilvl="5" w:tplc="AA644162" w:tentative="1">
      <w:start w:val="1"/>
      <w:numFmt w:val="lowerRoman"/>
      <w:lvlText w:val="%6."/>
      <w:lvlJc w:val="right"/>
      <w:pPr>
        <w:ind w:left="5040" w:hanging="180"/>
      </w:pPr>
      <w:rPr>
        <w:rFonts w:cs="Times New Roman"/>
      </w:rPr>
    </w:lvl>
    <w:lvl w:ilvl="6" w:tplc="DEDC4F98" w:tentative="1">
      <w:start w:val="1"/>
      <w:numFmt w:val="decimal"/>
      <w:lvlText w:val="%7."/>
      <w:lvlJc w:val="left"/>
      <w:pPr>
        <w:ind w:left="5760" w:hanging="360"/>
      </w:pPr>
      <w:rPr>
        <w:rFonts w:cs="Times New Roman"/>
      </w:rPr>
    </w:lvl>
    <w:lvl w:ilvl="7" w:tplc="0FA0B864" w:tentative="1">
      <w:start w:val="1"/>
      <w:numFmt w:val="lowerLetter"/>
      <w:lvlText w:val="%8."/>
      <w:lvlJc w:val="left"/>
      <w:pPr>
        <w:ind w:left="6480" w:hanging="360"/>
      </w:pPr>
      <w:rPr>
        <w:rFonts w:cs="Times New Roman"/>
      </w:rPr>
    </w:lvl>
    <w:lvl w:ilvl="8" w:tplc="8E5C0C54" w:tentative="1">
      <w:start w:val="1"/>
      <w:numFmt w:val="lowerRoman"/>
      <w:lvlText w:val="%9."/>
      <w:lvlJc w:val="right"/>
      <w:pPr>
        <w:ind w:left="7200" w:hanging="180"/>
      </w:pPr>
      <w:rPr>
        <w:rFonts w:cs="Times New Roman"/>
      </w:rPr>
    </w:lvl>
  </w:abstractNum>
  <w:abstractNum w:abstractNumId="11">
    <w:nsid w:val="16056980"/>
    <w:multiLevelType w:val="multilevel"/>
    <w:tmpl w:val="71509CA6"/>
    <w:lvl w:ilvl="0">
      <w:start w:val="1"/>
      <w:numFmt w:val="bullet"/>
      <w:pStyle w:val="Seznamteky"/>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6"/>
        </w:tabs>
        <w:ind w:left="4536" w:hanging="567"/>
      </w:pPr>
      <w:rPr>
        <w:rFonts w:ascii="Symbol" w:hAnsi="Symbol" w:hint="default"/>
      </w:rPr>
    </w:lvl>
    <w:lvl w:ilvl="6">
      <w:start w:val="1"/>
      <w:numFmt w:val="bullet"/>
      <w:lvlText w:val=""/>
      <w:lvlJc w:val="left"/>
      <w:pPr>
        <w:tabs>
          <w:tab w:val="num" w:pos="5103"/>
        </w:tabs>
        <w:ind w:left="5103" w:hanging="567"/>
      </w:pPr>
      <w:rPr>
        <w:rFonts w:ascii="Symbol" w:hAnsi="Symbol" w:hint="default"/>
      </w:rPr>
    </w:lvl>
    <w:lvl w:ilvl="7">
      <w:start w:val="1"/>
      <w:numFmt w:val="bullet"/>
      <w:lvlText w:val=""/>
      <w:lvlJc w:val="left"/>
      <w:pPr>
        <w:tabs>
          <w:tab w:val="num" w:pos="5670"/>
        </w:tabs>
        <w:ind w:left="5670" w:hanging="567"/>
      </w:pPr>
      <w:rPr>
        <w:rFonts w:ascii="Symbol" w:hAnsi="Symbol" w:hint="default"/>
      </w:rPr>
    </w:lvl>
    <w:lvl w:ilvl="8">
      <w:start w:val="1"/>
      <w:numFmt w:val="bullet"/>
      <w:lvlText w:val=""/>
      <w:lvlJc w:val="left"/>
      <w:pPr>
        <w:tabs>
          <w:tab w:val="num" w:pos="6237"/>
        </w:tabs>
        <w:ind w:left="6237" w:hanging="567"/>
      </w:pPr>
      <w:rPr>
        <w:rFonts w:ascii="Symbol" w:hAnsi="Symbol" w:hint="default"/>
      </w:rPr>
    </w:lvl>
  </w:abstractNum>
  <w:abstractNum w:abstractNumId="12">
    <w:nsid w:val="23F81CE0"/>
    <w:multiLevelType w:val="multilevel"/>
    <w:tmpl w:val="FC04BE64"/>
    <w:lvl w:ilvl="0">
      <w:start w:val="1"/>
      <w:numFmt w:val="upperLetter"/>
      <w:pStyle w:val="RLP1"/>
      <w:lvlText w:val="%1."/>
      <w:lvlJc w:val="left"/>
      <w:pPr>
        <w:tabs>
          <w:tab w:val="num" w:pos="567"/>
        </w:tabs>
        <w:ind w:left="567" w:hanging="567"/>
      </w:pPr>
      <w:rPr>
        <w:rFonts w:hint="default"/>
      </w:rPr>
    </w:lvl>
    <w:lvl w:ilvl="1">
      <w:start w:val="1"/>
      <w:numFmt w:val="lowerLetter"/>
      <w:lvlText w:val="%2)"/>
      <w:lvlJc w:val="left"/>
      <w:pPr>
        <w:tabs>
          <w:tab w:val="num" w:pos="964"/>
        </w:tabs>
        <w:ind w:left="964" w:hanging="39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4">
    <w:nsid w:val="291E0B8C"/>
    <w:multiLevelType w:val="multilevel"/>
    <w:tmpl w:val="3034A5B4"/>
    <w:lvl w:ilvl="0">
      <w:start w:val="1"/>
      <w:numFmt w:val="decimal"/>
      <w:pStyle w:val="StylArial10bTunPodtrenZarovnatdoblokuZa6b"/>
      <w:lvlText w:val="%1."/>
      <w:lvlJc w:val="left"/>
      <w:pPr>
        <w:tabs>
          <w:tab w:val="num" w:pos="737"/>
        </w:tabs>
        <w:ind w:left="737" w:hanging="737"/>
      </w:pPr>
      <w:rPr>
        <w:rFonts w:ascii="Garamond" w:hAnsi="Garamond" w:cs="Times New Roman" w:hint="default"/>
        <w:b/>
        <w:i w:val="0"/>
        <w:caps/>
        <w:strike w:val="0"/>
        <w:dstrike w:val="0"/>
        <w:vanish w:val="0"/>
        <w:color w:val="000000"/>
        <w:sz w:val="24"/>
        <w:szCs w:val="24"/>
        <w:vertAlign w:val="baseline"/>
      </w:rPr>
    </w:lvl>
    <w:lvl w:ilvl="1">
      <w:start w:val="1"/>
      <w:numFmt w:val="decimal"/>
      <w:suff w:val="nothing"/>
      <w:lvlText w:val="%1.%2"/>
      <w:lvlJc w:val="left"/>
      <w:pPr>
        <w:ind w:left="1457" w:hanging="737"/>
      </w:pPr>
      <w:rPr>
        <w:rFonts w:ascii="Arial" w:hAnsi="Arial" w:cs="Times New Roman" w:hint="default"/>
        <w:b/>
        <w:i w:val="0"/>
        <w:color w:val="auto"/>
        <w:sz w:val="20"/>
        <w:u w:val="single"/>
      </w:rPr>
    </w:lvl>
    <w:lvl w:ilvl="2">
      <w:start w:val="1"/>
      <w:numFmt w:val="decimal"/>
      <w:lvlText w:val="%1.%2.%3"/>
      <w:lvlJc w:val="left"/>
      <w:pPr>
        <w:tabs>
          <w:tab w:val="num" w:pos="2177"/>
        </w:tabs>
        <w:ind w:left="2177" w:hanging="737"/>
      </w:pPr>
      <w:rPr>
        <w:rFonts w:ascii="Garamond" w:hAnsi="Garamond"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2CD9488F"/>
    <w:multiLevelType w:val="hybridMultilevel"/>
    <w:tmpl w:val="A276FFDC"/>
    <w:lvl w:ilvl="0" w:tplc="5EB0F76E">
      <w:start w:val="1"/>
      <w:numFmt w:val="bullet"/>
      <w:pStyle w:val="Odrky"/>
      <w:lvlText w:val=""/>
      <w:lvlJc w:val="left"/>
      <w:pPr>
        <w:tabs>
          <w:tab w:val="num" w:pos="720"/>
        </w:tabs>
        <w:ind w:left="720" w:hanging="360"/>
      </w:pPr>
      <w:rPr>
        <w:rFonts w:ascii="Symbol" w:hAnsi="Symbol" w:hint="default"/>
      </w:rPr>
    </w:lvl>
    <w:lvl w:ilvl="1" w:tplc="C39E3906">
      <w:start w:val="1"/>
      <w:numFmt w:val="bullet"/>
      <w:lvlText w:val="o"/>
      <w:lvlJc w:val="left"/>
      <w:pPr>
        <w:tabs>
          <w:tab w:val="num" w:pos="1440"/>
        </w:tabs>
        <w:ind w:left="1440" w:hanging="360"/>
      </w:pPr>
      <w:rPr>
        <w:rFonts w:ascii="Courier New" w:hAnsi="Courier New" w:hint="default"/>
      </w:rPr>
    </w:lvl>
    <w:lvl w:ilvl="2" w:tplc="24DC8DDC">
      <w:start w:val="1"/>
      <w:numFmt w:val="bullet"/>
      <w:lvlText w:val=""/>
      <w:lvlJc w:val="left"/>
      <w:pPr>
        <w:tabs>
          <w:tab w:val="num" w:pos="2160"/>
        </w:tabs>
        <w:ind w:left="2160" w:hanging="360"/>
      </w:pPr>
      <w:rPr>
        <w:rFonts w:ascii="Wingdings" w:hAnsi="Wingdings" w:hint="default"/>
      </w:rPr>
    </w:lvl>
    <w:lvl w:ilvl="3" w:tplc="93D25806">
      <w:start w:val="1"/>
      <w:numFmt w:val="bullet"/>
      <w:lvlText w:val=""/>
      <w:lvlJc w:val="left"/>
      <w:pPr>
        <w:tabs>
          <w:tab w:val="num" w:pos="2880"/>
        </w:tabs>
        <w:ind w:left="2880" w:hanging="360"/>
      </w:pPr>
      <w:rPr>
        <w:rFonts w:ascii="Symbol" w:hAnsi="Symbol" w:hint="default"/>
      </w:rPr>
    </w:lvl>
    <w:lvl w:ilvl="4" w:tplc="3190F2B4">
      <w:start w:val="1"/>
      <w:numFmt w:val="bullet"/>
      <w:lvlText w:val="o"/>
      <w:lvlJc w:val="left"/>
      <w:pPr>
        <w:tabs>
          <w:tab w:val="num" w:pos="3600"/>
        </w:tabs>
        <w:ind w:left="3600" w:hanging="360"/>
      </w:pPr>
      <w:rPr>
        <w:rFonts w:ascii="Courier New" w:hAnsi="Courier New" w:hint="default"/>
      </w:rPr>
    </w:lvl>
    <w:lvl w:ilvl="5" w:tplc="852EB38A">
      <w:start w:val="1"/>
      <w:numFmt w:val="bullet"/>
      <w:lvlText w:val=""/>
      <w:lvlJc w:val="left"/>
      <w:pPr>
        <w:tabs>
          <w:tab w:val="num" w:pos="4320"/>
        </w:tabs>
        <w:ind w:left="4320" w:hanging="360"/>
      </w:pPr>
      <w:rPr>
        <w:rFonts w:ascii="Wingdings" w:hAnsi="Wingdings" w:hint="default"/>
      </w:rPr>
    </w:lvl>
    <w:lvl w:ilvl="6" w:tplc="5EAE8E36">
      <w:start w:val="1"/>
      <w:numFmt w:val="bullet"/>
      <w:lvlText w:val=""/>
      <w:lvlJc w:val="left"/>
      <w:pPr>
        <w:tabs>
          <w:tab w:val="num" w:pos="5040"/>
        </w:tabs>
        <w:ind w:left="5040" w:hanging="360"/>
      </w:pPr>
      <w:rPr>
        <w:rFonts w:ascii="Symbol" w:hAnsi="Symbol" w:hint="default"/>
      </w:rPr>
    </w:lvl>
    <w:lvl w:ilvl="7" w:tplc="44607D14">
      <w:start w:val="1"/>
      <w:numFmt w:val="bullet"/>
      <w:lvlText w:val="o"/>
      <w:lvlJc w:val="left"/>
      <w:pPr>
        <w:tabs>
          <w:tab w:val="num" w:pos="5760"/>
        </w:tabs>
        <w:ind w:left="5760" w:hanging="360"/>
      </w:pPr>
      <w:rPr>
        <w:rFonts w:ascii="Courier New" w:hAnsi="Courier New" w:hint="default"/>
      </w:rPr>
    </w:lvl>
    <w:lvl w:ilvl="8" w:tplc="CF966DDE">
      <w:start w:val="1"/>
      <w:numFmt w:val="bullet"/>
      <w:lvlText w:val=""/>
      <w:lvlJc w:val="left"/>
      <w:pPr>
        <w:tabs>
          <w:tab w:val="num" w:pos="6480"/>
        </w:tabs>
        <w:ind w:left="6480" w:hanging="360"/>
      </w:pPr>
      <w:rPr>
        <w:rFonts w:ascii="Wingdings" w:hAnsi="Wingdings" w:hint="default"/>
      </w:rPr>
    </w:lvl>
  </w:abstractNum>
  <w:abstractNum w:abstractNumId="16">
    <w:nsid w:val="2D26424C"/>
    <w:multiLevelType w:val="hybridMultilevel"/>
    <w:tmpl w:val="81AACE2E"/>
    <w:name w:val="WW8Num82"/>
    <w:lvl w:ilvl="0" w:tplc="FF7012B8">
      <w:numFmt w:val="bullet"/>
      <w:lvlText w:val="-"/>
      <w:lvlJc w:val="left"/>
      <w:pPr>
        <w:ind w:left="720" w:hanging="360"/>
      </w:pPr>
      <w:rPr>
        <w:rFonts w:ascii="Calibri" w:eastAsia="Times New Roman" w:hAnsi="Calibri" w:hint="default"/>
      </w:rPr>
    </w:lvl>
    <w:lvl w:ilvl="1" w:tplc="5EFE98DA" w:tentative="1">
      <w:start w:val="1"/>
      <w:numFmt w:val="bullet"/>
      <w:lvlText w:val="o"/>
      <w:lvlJc w:val="left"/>
      <w:pPr>
        <w:ind w:left="1440" w:hanging="360"/>
      </w:pPr>
      <w:rPr>
        <w:rFonts w:ascii="Courier New" w:hAnsi="Courier New" w:hint="default"/>
      </w:rPr>
    </w:lvl>
    <w:lvl w:ilvl="2" w:tplc="6FCA2A9A" w:tentative="1">
      <w:start w:val="1"/>
      <w:numFmt w:val="bullet"/>
      <w:lvlText w:val=""/>
      <w:lvlJc w:val="left"/>
      <w:pPr>
        <w:ind w:left="2160" w:hanging="360"/>
      </w:pPr>
      <w:rPr>
        <w:rFonts w:ascii="Wingdings" w:hAnsi="Wingdings" w:hint="default"/>
      </w:rPr>
    </w:lvl>
    <w:lvl w:ilvl="3" w:tplc="C9240BCA" w:tentative="1">
      <w:start w:val="1"/>
      <w:numFmt w:val="bullet"/>
      <w:lvlText w:val=""/>
      <w:lvlJc w:val="left"/>
      <w:pPr>
        <w:ind w:left="2880" w:hanging="360"/>
      </w:pPr>
      <w:rPr>
        <w:rFonts w:ascii="Symbol" w:hAnsi="Symbol" w:hint="default"/>
      </w:rPr>
    </w:lvl>
    <w:lvl w:ilvl="4" w:tplc="99D636D6" w:tentative="1">
      <w:start w:val="1"/>
      <w:numFmt w:val="bullet"/>
      <w:lvlText w:val="o"/>
      <w:lvlJc w:val="left"/>
      <w:pPr>
        <w:ind w:left="3600" w:hanging="360"/>
      </w:pPr>
      <w:rPr>
        <w:rFonts w:ascii="Courier New" w:hAnsi="Courier New" w:hint="default"/>
      </w:rPr>
    </w:lvl>
    <w:lvl w:ilvl="5" w:tplc="0602B2AE" w:tentative="1">
      <w:start w:val="1"/>
      <w:numFmt w:val="bullet"/>
      <w:lvlText w:val=""/>
      <w:lvlJc w:val="left"/>
      <w:pPr>
        <w:ind w:left="4320" w:hanging="360"/>
      </w:pPr>
      <w:rPr>
        <w:rFonts w:ascii="Wingdings" w:hAnsi="Wingdings" w:hint="default"/>
      </w:rPr>
    </w:lvl>
    <w:lvl w:ilvl="6" w:tplc="71C40884" w:tentative="1">
      <w:start w:val="1"/>
      <w:numFmt w:val="bullet"/>
      <w:lvlText w:val=""/>
      <w:lvlJc w:val="left"/>
      <w:pPr>
        <w:ind w:left="5040" w:hanging="360"/>
      </w:pPr>
      <w:rPr>
        <w:rFonts w:ascii="Symbol" w:hAnsi="Symbol" w:hint="default"/>
      </w:rPr>
    </w:lvl>
    <w:lvl w:ilvl="7" w:tplc="F4E0BE88" w:tentative="1">
      <w:start w:val="1"/>
      <w:numFmt w:val="bullet"/>
      <w:lvlText w:val="o"/>
      <w:lvlJc w:val="left"/>
      <w:pPr>
        <w:ind w:left="5760" w:hanging="360"/>
      </w:pPr>
      <w:rPr>
        <w:rFonts w:ascii="Courier New" w:hAnsi="Courier New" w:hint="default"/>
      </w:rPr>
    </w:lvl>
    <w:lvl w:ilvl="8" w:tplc="F6361054" w:tentative="1">
      <w:start w:val="1"/>
      <w:numFmt w:val="bullet"/>
      <w:lvlText w:val=""/>
      <w:lvlJc w:val="left"/>
      <w:pPr>
        <w:ind w:left="6480" w:hanging="360"/>
      </w:pPr>
      <w:rPr>
        <w:rFonts w:ascii="Wingdings" w:hAnsi="Wingdings" w:hint="default"/>
      </w:rPr>
    </w:lvl>
  </w:abstractNum>
  <w:abstractNum w:abstractNumId="17">
    <w:nsid w:val="31F23D66"/>
    <w:multiLevelType w:val="multilevel"/>
    <w:tmpl w:val="49A84480"/>
    <w:styleLink w:val="AQslovanseznam"/>
    <w:lvl w:ilvl="0">
      <w:start w:val="1"/>
      <w:numFmt w:val="decimal"/>
      <w:lvlText w:val="%1."/>
      <w:lvlJc w:val="left"/>
      <w:pPr>
        <w:ind w:left="227" w:hanging="227"/>
      </w:pPr>
      <w:rPr>
        <w:rFonts w:cs="Times New Roman" w:hint="default"/>
      </w:rPr>
    </w:lvl>
    <w:lvl w:ilvl="1">
      <w:start w:val="1"/>
      <w:numFmt w:val="decimal"/>
      <w:lvlText w:val="%1.%2"/>
      <w:lvlJc w:val="left"/>
      <w:pPr>
        <w:ind w:left="284" w:hanging="284"/>
      </w:pPr>
      <w:rPr>
        <w:rFonts w:cs="Times New Roman" w:hint="default"/>
      </w:rPr>
    </w:lvl>
    <w:lvl w:ilvl="2">
      <w:start w:val="1"/>
      <w:numFmt w:val="decimal"/>
      <w:lvlText w:val="%1.%2.%3"/>
      <w:lvlJc w:val="left"/>
      <w:pPr>
        <w:ind w:left="284" w:hanging="284"/>
      </w:pPr>
      <w:rPr>
        <w:rFonts w:cs="Times New Roman" w:hint="default"/>
      </w:rPr>
    </w:lvl>
    <w:lvl w:ilvl="3">
      <w:start w:val="1"/>
      <w:numFmt w:val="decimal"/>
      <w:lvlText w:val="%1.%2.%3.%4"/>
      <w:lvlJc w:val="left"/>
      <w:pPr>
        <w:ind w:left="851" w:hanging="851"/>
      </w:pPr>
      <w:rPr>
        <w:rFonts w:cs="Times New Roman" w:hint="default"/>
      </w:rPr>
    </w:lvl>
    <w:lvl w:ilvl="4">
      <w:start w:val="1"/>
      <w:numFmt w:val="decimal"/>
      <w:lvlText w:val="%1.%2.%3.%4.%5"/>
      <w:lvlJc w:val="left"/>
      <w:pPr>
        <w:ind w:left="284" w:hanging="284"/>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nsid w:val="34BD63E8"/>
    <w:multiLevelType w:val="multilevel"/>
    <w:tmpl w:val="62C6D944"/>
    <w:lvl w:ilvl="0">
      <w:start w:val="1"/>
      <w:numFmt w:val="decimal"/>
      <w:pStyle w:val="Kap1"/>
      <w:lvlText w:val="%1."/>
      <w:lvlJc w:val="left"/>
      <w:pPr>
        <w:ind w:left="360" w:hanging="360"/>
      </w:pPr>
      <w:rPr>
        <w:rFonts w:cs="Times New Roman"/>
      </w:rPr>
    </w:lvl>
    <w:lvl w:ilvl="1">
      <w:start w:val="1"/>
      <w:numFmt w:val="decimal"/>
      <w:pStyle w:val="Kap11"/>
      <w:lvlText w:val="%1.%2."/>
      <w:lvlJc w:val="left"/>
      <w:pPr>
        <w:ind w:left="716" w:hanging="432"/>
      </w:pPr>
      <w:rPr>
        <w:rFonts w:cs="Times New Roman"/>
      </w:rPr>
    </w:lvl>
    <w:lvl w:ilvl="2">
      <w:start w:val="1"/>
      <w:numFmt w:val="decimal"/>
      <w:pStyle w:val="Kap111"/>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nsid w:val="34DE5D85"/>
    <w:multiLevelType w:val="multilevel"/>
    <w:tmpl w:val="A2A41F60"/>
    <w:lvl w:ilvl="0">
      <w:start w:val="1"/>
      <w:numFmt w:val="decimal"/>
      <w:pStyle w:val="sN1"/>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lvlText w:val="%1.%2.%3.%4.%5"/>
      <w:lvlJc w:val="left"/>
      <w:pPr>
        <w:ind w:left="1008" w:hanging="895"/>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nsid w:val="362C6FCD"/>
    <w:multiLevelType w:val="multilevel"/>
    <w:tmpl w:val="487890CC"/>
    <w:lvl w:ilvl="0">
      <w:start w:val="1"/>
      <w:numFmt w:val="decimal"/>
      <w:pStyle w:val="RLlneksmlouvy"/>
      <w:lvlText w:val="%1."/>
      <w:lvlJc w:val="left"/>
      <w:pPr>
        <w:tabs>
          <w:tab w:val="num" w:pos="737"/>
        </w:tabs>
        <w:ind w:left="737" w:hanging="737"/>
      </w:pPr>
      <w:rPr>
        <w:rFonts w:cs="Times New Roman"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2297"/>
        </w:tabs>
        <w:ind w:left="2297" w:hanging="737"/>
      </w:pPr>
      <w:rPr>
        <w:rFonts w:ascii="Arial" w:hAnsi="Arial" w:cs="Arial" w:hint="default"/>
        <w:b w:val="0"/>
      </w:rPr>
    </w:lvl>
    <w:lvl w:ilvl="2">
      <w:start w:val="1"/>
      <w:numFmt w:val="decimal"/>
      <w:lvlText w:val="%1.%2.%3"/>
      <w:lvlJc w:val="left"/>
      <w:pPr>
        <w:tabs>
          <w:tab w:val="num" w:pos="2211"/>
        </w:tabs>
        <w:ind w:left="2211" w:hanging="737"/>
      </w:pPr>
      <w:rPr>
        <w:rFonts w:cs="Times New Roman"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393E393C"/>
    <w:multiLevelType w:val="multilevel"/>
    <w:tmpl w:val="74823796"/>
    <w:lvl w:ilvl="0">
      <w:start w:val="1"/>
      <w:numFmt w:val="bullet"/>
      <w:pStyle w:val="Seznamsodrkami"/>
      <w:lvlText w:val="●"/>
      <w:lvlJc w:val="left"/>
      <w:pPr>
        <w:tabs>
          <w:tab w:val="num" w:pos="393"/>
        </w:tabs>
        <w:ind w:left="393" w:hanging="397"/>
      </w:pPr>
      <w:rPr>
        <w:rFonts w:ascii="Courier New" w:hAnsi="Courier New" w:hint="default"/>
        <w:color w:val="auto"/>
        <w:position w:val="0"/>
      </w:rPr>
    </w:lvl>
    <w:lvl w:ilvl="1">
      <w:start w:val="1"/>
      <w:numFmt w:val="bullet"/>
      <w:lvlText w:val="○"/>
      <w:lvlJc w:val="left"/>
      <w:pPr>
        <w:tabs>
          <w:tab w:val="num" w:pos="790"/>
        </w:tabs>
        <w:ind w:left="790" w:hanging="397"/>
      </w:pPr>
      <w:rPr>
        <w:rFonts w:ascii="Courier New" w:hAnsi="Courier New" w:hint="default"/>
        <w:sz w:val="20"/>
      </w:rPr>
    </w:lvl>
    <w:lvl w:ilvl="2">
      <w:start w:val="1"/>
      <w:numFmt w:val="bullet"/>
      <w:lvlText w:val="▪"/>
      <w:lvlJc w:val="left"/>
      <w:pPr>
        <w:tabs>
          <w:tab w:val="num" w:pos="1187"/>
        </w:tabs>
        <w:ind w:left="1187" w:hanging="397"/>
      </w:pPr>
      <w:rPr>
        <w:rFonts w:ascii="Courier New" w:hAnsi="Courier New" w:hint="default"/>
        <w:color w:val="auto"/>
      </w:rPr>
    </w:lvl>
    <w:lvl w:ilvl="3">
      <w:start w:val="1"/>
      <w:numFmt w:val="bullet"/>
      <w:lvlText w:val="▫"/>
      <w:lvlJc w:val="left"/>
      <w:pPr>
        <w:tabs>
          <w:tab w:val="num" w:pos="1584"/>
        </w:tabs>
        <w:ind w:left="1584" w:hanging="397"/>
      </w:pPr>
      <w:rPr>
        <w:rFonts w:ascii="Courier New" w:hAnsi="Courier New" w:hint="default"/>
        <w:color w:val="auto"/>
      </w:rPr>
    </w:lvl>
    <w:lvl w:ilvl="4">
      <w:start w:val="1"/>
      <w:numFmt w:val="bullet"/>
      <w:lvlText w:val="→"/>
      <w:lvlJc w:val="left"/>
      <w:pPr>
        <w:tabs>
          <w:tab w:val="num" w:pos="1981"/>
        </w:tabs>
        <w:ind w:left="1981" w:hanging="397"/>
      </w:pPr>
      <w:rPr>
        <w:rFonts w:ascii="Courier New" w:hAnsi="Courier New" w:hint="default"/>
        <w:color w:val="auto"/>
      </w:rPr>
    </w:lvl>
    <w:lvl w:ilvl="5">
      <w:start w:val="1"/>
      <w:numFmt w:val="bullet"/>
      <w:lvlText w:val="▫"/>
      <w:lvlJc w:val="left"/>
      <w:pPr>
        <w:tabs>
          <w:tab w:val="num" w:pos="2377"/>
        </w:tabs>
        <w:ind w:left="2377" w:hanging="396"/>
      </w:pPr>
      <w:rPr>
        <w:rFonts w:ascii="Courier New" w:hAnsi="Courier New" w:hint="default"/>
        <w:color w:val="auto"/>
      </w:rPr>
    </w:lvl>
    <w:lvl w:ilvl="6">
      <w:start w:val="1"/>
      <w:numFmt w:val="bullet"/>
      <w:lvlText w:val="▪"/>
      <w:lvlJc w:val="left"/>
      <w:pPr>
        <w:tabs>
          <w:tab w:val="num" w:pos="2774"/>
        </w:tabs>
        <w:ind w:left="2774" w:hanging="397"/>
      </w:pPr>
      <w:rPr>
        <w:rFonts w:ascii="Courier New" w:hAnsi="Courier New" w:hint="default"/>
        <w:color w:val="auto"/>
      </w:rPr>
    </w:lvl>
    <w:lvl w:ilvl="7">
      <w:start w:val="1"/>
      <w:numFmt w:val="bullet"/>
      <w:lvlText w:val="▫"/>
      <w:lvlJc w:val="left"/>
      <w:pPr>
        <w:tabs>
          <w:tab w:val="num" w:pos="3171"/>
        </w:tabs>
        <w:ind w:left="3171" w:hanging="397"/>
      </w:pPr>
      <w:rPr>
        <w:rFonts w:ascii="Courier New" w:hAnsi="Courier New" w:hint="default"/>
        <w:color w:val="auto"/>
      </w:rPr>
    </w:lvl>
    <w:lvl w:ilvl="8">
      <w:start w:val="1"/>
      <w:numFmt w:val="bullet"/>
      <w:lvlText w:val="▪"/>
      <w:lvlJc w:val="left"/>
      <w:pPr>
        <w:tabs>
          <w:tab w:val="num" w:pos="3568"/>
        </w:tabs>
        <w:ind w:left="3568" w:hanging="397"/>
      </w:pPr>
      <w:rPr>
        <w:rFonts w:ascii="Courier New" w:hAnsi="Courier New" w:hint="default"/>
        <w:color w:val="auto"/>
      </w:rPr>
    </w:lvl>
  </w:abstractNum>
  <w:abstractNum w:abstractNumId="22">
    <w:nsid w:val="395A001C"/>
    <w:multiLevelType w:val="multilevel"/>
    <w:tmpl w:val="F6BE5FC2"/>
    <w:styleLink w:val="Seznamsla"/>
    <w:lvl w:ilvl="0">
      <w:start w:val="1"/>
      <w:numFmt w:val="decimal"/>
      <w:pStyle w:val="Odrkaslo"/>
      <w:lvlText w:val="%1."/>
      <w:lvlJc w:val="left"/>
      <w:pPr>
        <w:tabs>
          <w:tab w:val="num" w:pos="1418"/>
        </w:tabs>
        <w:ind w:left="1418" w:hanging="567"/>
      </w:pPr>
      <w:rPr>
        <w:rFonts w:cs="Times New Roman" w:hint="default"/>
      </w:rPr>
    </w:lvl>
    <w:lvl w:ilvl="1">
      <w:start w:val="1"/>
      <w:numFmt w:val="upperRoman"/>
      <w:lvlText w:val="%2)"/>
      <w:lvlJc w:val="left"/>
      <w:pPr>
        <w:tabs>
          <w:tab w:val="num" w:pos="1985"/>
        </w:tabs>
        <w:ind w:left="1985" w:hanging="567"/>
      </w:pPr>
      <w:rPr>
        <w:rFonts w:cs="Times New Roman" w:hint="default"/>
      </w:rPr>
    </w:lvl>
    <w:lvl w:ilvl="2">
      <w:start w:val="1"/>
      <w:numFmt w:val="lowerRoman"/>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23">
    <w:nsid w:val="3CFC531C"/>
    <w:multiLevelType w:val="multilevel"/>
    <w:tmpl w:val="10805BD8"/>
    <w:styleLink w:val="AQOdrkovseznam"/>
    <w:lvl w:ilvl="0">
      <w:start w:val="1"/>
      <w:numFmt w:val="bullet"/>
      <w:lvlText w:val=""/>
      <w:lvlPicBulletId w:val="1"/>
      <w:lvlJc w:val="left"/>
      <w:pPr>
        <w:ind w:left="720" w:hanging="360"/>
      </w:pPr>
      <w:rPr>
        <w:rFonts w:ascii="Symbol" w:hAnsi="Symbol" w:hint="default"/>
        <w:color w:val="auto"/>
      </w:rPr>
    </w:lvl>
    <w:lvl w:ilvl="1">
      <w:start w:val="1"/>
      <w:numFmt w:val="bullet"/>
      <w:lvlText w:val=""/>
      <w:lvlPicBulletId w:val="2"/>
      <w:lvlJc w:val="left"/>
      <w:pPr>
        <w:ind w:left="1440" w:hanging="360"/>
      </w:pPr>
      <w:rPr>
        <w:rFonts w:ascii="Symbol" w:hAnsi="Symbol" w:hint="default"/>
        <w:color w:val="auto"/>
      </w:rPr>
    </w:lvl>
    <w:lvl w:ilvl="2">
      <w:start w:val="1"/>
      <w:numFmt w:val="bullet"/>
      <w:lvlText w:val=""/>
      <w:lvlPicBulletId w:val="3"/>
      <w:lvlJc w:val="left"/>
      <w:pPr>
        <w:ind w:left="2160" w:hanging="360"/>
      </w:pPr>
      <w:rPr>
        <w:rFonts w:ascii="Symbol" w:hAnsi="Symbol" w:hint="default"/>
        <w:color w:val="auto"/>
      </w:rPr>
    </w:lvl>
    <w:lvl w:ilvl="3">
      <w:start w:val="1"/>
      <w:numFmt w:val="bullet"/>
      <w:lvlText w:val=""/>
      <w:lvlPicBulletId w:val="4"/>
      <w:lvlJc w:val="left"/>
      <w:pPr>
        <w:ind w:left="2880" w:hanging="360"/>
      </w:pPr>
      <w:rPr>
        <w:rFonts w:ascii="Symbol" w:hAnsi="Symbol" w:hint="default"/>
        <w:color w:val="auto"/>
      </w:rPr>
    </w:lvl>
    <w:lvl w:ilvl="4">
      <w:start w:val="1"/>
      <w:numFmt w:val="bullet"/>
      <w:lvlText w:val=""/>
      <w:lvlPicBulletId w:val="4"/>
      <w:lvlJc w:val="left"/>
      <w:pPr>
        <w:ind w:left="3600" w:hanging="360"/>
      </w:pPr>
      <w:rPr>
        <w:rFonts w:ascii="Symbol" w:hAnsi="Symbol" w:hint="default"/>
        <w:color w:val="auto"/>
      </w:rPr>
    </w:lvl>
    <w:lvl w:ilvl="5">
      <w:start w:val="1"/>
      <w:numFmt w:val="bullet"/>
      <w:lvlText w:val=""/>
      <w:lvlPicBulletId w:val="4"/>
      <w:lvlJc w:val="left"/>
      <w:pPr>
        <w:ind w:left="4320" w:hanging="360"/>
      </w:pPr>
      <w:rPr>
        <w:rFonts w:ascii="Symbol" w:hAnsi="Symbol" w:hint="default"/>
        <w:color w:val="auto"/>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nsid w:val="406404DB"/>
    <w:multiLevelType w:val="multilevel"/>
    <w:tmpl w:val="28245FB6"/>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effect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auto"/>
        <w:spacing w:val="0"/>
        <w:sz w:val="22"/>
        <w:u w:val="none"/>
        <w:effect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effect w:val="none"/>
        <w:vertAlign w:val="baseline"/>
      </w:rPr>
    </w:lvl>
    <w:lvl w:ilvl="4">
      <w:start w:val="1"/>
      <w:numFmt w:val="none"/>
      <w:lvlRestart w:val="0"/>
      <w:lvlText w:val=""/>
      <w:lvlJc w:val="left"/>
      <w:pPr>
        <w:tabs>
          <w:tab w:val="num" w:pos="0"/>
        </w:tabs>
      </w:pPr>
      <w:rPr>
        <w:rFonts w:cs="Times New Roman"/>
        <w:b w:val="0"/>
        <w:i w:val="0"/>
        <w:caps w:val="0"/>
        <w:strike w:val="0"/>
        <w:dstrike w:val="0"/>
        <w:vanish w:val="0"/>
        <w:color w:val="394A58"/>
        <w:spacing w:val="0"/>
        <w:sz w:val="22"/>
        <w:u w:val="none"/>
        <w:effect w:val="none"/>
        <w:vertAlign w:val="baseline"/>
      </w:rPr>
    </w:lvl>
    <w:lvl w:ilvl="5">
      <w:start w:val="1"/>
      <w:numFmt w:val="none"/>
      <w:lvlRestart w:val="0"/>
      <w:suff w:val="nothing"/>
      <w:lvlText w:val=""/>
      <w:lvlJc w:val="left"/>
      <w:pPr>
        <w:ind w:left="737"/>
      </w:pPr>
      <w:rPr>
        <w:rFonts w:cs="Times New Roman"/>
      </w:rPr>
    </w:lvl>
    <w:lvl w:ilvl="6">
      <w:start w:val="1"/>
      <w:numFmt w:val="none"/>
      <w:lvlRestart w:val="0"/>
      <w:suff w:val="nothing"/>
      <w:lvlText w:val=""/>
      <w:lvlJc w:val="left"/>
      <w:pPr>
        <w:ind w:left="1134"/>
      </w:pPr>
      <w:rPr>
        <w:rFonts w:cs="Times New Roman"/>
        <w:color w:val="auto"/>
      </w:rPr>
    </w:lvl>
    <w:lvl w:ilvl="7">
      <w:start w:val="1"/>
      <w:numFmt w:val="none"/>
      <w:lvlRestart w:val="0"/>
      <w:suff w:val="nothing"/>
      <w:lvlText w:val=""/>
      <w:lvlJc w:val="left"/>
      <w:pPr>
        <w:ind w:left="1701"/>
      </w:pPr>
      <w:rPr>
        <w:rFonts w:cs="Times New Roman"/>
      </w:rPr>
    </w:lvl>
    <w:lvl w:ilvl="8">
      <w:start w:val="1"/>
      <w:numFmt w:val="none"/>
      <w:lvlRestart w:val="0"/>
      <w:suff w:val="nothing"/>
      <w:lvlText w:val=""/>
      <w:lvlJc w:val="left"/>
      <w:rPr>
        <w:rFonts w:cs="Times New Roman"/>
      </w:rPr>
    </w:lvl>
  </w:abstractNum>
  <w:abstractNum w:abstractNumId="25">
    <w:nsid w:val="422300BD"/>
    <w:multiLevelType w:val="hybridMultilevel"/>
    <w:tmpl w:val="D7B01A64"/>
    <w:lvl w:ilvl="0" w:tplc="04050003">
      <w:start w:val="1"/>
      <w:numFmt w:val="decimal"/>
      <w:pStyle w:val="slovanodstavec"/>
      <w:lvlText w:val="%1."/>
      <w:lvlJc w:val="left"/>
      <w:pPr>
        <w:tabs>
          <w:tab w:val="num" w:pos="851"/>
        </w:tabs>
        <w:ind w:left="851" w:hanging="567"/>
      </w:pPr>
      <w:rPr>
        <w:rFonts w:cs="Times New Roman" w:hint="default"/>
      </w:rPr>
    </w:lvl>
    <w:lvl w:ilvl="1" w:tplc="04050003" w:tentative="1">
      <w:start w:val="1"/>
      <w:numFmt w:val="lowerLetter"/>
      <w:lvlText w:val="%2."/>
      <w:lvlJc w:val="left"/>
      <w:pPr>
        <w:tabs>
          <w:tab w:val="num" w:pos="2007"/>
        </w:tabs>
        <w:ind w:left="2007" w:hanging="360"/>
      </w:pPr>
      <w:rPr>
        <w:rFonts w:cs="Times New Roman"/>
      </w:rPr>
    </w:lvl>
    <w:lvl w:ilvl="2" w:tplc="04050005" w:tentative="1">
      <w:start w:val="1"/>
      <w:numFmt w:val="lowerRoman"/>
      <w:lvlText w:val="%3."/>
      <w:lvlJc w:val="right"/>
      <w:pPr>
        <w:tabs>
          <w:tab w:val="num" w:pos="2727"/>
        </w:tabs>
        <w:ind w:left="2727" w:hanging="180"/>
      </w:pPr>
      <w:rPr>
        <w:rFonts w:cs="Times New Roman"/>
      </w:rPr>
    </w:lvl>
    <w:lvl w:ilvl="3" w:tplc="04050001" w:tentative="1">
      <w:start w:val="1"/>
      <w:numFmt w:val="decimal"/>
      <w:lvlText w:val="%4."/>
      <w:lvlJc w:val="left"/>
      <w:pPr>
        <w:tabs>
          <w:tab w:val="num" w:pos="3447"/>
        </w:tabs>
        <w:ind w:left="3447" w:hanging="360"/>
      </w:pPr>
      <w:rPr>
        <w:rFonts w:cs="Times New Roman"/>
      </w:rPr>
    </w:lvl>
    <w:lvl w:ilvl="4" w:tplc="04050003" w:tentative="1">
      <w:start w:val="1"/>
      <w:numFmt w:val="lowerLetter"/>
      <w:lvlText w:val="%5."/>
      <w:lvlJc w:val="left"/>
      <w:pPr>
        <w:tabs>
          <w:tab w:val="num" w:pos="4167"/>
        </w:tabs>
        <w:ind w:left="4167" w:hanging="360"/>
      </w:pPr>
      <w:rPr>
        <w:rFonts w:cs="Times New Roman"/>
      </w:rPr>
    </w:lvl>
    <w:lvl w:ilvl="5" w:tplc="04050005" w:tentative="1">
      <w:start w:val="1"/>
      <w:numFmt w:val="lowerRoman"/>
      <w:lvlText w:val="%6."/>
      <w:lvlJc w:val="right"/>
      <w:pPr>
        <w:tabs>
          <w:tab w:val="num" w:pos="4887"/>
        </w:tabs>
        <w:ind w:left="4887" w:hanging="180"/>
      </w:pPr>
      <w:rPr>
        <w:rFonts w:cs="Times New Roman"/>
      </w:rPr>
    </w:lvl>
    <w:lvl w:ilvl="6" w:tplc="04050001" w:tentative="1">
      <w:start w:val="1"/>
      <w:numFmt w:val="decimal"/>
      <w:lvlText w:val="%7."/>
      <w:lvlJc w:val="left"/>
      <w:pPr>
        <w:tabs>
          <w:tab w:val="num" w:pos="5607"/>
        </w:tabs>
        <w:ind w:left="5607" w:hanging="360"/>
      </w:pPr>
      <w:rPr>
        <w:rFonts w:cs="Times New Roman"/>
      </w:rPr>
    </w:lvl>
    <w:lvl w:ilvl="7" w:tplc="04050003" w:tentative="1">
      <w:start w:val="1"/>
      <w:numFmt w:val="lowerLetter"/>
      <w:lvlText w:val="%8."/>
      <w:lvlJc w:val="left"/>
      <w:pPr>
        <w:tabs>
          <w:tab w:val="num" w:pos="6327"/>
        </w:tabs>
        <w:ind w:left="6327" w:hanging="360"/>
      </w:pPr>
      <w:rPr>
        <w:rFonts w:cs="Times New Roman"/>
      </w:rPr>
    </w:lvl>
    <w:lvl w:ilvl="8" w:tplc="04050005" w:tentative="1">
      <w:start w:val="1"/>
      <w:numFmt w:val="lowerRoman"/>
      <w:lvlText w:val="%9."/>
      <w:lvlJc w:val="right"/>
      <w:pPr>
        <w:tabs>
          <w:tab w:val="num" w:pos="7047"/>
        </w:tabs>
        <w:ind w:left="7047" w:hanging="180"/>
      </w:pPr>
      <w:rPr>
        <w:rFonts w:cs="Times New Roman"/>
      </w:rPr>
    </w:lvl>
  </w:abstractNum>
  <w:abstractNum w:abstractNumId="26">
    <w:nsid w:val="423A7439"/>
    <w:multiLevelType w:val="multilevel"/>
    <w:tmpl w:val="FC84060E"/>
    <w:lvl w:ilvl="0">
      <w:start w:val="1"/>
      <w:numFmt w:val="bullet"/>
      <w:pStyle w:val="Seznamsodrkami3"/>
      <w:lvlText w:val="▪"/>
      <w:lvlJc w:val="left"/>
      <w:pPr>
        <w:tabs>
          <w:tab w:val="num" w:pos="1111"/>
        </w:tabs>
        <w:ind w:left="1111" w:hanging="431"/>
      </w:pPr>
      <w:rPr>
        <w:rFonts w:ascii="Courier New" w:hAnsi="Courier New" w:hint="default"/>
        <w:color w:val="auto"/>
        <w:position w:val="0"/>
      </w:rPr>
    </w:lvl>
    <w:lvl w:ilvl="1">
      <w:start w:val="1"/>
      <w:numFmt w:val="bullet"/>
      <w:lvlText w:val="o"/>
      <w:lvlJc w:val="left"/>
      <w:pPr>
        <w:tabs>
          <w:tab w:val="num" w:pos="1474"/>
        </w:tabs>
        <w:ind w:left="1474" w:hanging="454"/>
      </w:pPr>
      <w:rPr>
        <w:rFonts w:ascii="Courier New" w:hAnsi="Courier New" w:hint="default"/>
        <w:sz w:val="20"/>
      </w:rPr>
    </w:lvl>
    <w:lvl w:ilvl="2">
      <w:start w:val="1"/>
      <w:numFmt w:val="bullet"/>
      <w:pStyle w:val="Seznamsodrkami3"/>
      <w:lvlText w:val="▪"/>
      <w:lvlJc w:val="left"/>
      <w:pPr>
        <w:tabs>
          <w:tab w:val="num" w:pos="1644"/>
        </w:tabs>
        <w:ind w:left="1644" w:hanging="964"/>
      </w:pPr>
      <w:rPr>
        <w:rFonts w:ascii="Courier New" w:hAnsi="Courier New" w:hint="default"/>
        <w:color w:val="auto"/>
      </w:rPr>
    </w:lvl>
    <w:lvl w:ilvl="3">
      <w:start w:val="1"/>
      <w:numFmt w:val="decimal"/>
      <w:lvlText w:val="%1.%2.%3.%4"/>
      <w:lvlJc w:val="left"/>
      <w:pPr>
        <w:tabs>
          <w:tab w:val="num" w:pos="1644"/>
        </w:tabs>
        <w:ind w:left="1644" w:hanging="964"/>
      </w:pPr>
      <w:rPr>
        <w:rFonts w:cs="Times New Roman" w:hint="default"/>
      </w:rPr>
    </w:lvl>
    <w:lvl w:ilvl="4">
      <w:start w:val="1"/>
      <w:numFmt w:val="decimal"/>
      <w:lvlText w:val="%1.%2.%3.%4.%5"/>
      <w:lvlJc w:val="left"/>
      <w:pPr>
        <w:tabs>
          <w:tab w:val="num" w:pos="1688"/>
        </w:tabs>
        <w:ind w:left="1688" w:hanging="1008"/>
      </w:pPr>
      <w:rPr>
        <w:rFonts w:cs="Times New Roman" w:hint="default"/>
      </w:rPr>
    </w:lvl>
    <w:lvl w:ilvl="5">
      <w:start w:val="1"/>
      <w:numFmt w:val="decimal"/>
      <w:lvlText w:val="%1.%2.%3.%4.%5.%6"/>
      <w:lvlJc w:val="left"/>
      <w:pPr>
        <w:tabs>
          <w:tab w:val="num" w:pos="1832"/>
        </w:tabs>
        <w:ind w:left="1832" w:hanging="1152"/>
      </w:pPr>
      <w:rPr>
        <w:rFonts w:cs="Times New Roman" w:hint="default"/>
      </w:rPr>
    </w:lvl>
    <w:lvl w:ilvl="6">
      <w:start w:val="1"/>
      <w:numFmt w:val="decimal"/>
      <w:lvlText w:val="%1.%2.%3.%4.%5.%6.%7"/>
      <w:lvlJc w:val="left"/>
      <w:pPr>
        <w:tabs>
          <w:tab w:val="num" w:pos="1976"/>
        </w:tabs>
        <w:ind w:left="1976" w:hanging="1296"/>
      </w:pPr>
      <w:rPr>
        <w:rFonts w:cs="Times New Roman" w:hint="default"/>
      </w:rPr>
    </w:lvl>
    <w:lvl w:ilvl="7">
      <w:start w:val="1"/>
      <w:numFmt w:val="decimal"/>
      <w:lvlText w:val="%1.%2.%3.%4.%5.%6.%7.%8"/>
      <w:lvlJc w:val="left"/>
      <w:pPr>
        <w:tabs>
          <w:tab w:val="num" w:pos="2120"/>
        </w:tabs>
        <w:ind w:left="2120" w:hanging="1440"/>
      </w:pPr>
      <w:rPr>
        <w:rFonts w:cs="Times New Roman" w:hint="default"/>
      </w:rPr>
    </w:lvl>
    <w:lvl w:ilvl="8">
      <w:start w:val="1"/>
      <w:numFmt w:val="decimal"/>
      <w:lvlText w:val="%1.%2.%3.%4.%5.%6.%7.%8.%9"/>
      <w:lvlJc w:val="left"/>
      <w:pPr>
        <w:tabs>
          <w:tab w:val="num" w:pos="2264"/>
        </w:tabs>
        <w:ind w:left="2264" w:hanging="1584"/>
      </w:pPr>
      <w:rPr>
        <w:rFonts w:cs="Times New Roman" w:hint="default"/>
      </w:rPr>
    </w:lvl>
  </w:abstractNum>
  <w:abstractNum w:abstractNumId="27">
    <w:nsid w:val="43BA0505"/>
    <w:multiLevelType w:val="multilevel"/>
    <w:tmpl w:val="1DF6AB64"/>
    <w:lvl w:ilvl="0">
      <w:start w:val="1"/>
      <w:numFmt w:val="decimal"/>
      <w:pStyle w:val="Nadpisobsahu"/>
      <w:lvlText w:val="%1."/>
      <w:lvlJc w:val="left"/>
      <w:pPr>
        <w:tabs>
          <w:tab w:val="num" w:pos="0"/>
        </w:tabs>
        <w:ind w:left="720" w:hanging="360"/>
      </w:pPr>
      <w:rPr>
        <w:rFonts w:cs="Times New Roman" w:hint="default"/>
      </w:rPr>
    </w:lvl>
    <w:lvl w:ilvl="1">
      <w:start w:val="2"/>
      <w:numFmt w:val="decimal"/>
      <w:isLgl/>
      <w:lvlText w:val="%1.%2."/>
      <w:lvlJc w:val="left"/>
      <w:pPr>
        <w:tabs>
          <w:tab w:val="num" w:pos="0"/>
        </w:tabs>
        <w:ind w:left="1080" w:hanging="720"/>
      </w:pPr>
      <w:rPr>
        <w:rFonts w:cs="Times New Roman" w:hint="default"/>
      </w:rPr>
    </w:lvl>
    <w:lvl w:ilvl="2">
      <w:start w:val="1"/>
      <w:numFmt w:val="decimal"/>
      <w:isLgl/>
      <w:lvlText w:val="%1.%2.%3."/>
      <w:lvlJc w:val="left"/>
      <w:pPr>
        <w:tabs>
          <w:tab w:val="num" w:pos="0"/>
        </w:tabs>
        <w:ind w:left="1080" w:hanging="720"/>
      </w:pPr>
      <w:rPr>
        <w:rFonts w:cs="Times New Roman" w:hint="default"/>
      </w:rPr>
    </w:lvl>
    <w:lvl w:ilvl="3">
      <w:start w:val="1"/>
      <w:numFmt w:val="decimal"/>
      <w:isLgl/>
      <w:lvlText w:val="%1.%2.%3.%4."/>
      <w:lvlJc w:val="left"/>
      <w:pPr>
        <w:tabs>
          <w:tab w:val="num" w:pos="0"/>
        </w:tabs>
        <w:ind w:left="1440" w:hanging="1080"/>
      </w:pPr>
      <w:rPr>
        <w:rFonts w:cs="Times New Roman" w:hint="default"/>
      </w:rPr>
    </w:lvl>
    <w:lvl w:ilvl="4">
      <w:start w:val="1"/>
      <w:numFmt w:val="decimal"/>
      <w:isLgl/>
      <w:lvlText w:val="%1.%2.%3.%4.%5."/>
      <w:lvlJc w:val="left"/>
      <w:pPr>
        <w:tabs>
          <w:tab w:val="num" w:pos="0"/>
        </w:tabs>
        <w:ind w:left="1800" w:hanging="1440"/>
      </w:pPr>
      <w:rPr>
        <w:rFonts w:cs="Times New Roman" w:hint="default"/>
      </w:rPr>
    </w:lvl>
    <w:lvl w:ilvl="5">
      <w:start w:val="1"/>
      <w:numFmt w:val="decimal"/>
      <w:isLgl/>
      <w:lvlText w:val="%1.%2.%3.%4.%5.%6."/>
      <w:lvlJc w:val="left"/>
      <w:pPr>
        <w:tabs>
          <w:tab w:val="num" w:pos="0"/>
        </w:tabs>
        <w:ind w:left="1800" w:hanging="1440"/>
      </w:pPr>
      <w:rPr>
        <w:rFonts w:cs="Times New Roman" w:hint="default"/>
      </w:rPr>
    </w:lvl>
    <w:lvl w:ilvl="6">
      <w:start w:val="1"/>
      <w:numFmt w:val="decimal"/>
      <w:isLgl/>
      <w:lvlText w:val="%1.%2.%3.%4.%5.%6.%7."/>
      <w:lvlJc w:val="left"/>
      <w:pPr>
        <w:tabs>
          <w:tab w:val="num" w:pos="0"/>
        </w:tabs>
        <w:ind w:left="2160" w:hanging="1800"/>
      </w:pPr>
      <w:rPr>
        <w:rFonts w:cs="Times New Roman" w:hint="default"/>
      </w:rPr>
    </w:lvl>
    <w:lvl w:ilvl="7">
      <w:start w:val="1"/>
      <w:numFmt w:val="decimal"/>
      <w:isLgl/>
      <w:lvlText w:val="%1.%2.%3.%4.%5.%6.%7.%8."/>
      <w:lvlJc w:val="left"/>
      <w:pPr>
        <w:tabs>
          <w:tab w:val="num" w:pos="0"/>
        </w:tabs>
        <w:ind w:left="2520" w:hanging="2160"/>
      </w:pPr>
      <w:rPr>
        <w:rFonts w:cs="Times New Roman" w:hint="default"/>
      </w:rPr>
    </w:lvl>
    <w:lvl w:ilvl="8">
      <w:start w:val="1"/>
      <w:numFmt w:val="decimal"/>
      <w:isLgl/>
      <w:lvlText w:val="%1.%2.%3.%4.%5.%6.%7.%8.%9."/>
      <w:lvlJc w:val="left"/>
      <w:pPr>
        <w:tabs>
          <w:tab w:val="num" w:pos="0"/>
        </w:tabs>
        <w:ind w:left="2520" w:hanging="2160"/>
      </w:pPr>
      <w:rPr>
        <w:rFonts w:cs="Times New Roman" w:hint="default"/>
      </w:rPr>
    </w:lvl>
  </w:abstractNum>
  <w:abstractNum w:abstractNumId="28">
    <w:nsid w:val="487610CE"/>
    <w:multiLevelType w:val="multilevel"/>
    <w:tmpl w:val="9C54B858"/>
    <w:lvl w:ilvl="0">
      <w:start w:val="1"/>
      <w:numFmt w:val="bullet"/>
      <w:pStyle w:val="Seznamsodrkami2"/>
      <w:lvlText w:val=""/>
      <w:lvlJc w:val="left"/>
      <w:pPr>
        <w:tabs>
          <w:tab w:val="num" w:pos="771"/>
        </w:tabs>
        <w:ind w:left="771" w:hanging="431"/>
      </w:pPr>
      <w:rPr>
        <w:rFonts w:ascii="Symbol" w:hAnsi="Symbol" w:hint="default"/>
        <w:color w:val="auto"/>
        <w:position w:val="4"/>
        <w:sz w:val="20"/>
      </w:rPr>
    </w:lvl>
    <w:lvl w:ilvl="1">
      <w:start w:val="1"/>
      <w:numFmt w:val="bullet"/>
      <w:pStyle w:val="Seznamsodrkami2"/>
      <w:lvlText w:val="o"/>
      <w:lvlJc w:val="left"/>
      <w:pPr>
        <w:tabs>
          <w:tab w:val="num" w:pos="1134"/>
        </w:tabs>
        <w:ind w:left="1134" w:hanging="454"/>
      </w:pPr>
      <w:rPr>
        <w:rFonts w:ascii="Courier New" w:hAnsi="Courier New" w:hint="default"/>
        <w:sz w:val="20"/>
      </w:rPr>
    </w:lvl>
    <w:lvl w:ilvl="2">
      <w:start w:val="1"/>
      <w:numFmt w:val="decimal"/>
      <w:lvlText w:val="%1.%2.%3"/>
      <w:lvlJc w:val="left"/>
      <w:pPr>
        <w:tabs>
          <w:tab w:val="num" w:pos="1304"/>
        </w:tabs>
        <w:ind w:left="1304" w:hanging="964"/>
      </w:pPr>
      <w:rPr>
        <w:rFonts w:cs="Times New Roman" w:hint="default"/>
      </w:rPr>
    </w:lvl>
    <w:lvl w:ilvl="3">
      <w:start w:val="1"/>
      <w:numFmt w:val="decimal"/>
      <w:lvlText w:val="%1.%2.%3.%4"/>
      <w:lvlJc w:val="left"/>
      <w:pPr>
        <w:tabs>
          <w:tab w:val="num" w:pos="1304"/>
        </w:tabs>
        <w:ind w:left="1304" w:hanging="9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hint="default"/>
        <w:color w:val="auto"/>
        <w:sz w:val="13"/>
      </w:rPr>
    </w:lvl>
    <w:lvl w:ilvl="1">
      <w:start w:val="1"/>
      <w:numFmt w:val="bullet"/>
      <w:lvlRestart w:val="0"/>
      <w:pStyle w:val="RLOdrky"/>
      <w:lvlText w:val=""/>
      <w:lvlPicBulletId w:val="0"/>
      <w:lvlJc w:val="left"/>
      <w:pPr>
        <w:tabs>
          <w:tab w:val="num" w:pos="1134"/>
        </w:tabs>
        <w:ind w:left="1134" w:hanging="397"/>
      </w:pPr>
      <w:rPr>
        <w:rFonts w:ascii="Symbol" w:hAnsi="Symbol" w:hint="default"/>
        <w:color w:val="auto"/>
        <w:sz w:val="13"/>
      </w:rPr>
    </w:lvl>
    <w:lvl w:ilvl="2">
      <w:start w:val="1"/>
      <w:numFmt w:val="bullet"/>
      <w:lvlRestart w:val="0"/>
      <w:lvlText w:val=""/>
      <w:lvlPicBulletId w:val="0"/>
      <w:lvlJc w:val="left"/>
      <w:pPr>
        <w:tabs>
          <w:tab w:val="num" w:pos="1701"/>
        </w:tabs>
        <w:ind w:left="1701" w:hanging="567"/>
      </w:pPr>
      <w:rPr>
        <w:rFonts w:ascii="Symbol" w:hAnsi="Symbol" w:hint="default"/>
        <w:color w:val="auto"/>
        <w:sz w:val="13"/>
      </w:rPr>
    </w:lvl>
    <w:lvl w:ilvl="3">
      <w:start w:val="1"/>
      <w:numFmt w:val="bullet"/>
      <w:lvlRestart w:val="0"/>
      <w:lvlText w:val=""/>
      <w:lvlPicBulletId w:val="0"/>
      <w:lvlJc w:val="left"/>
      <w:pPr>
        <w:tabs>
          <w:tab w:val="num" w:pos="1985"/>
        </w:tabs>
        <w:ind w:left="1985" w:hanging="284"/>
      </w:pPr>
      <w:rPr>
        <w:rFonts w:ascii="Symbol" w:hAnsi="Symbol" w:hint="default"/>
        <w:color w:val="auto"/>
        <w:sz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30">
    <w:nsid w:val="4CD539FD"/>
    <w:multiLevelType w:val="hybridMultilevel"/>
    <w:tmpl w:val="C6F43C50"/>
    <w:lvl w:ilvl="0" w:tplc="729E73F2">
      <w:start w:val="1"/>
      <w:numFmt w:val="bullet"/>
      <w:pStyle w:val="Tabulkaodrka"/>
      <w:lvlText w:val=""/>
      <w:lvlJc w:val="left"/>
      <w:pPr>
        <w:tabs>
          <w:tab w:val="num" w:pos="284"/>
        </w:tabs>
        <w:ind w:left="284" w:hanging="284"/>
      </w:pPr>
      <w:rPr>
        <w:rFonts w:ascii="Symbol" w:hAnsi="Symbol" w:hint="default"/>
      </w:rPr>
    </w:lvl>
    <w:lvl w:ilvl="1" w:tplc="04050019">
      <w:start w:val="1"/>
      <w:numFmt w:val="bullet"/>
      <w:lvlText w:val="o"/>
      <w:lvlJc w:val="left"/>
      <w:pPr>
        <w:tabs>
          <w:tab w:val="num" w:pos="1440"/>
        </w:tabs>
        <w:ind w:left="1440"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31">
    <w:nsid w:val="4DB861BA"/>
    <w:multiLevelType w:val="multilevel"/>
    <w:tmpl w:val="4DD69BA8"/>
    <w:styleLink w:val="Seznamnadpisy"/>
    <w:lvl w:ilvl="0">
      <w:start w:val="1"/>
      <w:numFmt w:val="decimal"/>
      <w:lvlText w:val="%1"/>
      <w:lvlJc w:val="left"/>
      <w:pPr>
        <w:tabs>
          <w:tab w:val="num" w:pos="851"/>
        </w:tabs>
        <w:ind w:left="851" w:hanging="851"/>
      </w:pPr>
      <w:rPr>
        <w:rFonts w:cs="Times New Roman" w:hint="default"/>
        <w:sz w:val="28"/>
        <w:szCs w:val="28"/>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51"/>
        </w:tabs>
        <w:ind w:left="851" w:hanging="851"/>
      </w:pPr>
      <w:rPr>
        <w:rFonts w:cs="Times New Roman" w:hint="default"/>
      </w:rPr>
    </w:lvl>
    <w:lvl w:ilvl="4">
      <w:start w:val="1"/>
      <w:numFmt w:val="decimal"/>
      <w:lvlText w:val="%1.%2.%3.%4.%5"/>
      <w:lvlJc w:val="left"/>
      <w:pPr>
        <w:tabs>
          <w:tab w:val="num" w:pos="851"/>
        </w:tabs>
        <w:ind w:left="851" w:hanging="851"/>
      </w:pPr>
      <w:rPr>
        <w:rFonts w:cs="Times New Roman" w:hint="default"/>
      </w:rPr>
    </w:lvl>
    <w:lvl w:ilvl="5">
      <w:start w:val="1"/>
      <w:numFmt w:val="upperLetter"/>
      <w:lvlText w:val="%6"/>
      <w:lvlJc w:val="left"/>
      <w:pPr>
        <w:tabs>
          <w:tab w:val="num" w:pos="851"/>
        </w:tabs>
        <w:ind w:left="851" w:hanging="567"/>
      </w:pPr>
      <w:rPr>
        <w:rFonts w:cs="Times New Roman" w:hint="default"/>
      </w:rPr>
    </w:lvl>
    <w:lvl w:ilvl="6">
      <w:start w:val="1"/>
      <w:numFmt w:val="decimal"/>
      <w:lvlText w:val="%6.%7"/>
      <w:lvlJc w:val="left"/>
      <w:pPr>
        <w:tabs>
          <w:tab w:val="num" w:pos="851"/>
        </w:tabs>
        <w:ind w:left="851"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32">
    <w:nsid w:val="4E3D2CD9"/>
    <w:multiLevelType w:val="multilevel"/>
    <w:tmpl w:val="585AC966"/>
    <w:lvl w:ilvl="0">
      <w:start w:val="1"/>
      <w:numFmt w:val="decimal"/>
      <w:lvlText w:val="%1."/>
      <w:lvlJc w:val="left"/>
      <w:pPr>
        <w:tabs>
          <w:tab w:val="num" w:pos="1080"/>
        </w:tabs>
        <w:ind w:left="1080" w:hanging="360"/>
      </w:pPr>
      <w:rPr>
        <w:rFonts w:cs="Times New Roman" w:hint="default"/>
      </w:rPr>
    </w:lvl>
    <w:lvl w:ilvl="1">
      <w:start w:val="1"/>
      <w:numFmt w:val="decimal"/>
      <w:pStyle w:val="4Dslovn2"/>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3">
    <w:nsid w:val="500D3E8D"/>
    <w:multiLevelType w:val="hybridMultilevel"/>
    <w:tmpl w:val="D2326AC4"/>
    <w:lvl w:ilvl="0" w:tplc="04050001">
      <w:start w:val="1"/>
      <w:numFmt w:val="bullet"/>
      <w:pStyle w:val="Odrazky1"/>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52FC59D5"/>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3633BA4"/>
    <w:multiLevelType w:val="multilevel"/>
    <w:tmpl w:val="02C455F8"/>
    <w:lvl w:ilvl="0">
      <w:start w:val="1"/>
      <w:numFmt w:val="decimal"/>
      <w:pStyle w:val="4Dslovn"/>
      <w:lvlText w:val="%1."/>
      <w:lvlJc w:val="left"/>
      <w:pPr>
        <w:tabs>
          <w:tab w:val="num" w:pos="1080"/>
        </w:tabs>
        <w:ind w:left="1080" w:hanging="360"/>
      </w:pPr>
      <w:rPr>
        <w:rFonts w:cs="Times New Roman" w:hint="default"/>
      </w:rPr>
    </w:lvl>
    <w:lvl w:ilvl="1">
      <w:start w:val="1"/>
      <w:numFmt w:val="decimal"/>
      <w:lvlText w:val="%1.%2."/>
      <w:lvlJc w:val="left"/>
      <w:pPr>
        <w:tabs>
          <w:tab w:val="num" w:pos="1800"/>
        </w:tabs>
        <w:ind w:left="1512" w:hanging="432"/>
      </w:pPr>
      <w:rPr>
        <w:rFonts w:cs="Times New Roman" w:hint="default"/>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880"/>
        </w:tabs>
        <w:ind w:left="2448" w:hanging="648"/>
      </w:pPr>
      <w:rPr>
        <w:rFonts w:cs="Times New Roman" w:hint="default"/>
      </w:rPr>
    </w:lvl>
    <w:lvl w:ilvl="4">
      <w:start w:val="1"/>
      <w:numFmt w:val="decimal"/>
      <w:lvlText w:val="%1.%2.%3.%4.%5."/>
      <w:lvlJc w:val="left"/>
      <w:pPr>
        <w:tabs>
          <w:tab w:val="num" w:pos="3600"/>
        </w:tabs>
        <w:ind w:left="2952" w:hanging="792"/>
      </w:pPr>
      <w:rPr>
        <w:rFonts w:cs="Times New Roman" w:hint="default"/>
      </w:rPr>
    </w:lvl>
    <w:lvl w:ilvl="5">
      <w:start w:val="1"/>
      <w:numFmt w:val="decimal"/>
      <w:lvlText w:val="%1.%2.%3.%4.%5.%6."/>
      <w:lvlJc w:val="left"/>
      <w:pPr>
        <w:tabs>
          <w:tab w:val="num" w:pos="3960"/>
        </w:tabs>
        <w:ind w:left="3456" w:hanging="936"/>
      </w:pPr>
      <w:rPr>
        <w:rFonts w:cs="Times New Roman" w:hint="default"/>
      </w:rPr>
    </w:lvl>
    <w:lvl w:ilvl="6">
      <w:start w:val="1"/>
      <w:numFmt w:val="decimal"/>
      <w:lvlText w:val="%1.%2.%3.%4.%5.%6.%7."/>
      <w:lvlJc w:val="left"/>
      <w:pPr>
        <w:tabs>
          <w:tab w:val="num" w:pos="4680"/>
        </w:tabs>
        <w:ind w:left="3960" w:hanging="1080"/>
      </w:pPr>
      <w:rPr>
        <w:rFonts w:cs="Times New Roman" w:hint="default"/>
      </w:rPr>
    </w:lvl>
    <w:lvl w:ilvl="7">
      <w:start w:val="1"/>
      <w:numFmt w:val="decimal"/>
      <w:lvlText w:val="%1.%2.%3.%4.%5.%6.%7.%8."/>
      <w:lvlJc w:val="left"/>
      <w:pPr>
        <w:tabs>
          <w:tab w:val="num" w:pos="5400"/>
        </w:tabs>
        <w:ind w:left="4464" w:hanging="1224"/>
      </w:pPr>
      <w:rPr>
        <w:rFonts w:cs="Times New Roman" w:hint="default"/>
      </w:rPr>
    </w:lvl>
    <w:lvl w:ilvl="8">
      <w:start w:val="1"/>
      <w:numFmt w:val="decimal"/>
      <w:lvlText w:val="%1.%2.%3.%4.%5.%6.%7.%8.%9."/>
      <w:lvlJc w:val="left"/>
      <w:pPr>
        <w:tabs>
          <w:tab w:val="num" w:pos="5760"/>
        </w:tabs>
        <w:ind w:left="5040" w:hanging="1440"/>
      </w:pPr>
      <w:rPr>
        <w:rFonts w:cs="Times New Roman" w:hint="default"/>
      </w:rPr>
    </w:lvl>
  </w:abstractNum>
  <w:abstractNum w:abstractNumId="36">
    <w:nsid w:val="5DF84C68"/>
    <w:multiLevelType w:val="multilevel"/>
    <w:tmpl w:val="B0CAB1F6"/>
    <w:lvl w:ilvl="0">
      <w:start w:val="1"/>
      <w:numFmt w:val="decimal"/>
      <w:pStyle w:val="Styl20"/>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nsid w:val="64CE7DC4"/>
    <w:multiLevelType w:val="hybridMultilevel"/>
    <w:tmpl w:val="CD06D6B8"/>
    <w:lvl w:ilvl="0" w:tplc="5038ECE0">
      <w:start w:val="1"/>
      <w:numFmt w:val="bullet"/>
      <w:pStyle w:val="Odrka4"/>
      <w:lvlText w:val="-"/>
      <w:lvlJc w:val="left"/>
      <w:pPr>
        <w:tabs>
          <w:tab w:val="num" w:pos="2977"/>
        </w:tabs>
        <w:ind w:left="2977" w:hanging="567"/>
      </w:pPr>
      <w:rPr>
        <w:rFonts w:ascii="Arial" w:hAnsi="Arial" w:hint="default"/>
        <w:color w:val="auto"/>
      </w:rPr>
    </w:lvl>
    <w:lvl w:ilvl="1" w:tplc="15C2F7B0">
      <w:start w:val="1"/>
      <w:numFmt w:val="bullet"/>
      <w:lvlText w:val="o"/>
      <w:lvlJc w:val="left"/>
      <w:pPr>
        <w:tabs>
          <w:tab w:val="num" w:pos="2149"/>
        </w:tabs>
        <w:ind w:left="2149" w:hanging="360"/>
      </w:pPr>
      <w:rPr>
        <w:rFonts w:ascii="Courier New" w:hAnsi="Courier New" w:hint="default"/>
      </w:rPr>
    </w:lvl>
    <w:lvl w:ilvl="2" w:tplc="BB4281F6" w:tentative="1">
      <w:start w:val="1"/>
      <w:numFmt w:val="bullet"/>
      <w:lvlText w:val=""/>
      <w:lvlJc w:val="left"/>
      <w:pPr>
        <w:tabs>
          <w:tab w:val="num" w:pos="2869"/>
        </w:tabs>
        <w:ind w:left="2869" w:hanging="360"/>
      </w:pPr>
      <w:rPr>
        <w:rFonts w:ascii="Wingdings" w:hAnsi="Wingdings" w:hint="default"/>
      </w:rPr>
    </w:lvl>
    <w:lvl w:ilvl="3" w:tplc="5ADAD7E2" w:tentative="1">
      <w:start w:val="1"/>
      <w:numFmt w:val="bullet"/>
      <w:lvlText w:val=""/>
      <w:lvlJc w:val="left"/>
      <w:pPr>
        <w:tabs>
          <w:tab w:val="num" w:pos="3589"/>
        </w:tabs>
        <w:ind w:left="3589" w:hanging="360"/>
      </w:pPr>
      <w:rPr>
        <w:rFonts w:ascii="Symbol" w:hAnsi="Symbol" w:hint="default"/>
      </w:rPr>
    </w:lvl>
    <w:lvl w:ilvl="4" w:tplc="BA90DFF8" w:tentative="1">
      <w:start w:val="1"/>
      <w:numFmt w:val="bullet"/>
      <w:lvlText w:val="o"/>
      <w:lvlJc w:val="left"/>
      <w:pPr>
        <w:tabs>
          <w:tab w:val="num" w:pos="4309"/>
        </w:tabs>
        <w:ind w:left="4309" w:hanging="360"/>
      </w:pPr>
      <w:rPr>
        <w:rFonts w:ascii="Courier New" w:hAnsi="Courier New" w:hint="default"/>
      </w:rPr>
    </w:lvl>
    <w:lvl w:ilvl="5" w:tplc="E7728B1A" w:tentative="1">
      <w:start w:val="1"/>
      <w:numFmt w:val="bullet"/>
      <w:lvlText w:val=""/>
      <w:lvlJc w:val="left"/>
      <w:pPr>
        <w:tabs>
          <w:tab w:val="num" w:pos="5029"/>
        </w:tabs>
        <w:ind w:left="5029" w:hanging="360"/>
      </w:pPr>
      <w:rPr>
        <w:rFonts w:ascii="Wingdings" w:hAnsi="Wingdings" w:hint="default"/>
      </w:rPr>
    </w:lvl>
    <w:lvl w:ilvl="6" w:tplc="F5985B6C" w:tentative="1">
      <w:start w:val="1"/>
      <w:numFmt w:val="bullet"/>
      <w:lvlText w:val=""/>
      <w:lvlJc w:val="left"/>
      <w:pPr>
        <w:tabs>
          <w:tab w:val="num" w:pos="5749"/>
        </w:tabs>
        <w:ind w:left="5749" w:hanging="360"/>
      </w:pPr>
      <w:rPr>
        <w:rFonts w:ascii="Symbol" w:hAnsi="Symbol" w:hint="default"/>
      </w:rPr>
    </w:lvl>
    <w:lvl w:ilvl="7" w:tplc="D5B03930" w:tentative="1">
      <w:start w:val="1"/>
      <w:numFmt w:val="bullet"/>
      <w:lvlText w:val="o"/>
      <w:lvlJc w:val="left"/>
      <w:pPr>
        <w:tabs>
          <w:tab w:val="num" w:pos="6469"/>
        </w:tabs>
        <w:ind w:left="6469" w:hanging="360"/>
      </w:pPr>
      <w:rPr>
        <w:rFonts w:ascii="Courier New" w:hAnsi="Courier New" w:hint="default"/>
      </w:rPr>
    </w:lvl>
    <w:lvl w:ilvl="8" w:tplc="42AE6050" w:tentative="1">
      <w:start w:val="1"/>
      <w:numFmt w:val="bullet"/>
      <w:lvlText w:val=""/>
      <w:lvlJc w:val="left"/>
      <w:pPr>
        <w:tabs>
          <w:tab w:val="num" w:pos="7189"/>
        </w:tabs>
        <w:ind w:left="7189" w:hanging="360"/>
      </w:pPr>
      <w:rPr>
        <w:rFonts w:ascii="Wingdings" w:hAnsi="Wingdings" w:hint="default"/>
      </w:rPr>
    </w:lvl>
  </w:abstractNum>
  <w:abstractNum w:abstractNumId="38">
    <w:nsid w:val="674D5243"/>
    <w:multiLevelType w:val="multilevel"/>
    <w:tmpl w:val="04050001"/>
    <w:styleLink w:val="odrka1"/>
    <w:lvl w:ilvl="0">
      <w:start w:val="1"/>
      <w:numFmt w:val="bullet"/>
      <w:lvlText w:val=""/>
      <w:lvlJc w:val="left"/>
      <w:pPr>
        <w:tabs>
          <w:tab w:val="num" w:pos="360"/>
        </w:tabs>
        <w:ind w:left="360" w:hanging="360"/>
      </w:pPr>
      <w:rPr>
        <w:rFonts w:ascii="Symbol" w:hAnsi="Symbol"/>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6829379F"/>
    <w:multiLevelType w:val="multilevel"/>
    <w:tmpl w:val="47C257B2"/>
    <w:lvl w:ilvl="0">
      <w:start w:val="1"/>
      <w:numFmt w:val="decimal"/>
      <w:pStyle w:val="RLslovanodstavec"/>
      <w:lvlText w:val="%1."/>
      <w:lvlJc w:val="left"/>
      <w:pPr>
        <w:tabs>
          <w:tab w:val="num" w:pos="879"/>
        </w:tabs>
        <w:ind w:left="879" w:hanging="737"/>
      </w:pPr>
      <w:rPr>
        <w:rFonts w:cs="Times New Roman"/>
        <w:color w:val="auto"/>
      </w:rPr>
    </w:lvl>
    <w:lvl w:ilvl="1">
      <w:start w:val="1"/>
      <w:numFmt w:val="lowerLetter"/>
      <w:lvlText w:val="%2)"/>
      <w:lvlJc w:val="left"/>
      <w:pPr>
        <w:tabs>
          <w:tab w:val="num" w:pos="1128"/>
        </w:tabs>
        <w:ind w:left="1128" w:hanging="397"/>
      </w:pPr>
      <w:rPr>
        <w:rFonts w:cs="Times New Roman"/>
      </w:rPr>
    </w:lvl>
    <w:lvl w:ilvl="2">
      <w:start w:val="1"/>
      <w:numFmt w:val="lowerRoman"/>
      <w:lvlText w:val="%3)"/>
      <w:lvlJc w:val="left"/>
      <w:pPr>
        <w:tabs>
          <w:tab w:val="num" w:pos="1695"/>
        </w:tabs>
        <w:ind w:left="1695" w:hanging="567"/>
      </w:pPr>
      <w:rPr>
        <w:rFonts w:cs="Times New Roman"/>
      </w:rPr>
    </w:lvl>
    <w:lvl w:ilvl="3">
      <w:start w:val="1"/>
      <w:numFmt w:val="none"/>
      <w:lvlRestart w:val="0"/>
      <w:suff w:val="nothing"/>
      <w:lvlText w:val=""/>
      <w:lvlJc w:val="left"/>
      <w:pPr>
        <w:ind w:left="731"/>
      </w:pPr>
      <w:rPr>
        <w:rFonts w:cs="Times New Roman"/>
        <w:color w:val="auto"/>
      </w:rPr>
    </w:lvl>
    <w:lvl w:ilvl="4">
      <w:start w:val="1"/>
      <w:numFmt w:val="none"/>
      <w:lvlRestart w:val="0"/>
      <w:suff w:val="nothing"/>
      <w:lvlText w:val=""/>
      <w:lvlJc w:val="left"/>
      <w:pPr>
        <w:ind w:left="1128"/>
      </w:pPr>
      <w:rPr>
        <w:rFonts w:cs="Times New Roman"/>
      </w:rPr>
    </w:lvl>
    <w:lvl w:ilvl="5">
      <w:start w:val="1"/>
      <w:numFmt w:val="none"/>
      <w:lvlRestart w:val="0"/>
      <w:suff w:val="nothing"/>
      <w:lvlText w:val=""/>
      <w:lvlJc w:val="left"/>
      <w:pPr>
        <w:ind w:left="1695"/>
      </w:pPr>
      <w:rPr>
        <w:rFonts w:cs="Times New Roman"/>
      </w:rPr>
    </w:lvl>
    <w:lvl w:ilvl="6">
      <w:start w:val="1"/>
      <w:numFmt w:val="decimal"/>
      <w:lvlText w:val="%7."/>
      <w:lvlJc w:val="left"/>
      <w:pPr>
        <w:ind w:left="5034" w:hanging="360"/>
      </w:pPr>
      <w:rPr>
        <w:rFonts w:cs="Times New Roman"/>
      </w:rPr>
    </w:lvl>
    <w:lvl w:ilvl="7">
      <w:start w:val="1"/>
      <w:numFmt w:val="lowerLetter"/>
      <w:lvlText w:val="%8."/>
      <w:lvlJc w:val="left"/>
      <w:pPr>
        <w:ind w:left="5754" w:hanging="360"/>
      </w:pPr>
      <w:rPr>
        <w:rFonts w:cs="Times New Roman"/>
      </w:rPr>
    </w:lvl>
    <w:lvl w:ilvl="8">
      <w:start w:val="1"/>
      <w:numFmt w:val="lowerRoman"/>
      <w:lvlText w:val="%9."/>
      <w:lvlJc w:val="right"/>
      <w:pPr>
        <w:ind w:left="6474" w:hanging="180"/>
      </w:pPr>
      <w:rPr>
        <w:rFonts w:cs="Times New Roman"/>
      </w:rPr>
    </w:lvl>
  </w:abstractNum>
  <w:abstractNum w:abstractNumId="40">
    <w:nsid w:val="69495508"/>
    <w:multiLevelType w:val="multilevel"/>
    <w:tmpl w:val="FCA87EAC"/>
    <w:styleLink w:val="Seznampsmena"/>
    <w:lvl w:ilvl="0">
      <w:start w:val="1"/>
      <w:numFmt w:val="lowerLetter"/>
      <w:pStyle w:val="Odrkapsmeno"/>
      <w:lvlText w:val="%1)"/>
      <w:lvlJc w:val="left"/>
      <w:pPr>
        <w:tabs>
          <w:tab w:val="num" w:pos="1418"/>
        </w:tabs>
        <w:ind w:left="1418" w:hanging="567"/>
      </w:pPr>
      <w:rPr>
        <w:rFonts w:cs="Times New Roman" w:hint="default"/>
      </w:rPr>
    </w:lvl>
    <w:lvl w:ilvl="1">
      <w:start w:val="1"/>
      <w:numFmt w:val="upperLetter"/>
      <w:lvlText w:val="%2)"/>
      <w:lvlJc w:val="left"/>
      <w:pPr>
        <w:tabs>
          <w:tab w:val="num" w:pos="1985"/>
        </w:tabs>
        <w:ind w:left="1985" w:hanging="567"/>
      </w:pPr>
      <w:rPr>
        <w:rFonts w:cs="Times New Roman" w:hint="default"/>
      </w:rPr>
    </w:lvl>
    <w:lvl w:ilvl="2">
      <w:start w:val="1"/>
      <w:numFmt w:val="lowerLetter"/>
      <w:lvlText w:val="(%3)"/>
      <w:lvlJc w:val="left"/>
      <w:pPr>
        <w:tabs>
          <w:tab w:val="num" w:pos="2552"/>
        </w:tabs>
        <w:ind w:left="2552" w:hanging="567"/>
      </w:pPr>
      <w:rPr>
        <w:rFonts w:cs="Times New Roman"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1">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785"/>
        </w:tabs>
        <w:ind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42">
    <w:nsid w:val="6BC419AE"/>
    <w:multiLevelType w:val="multilevel"/>
    <w:tmpl w:val="707E2A1C"/>
    <w:lvl w:ilvl="0">
      <w:start w:val="1"/>
      <w:numFmt w:val="decimal"/>
      <w:lvlText w:val="%1"/>
      <w:lvlJc w:val="left"/>
      <w:pPr>
        <w:tabs>
          <w:tab w:val="num" w:pos="567"/>
        </w:tabs>
        <w:ind w:left="567" w:hanging="567"/>
      </w:pPr>
      <w:rPr>
        <w:rFonts w:cs="Times New Roman" w:hint="default"/>
      </w:rPr>
    </w:lvl>
    <w:lvl w:ilvl="1">
      <w:start w:val="1"/>
      <w:numFmt w:val="decimal"/>
      <w:pStyle w:val="Styl12"/>
      <w:lvlText w:val="%1.%2"/>
      <w:lvlJc w:val="left"/>
      <w:pPr>
        <w:tabs>
          <w:tab w:val="num" w:pos="720"/>
        </w:tabs>
        <w:ind w:left="720" w:hanging="720"/>
      </w:pPr>
      <w:rPr>
        <w:rFonts w:cs="Times New Roman" w:hint="default"/>
      </w:rPr>
    </w:lvl>
    <w:lvl w:ilvl="2">
      <w:start w:val="1"/>
      <w:numFmt w:val="none"/>
      <w:pStyle w:val="Styl14"/>
      <w:lvlText w:val="1.3.2"/>
      <w:lvlJc w:val="left"/>
      <w:pPr>
        <w:tabs>
          <w:tab w:val="num" w:pos="992"/>
        </w:tabs>
        <w:ind w:left="992" w:hanging="992"/>
      </w:pPr>
      <w:rPr>
        <w:rFonts w:cs="Times New Roman" w:hint="default"/>
      </w:rPr>
    </w:lvl>
    <w:lvl w:ilvl="3">
      <w:start w:val="1"/>
      <w:numFmt w:val="decimal"/>
      <w:lvlText w:val="%1.2.2.%4"/>
      <w:lvlJc w:val="left"/>
      <w:pPr>
        <w:tabs>
          <w:tab w:val="num" w:pos="1080"/>
        </w:tabs>
        <w:ind w:left="1077" w:hanging="1077"/>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3">
    <w:nsid w:val="6DBF76AD"/>
    <w:multiLevelType w:val="hybridMultilevel"/>
    <w:tmpl w:val="13F28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6EA91B04"/>
    <w:multiLevelType w:val="multilevel"/>
    <w:tmpl w:val="B22821AA"/>
    <w:styleLink w:val="Seznamodrky"/>
    <w:lvl w:ilvl="0">
      <w:start w:val="1"/>
      <w:numFmt w:val="bullet"/>
      <w:lvlText w:val="●"/>
      <w:lvlJc w:val="left"/>
      <w:pPr>
        <w:tabs>
          <w:tab w:val="num" w:pos="1418"/>
        </w:tabs>
        <w:ind w:left="1418" w:hanging="567"/>
      </w:pPr>
      <w:rPr>
        <w:rFonts w:ascii="Times New Roman" w:hAnsi="Times New Roman" w:hint="default"/>
        <w:sz w:val="22"/>
      </w:rPr>
    </w:lvl>
    <w:lvl w:ilvl="1">
      <w:start w:val="1"/>
      <w:numFmt w:val="bullet"/>
      <w:pStyle w:val="Odrkabod2"/>
      <w:lvlText w:val="○"/>
      <w:lvlJc w:val="left"/>
      <w:pPr>
        <w:tabs>
          <w:tab w:val="num" w:pos="1985"/>
        </w:tabs>
        <w:ind w:left="1985" w:hanging="567"/>
      </w:pPr>
      <w:rPr>
        <w:rFonts w:ascii="Times New Roman" w:hAnsi="Times New Roman" w:hint="default"/>
      </w:rPr>
    </w:lvl>
    <w:lvl w:ilvl="2">
      <w:start w:val="1"/>
      <w:numFmt w:val="bullet"/>
      <w:lvlText w:val="-"/>
      <w:lvlJc w:val="left"/>
      <w:pPr>
        <w:tabs>
          <w:tab w:val="num" w:pos="2552"/>
        </w:tabs>
        <w:ind w:left="2552" w:hanging="567"/>
      </w:pPr>
      <w:rPr>
        <w:rFonts w:ascii="Courier New" w:hAnsi="Courier New" w:hint="default"/>
      </w:rPr>
    </w:lvl>
    <w:lvl w:ilvl="3">
      <w:start w:val="1"/>
      <w:numFmt w:val="bullet"/>
      <w:lvlText w:val=""/>
      <w:lvlJc w:val="left"/>
      <w:pPr>
        <w:tabs>
          <w:tab w:val="num" w:pos="3119"/>
        </w:tabs>
        <w:ind w:left="3119" w:hanging="567"/>
      </w:pPr>
      <w:rPr>
        <w:rFonts w:ascii="Symbol" w:hAnsi="Symbol" w:hint="default"/>
      </w:rPr>
    </w:lvl>
    <w:lvl w:ilvl="4">
      <w:start w:val="1"/>
      <w:numFmt w:val="bullet"/>
      <w:lvlText w:val=""/>
      <w:lvlJc w:val="left"/>
      <w:pPr>
        <w:tabs>
          <w:tab w:val="num" w:pos="3686"/>
        </w:tabs>
        <w:ind w:left="3686" w:hanging="567"/>
      </w:pPr>
      <w:rPr>
        <w:rFonts w:ascii="Symbol" w:hAnsi="Symbol" w:hint="default"/>
      </w:rPr>
    </w:lvl>
    <w:lvl w:ilvl="5">
      <w:start w:val="1"/>
      <w:numFmt w:val="bullet"/>
      <w:lvlText w:val=""/>
      <w:lvlJc w:val="left"/>
      <w:pPr>
        <w:tabs>
          <w:tab w:val="num" w:pos="4253"/>
        </w:tabs>
        <w:ind w:left="4253" w:hanging="567"/>
      </w:pPr>
      <w:rPr>
        <w:rFonts w:ascii="Symbol" w:hAnsi="Symbol" w:hint="default"/>
      </w:rPr>
    </w:lvl>
    <w:lvl w:ilvl="6">
      <w:start w:val="1"/>
      <w:numFmt w:val="bullet"/>
      <w:lvlText w:val=""/>
      <w:lvlJc w:val="left"/>
      <w:pPr>
        <w:tabs>
          <w:tab w:val="num" w:pos="4820"/>
        </w:tabs>
        <w:ind w:left="4820" w:hanging="567"/>
      </w:pPr>
      <w:rPr>
        <w:rFonts w:ascii="Symbol" w:hAnsi="Symbol" w:hint="default"/>
      </w:rPr>
    </w:lvl>
    <w:lvl w:ilvl="7">
      <w:start w:val="1"/>
      <w:numFmt w:val="bullet"/>
      <w:lvlText w:val=""/>
      <w:lvlJc w:val="left"/>
      <w:pPr>
        <w:tabs>
          <w:tab w:val="num" w:pos="5387"/>
        </w:tabs>
        <w:ind w:left="5387" w:hanging="567"/>
      </w:pPr>
      <w:rPr>
        <w:rFonts w:ascii="Symbol" w:hAnsi="Symbol" w:hint="default"/>
      </w:rPr>
    </w:lvl>
    <w:lvl w:ilvl="8">
      <w:start w:val="1"/>
      <w:numFmt w:val="bullet"/>
      <w:lvlText w:val=""/>
      <w:lvlJc w:val="left"/>
      <w:pPr>
        <w:tabs>
          <w:tab w:val="num" w:pos="5954"/>
        </w:tabs>
        <w:ind w:left="5954" w:hanging="567"/>
      </w:pPr>
      <w:rPr>
        <w:rFonts w:ascii="Symbol" w:hAnsi="Symbol" w:hint="default"/>
      </w:rPr>
    </w:lvl>
  </w:abstractNum>
  <w:abstractNum w:abstractNumId="45">
    <w:nsid w:val="702F79EF"/>
    <w:multiLevelType w:val="multilevel"/>
    <w:tmpl w:val="AADADBE2"/>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792"/>
        </w:tabs>
        <w:ind w:left="792" w:hanging="432"/>
      </w:pPr>
      <w:rPr>
        <w:rFonts w:cs="Times New Roman"/>
        <w:b/>
        <w:i w:val="0"/>
        <w:color w:val="auto"/>
      </w:rPr>
    </w:lvl>
    <w:lvl w:ilvl="2">
      <w:start w:val="1"/>
      <w:numFmt w:val="decimal"/>
      <w:lvlText w:val="%1.%2.%3."/>
      <w:lvlJc w:val="left"/>
      <w:pPr>
        <w:tabs>
          <w:tab w:val="num" w:pos="2160"/>
        </w:tabs>
        <w:ind w:left="1224" w:hanging="504"/>
      </w:pPr>
      <w:rPr>
        <w:rFonts w:cs="Times New Roman"/>
        <w:i w:val="0"/>
        <w:caps w:val="0"/>
        <w:smallCaps w:val="0"/>
        <w:strike w:val="0"/>
        <w:dstrike w:val="0"/>
        <w:vanish w:val="0"/>
        <w:webHidden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46">
    <w:nsid w:val="713F5E87"/>
    <w:multiLevelType w:val="multilevel"/>
    <w:tmpl w:val="DDC2DCCA"/>
    <w:lvl w:ilvl="0">
      <w:start w:val="1"/>
      <w:numFmt w:val="decimal"/>
      <w:pStyle w:val="StylArial10bZa6bdkovnNejmn16b"/>
      <w:lvlText w:val="%1"/>
      <w:lvlJc w:val="left"/>
      <w:pPr>
        <w:tabs>
          <w:tab w:val="num" w:pos="170"/>
        </w:tabs>
        <w:ind w:left="432" w:hanging="432"/>
      </w:pPr>
      <w:rPr>
        <w:rFonts w:cs="Times New Roman" w:hint="default"/>
        <w:b/>
      </w:rPr>
    </w:lvl>
    <w:lvl w:ilvl="1">
      <w:start w:val="1"/>
      <w:numFmt w:val="decimal"/>
      <w:lvlText w:val="%1.%2"/>
      <w:lvlJc w:val="left"/>
      <w:pPr>
        <w:tabs>
          <w:tab w:val="num" w:pos="576"/>
        </w:tabs>
        <w:ind w:left="576" w:hanging="576"/>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7">
    <w:nsid w:val="7305693F"/>
    <w:multiLevelType w:val="multilevel"/>
    <w:tmpl w:val="7C16DB86"/>
    <w:lvl w:ilvl="0">
      <w:start w:val="1"/>
      <w:numFmt w:val="decimal"/>
      <w:pStyle w:val="RLlnek"/>
      <w:suff w:val="space"/>
      <w:lvlText w:val="Článek %1 –"/>
      <w:lvlJc w:val="left"/>
      <w:pPr>
        <w:ind w:left="737" w:hanging="737"/>
      </w:pPr>
      <w:rPr>
        <w:rFonts w:cs="Times New Roman"/>
      </w:rPr>
    </w:lvl>
    <w:lvl w:ilvl="1">
      <w:start w:val="1"/>
      <w:numFmt w:val="lowerLetter"/>
      <w:pStyle w:val="RLOdstavec"/>
      <w:lvlText w:val="%2)"/>
      <w:lvlJc w:val="left"/>
      <w:pPr>
        <w:tabs>
          <w:tab w:val="num" w:pos="567"/>
        </w:tabs>
        <w:ind w:left="567" w:hanging="567"/>
      </w:pPr>
      <w:rPr>
        <w:rFonts w:cs="Times New Roman"/>
      </w:rPr>
    </w:lvl>
    <w:lvl w:ilvl="2">
      <w:start w:val="1"/>
      <w:numFmt w:val="lowerRoman"/>
      <w:lvlText w:val="%3)"/>
      <w:lvlJc w:val="left"/>
      <w:pPr>
        <w:tabs>
          <w:tab w:val="num" w:pos="1134"/>
        </w:tabs>
        <w:ind w:left="1134" w:hanging="567"/>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8">
    <w:nsid w:val="79C83BB0"/>
    <w:multiLevelType w:val="hybridMultilevel"/>
    <w:tmpl w:val="075816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nsid w:val="7A8C1C31"/>
    <w:multiLevelType w:val="multilevel"/>
    <w:tmpl w:val="4926B224"/>
    <w:lvl w:ilvl="0">
      <w:start w:val="1"/>
      <w:numFmt w:val="decimal"/>
      <w:pStyle w:val="slovannadpis1rovn"/>
      <w:suff w:val="space"/>
      <w:lvlText w:val="%1."/>
      <w:lvlJc w:val="left"/>
      <w:rPr>
        <w:rFonts w:cs="Times New Roman"/>
      </w:rPr>
    </w:lvl>
    <w:lvl w:ilvl="1">
      <w:start w:val="1"/>
      <w:numFmt w:val="decimal"/>
      <w:pStyle w:val="slovannadpis2rovn"/>
      <w:suff w:val="space"/>
      <w:lvlText w:val="%1.%2."/>
      <w:lvlJc w:val="left"/>
      <w:rPr>
        <w:rFonts w:cs="Times New Roman"/>
      </w:rPr>
    </w:lvl>
    <w:lvl w:ilvl="2">
      <w:start w:val="1"/>
      <w:numFmt w:val="decimal"/>
      <w:pStyle w:val="slovannadpis3rovn"/>
      <w:suff w:val="space"/>
      <w:lvlText w:val="%1.%2.%3."/>
      <w:lvlJc w:val="left"/>
      <w:rPr>
        <w:rFonts w:cs="Times New Roman"/>
      </w:rPr>
    </w:lvl>
    <w:lvl w:ilvl="3">
      <w:start w:val="1"/>
      <w:numFmt w:val="decimal"/>
      <w:pStyle w:val="slovannadpis4rovn"/>
      <w:suff w:val="space"/>
      <w:lvlText w:val="%1.%2.%3.%4."/>
      <w:lvlJc w:val="left"/>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20"/>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3"/>
  </w:num>
  <w:num w:numId="6">
    <w:abstractNumId w:val="10"/>
  </w:num>
  <w:num w:numId="7">
    <w:abstractNumId w:val="32"/>
  </w:num>
  <w:num w:numId="8">
    <w:abstractNumId w:val="46"/>
  </w:num>
  <w:num w:numId="9">
    <w:abstractNumId w:val="27"/>
  </w:num>
  <w:num w:numId="10">
    <w:abstractNumId w:val="21"/>
  </w:num>
  <w:num w:numId="11">
    <w:abstractNumId w:val="18"/>
  </w:num>
  <w:num w:numId="12">
    <w:abstractNumId w:val="29"/>
  </w:num>
  <w:num w:numId="13">
    <w:abstractNumId w:val="28"/>
  </w:num>
  <w:num w:numId="14">
    <w:abstractNumId w:val="9"/>
  </w:num>
  <w:num w:numId="15">
    <w:abstractNumId w:val="38"/>
  </w:num>
  <w:num w:numId="16">
    <w:abstractNumId w:val="11"/>
  </w:num>
  <w:num w:numId="17">
    <w:abstractNumId w:val="7"/>
  </w:num>
  <w:num w:numId="18">
    <w:abstractNumId w:val="3"/>
  </w:num>
  <w:num w:numId="19">
    <w:abstractNumId w:val="2"/>
  </w:num>
  <w:num w:numId="20">
    <w:abstractNumId w:val="26"/>
  </w:num>
  <w:num w:numId="21">
    <w:abstractNumId w:val="33"/>
  </w:num>
  <w:num w:numId="22">
    <w:abstractNumId w:val="37"/>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4"/>
  </w:num>
  <w:num w:numId="27">
    <w:abstractNumId w:val="36"/>
  </w:num>
  <w:num w:numId="28">
    <w:abstractNumId w:val="42"/>
  </w:num>
  <w:num w:numId="29">
    <w:abstractNumId w:val="44"/>
  </w:num>
  <w:num w:numId="30">
    <w:abstractNumId w:val="22"/>
  </w:num>
  <w:num w:numId="31">
    <w:abstractNumId w:val="31"/>
  </w:num>
  <w:num w:numId="32">
    <w:abstractNumId w:val="40"/>
  </w:num>
  <w:num w:numId="33">
    <w:abstractNumId w:val="30"/>
  </w:num>
  <w:num w:numId="34">
    <w:abstractNumId w:val="25"/>
  </w:num>
  <w:num w:numId="35">
    <w:abstractNumId w:val="5"/>
  </w:num>
  <w:num w:numId="36">
    <w:abstractNumId w:val="15"/>
  </w:num>
  <w:num w:numId="37">
    <w:abstractNumId w:val="1"/>
  </w:num>
  <w:num w:numId="38">
    <w:abstractNumId w:val="0"/>
  </w:num>
  <w:num w:numId="39">
    <w:abstractNumId w:val="17"/>
  </w:num>
  <w:num w:numId="40">
    <w:abstractNumId w:val="6"/>
  </w:num>
  <w:num w:numId="41">
    <w:abstractNumId w:val="23"/>
  </w:num>
  <w:num w:numId="42">
    <w:abstractNumId w:val="19"/>
  </w:num>
  <w:num w:numId="43">
    <w:abstractNumId w:val="49"/>
  </w:num>
  <w:num w:numId="44">
    <w:abstractNumId w:val="12"/>
  </w:num>
  <w:num w:numId="45">
    <w:abstractNumId w:val="48"/>
  </w:num>
  <w:num w:numId="46">
    <w:abstractNumId w:val="43"/>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20"/>
  </w:num>
  <w:num w:numId="54">
    <w:abstractNumId w:val="20"/>
  </w:num>
  <w:num w:numId="55">
    <w:abstractNumId w:val="20"/>
  </w:num>
  <w:num w:numId="56">
    <w:abstractNumId w:val="2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
  <w:rsids>
    <w:rsidRoot w:val="00EC1516"/>
    <w:rsid w:val="00000265"/>
    <w:rsid w:val="00001B8F"/>
    <w:rsid w:val="00002D39"/>
    <w:rsid w:val="00003337"/>
    <w:rsid w:val="00004861"/>
    <w:rsid w:val="0000510C"/>
    <w:rsid w:val="00005E8A"/>
    <w:rsid w:val="00006209"/>
    <w:rsid w:val="00006609"/>
    <w:rsid w:val="00007F29"/>
    <w:rsid w:val="0001053C"/>
    <w:rsid w:val="00010DA1"/>
    <w:rsid w:val="00010F32"/>
    <w:rsid w:val="00011674"/>
    <w:rsid w:val="000118DF"/>
    <w:rsid w:val="000121EA"/>
    <w:rsid w:val="00013E08"/>
    <w:rsid w:val="000143AD"/>
    <w:rsid w:val="00014A73"/>
    <w:rsid w:val="00015269"/>
    <w:rsid w:val="00016811"/>
    <w:rsid w:val="0001690A"/>
    <w:rsid w:val="00021B4D"/>
    <w:rsid w:val="0002215E"/>
    <w:rsid w:val="0002305B"/>
    <w:rsid w:val="000240F3"/>
    <w:rsid w:val="00024247"/>
    <w:rsid w:val="000245E7"/>
    <w:rsid w:val="00025089"/>
    <w:rsid w:val="00025BB2"/>
    <w:rsid w:val="0003096A"/>
    <w:rsid w:val="00030CCD"/>
    <w:rsid w:val="00033256"/>
    <w:rsid w:val="00034101"/>
    <w:rsid w:val="000355EF"/>
    <w:rsid w:val="0003617C"/>
    <w:rsid w:val="00036DF7"/>
    <w:rsid w:val="0003745B"/>
    <w:rsid w:val="0004109B"/>
    <w:rsid w:val="0004116E"/>
    <w:rsid w:val="00041D84"/>
    <w:rsid w:val="000432AB"/>
    <w:rsid w:val="000438F3"/>
    <w:rsid w:val="00043FE8"/>
    <w:rsid w:val="00044830"/>
    <w:rsid w:val="0004489C"/>
    <w:rsid w:val="00045038"/>
    <w:rsid w:val="00046603"/>
    <w:rsid w:val="00046B69"/>
    <w:rsid w:val="00046BE1"/>
    <w:rsid w:val="00046E23"/>
    <w:rsid w:val="00050474"/>
    <w:rsid w:val="00050A43"/>
    <w:rsid w:val="0005394D"/>
    <w:rsid w:val="00053AAE"/>
    <w:rsid w:val="000542A5"/>
    <w:rsid w:val="00055FEF"/>
    <w:rsid w:val="00057036"/>
    <w:rsid w:val="000619B1"/>
    <w:rsid w:val="00062774"/>
    <w:rsid w:val="000644CF"/>
    <w:rsid w:val="00065633"/>
    <w:rsid w:val="00065860"/>
    <w:rsid w:val="00065F84"/>
    <w:rsid w:val="00070699"/>
    <w:rsid w:val="00070D5A"/>
    <w:rsid w:val="00070EF8"/>
    <w:rsid w:val="00071F30"/>
    <w:rsid w:val="00072B64"/>
    <w:rsid w:val="00072EB3"/>
    <w:rsid w:val="000739F9"/>
    <w:rsid w:val="00073D71"/>
    <w:rsid w:val="000745C4"/>
    <w:rsid w:val="00076868"/>
    <w:rsid w:val="00077290"/>
    <w:rsid w:val="000809B7"/>
    <w:rsid w:val="00081153"/>
    <w:rsid w:val="000816B6"/>
    <w:rsid w:val="00081CE2"/>
    <w:rsid w:val="000832E0"/>
    <w:rsid w:val="00085865"/>
    <w:rsid w:val="000858D4"/>
    <w:rsid w:val="00085C42"/>
    <w:rsid w:val="00087CFF"/>
    <w:rsid w:val="00090165"/>
    <w:rsid w:val="00090416"/>
    <w:rsid w:val="000904D3"/>
    <w:rsid w:val="0009054B"/>
    <w:rsid w:val="00090F05"/>
    <w:rsid w:val="000912F9"/>
    <w:rsid w:val="00092A44"/>
    <w:rsid w:val="00092CFA"/>
    <w:rsid w:val="00093033"/>
    <w:rsid w:val="00094A1C"/>
    <w:rsid w:val="00094A43"/>
    <w:rsid w:val="00096BAC"/>
    <w:rsid w:val="00096C23"/>
    <w:rsid w:val="00097C11"/>
    <w:rsid w:val="000A03E8"/>
    <w:rsid w:val="000A09BB"/>
    <w:rsid w:val="000A10D7"/>
    <w:rsid w:val="000A1393"/>
    <w:rsid w:val="000A15EF"/>
    <w:rsid w:val="000A2AB5"/>
    <w:rsid w:val="000A5052"/>
    <w:rsid w:val="000A6746"/>
    <w:rsid w:val="000A6CF2"/>
    <w:rsid w:val="000A7BEF"/>
    <w:rsid w:val="000B0C12"/>
    <w:rsid w:val="000B0C6A"/>
    <w:rsid w:val="000B28A6"/>
    <w:rsid w:val="000B31E3"/>
    <w:rsid w:val="000B419C"/>
    <w:rsid w:val="000B4A82"/>
    <w:rsid w:val="000B5AF6"/>
    <w:rsid w:val="000B70B4"/>
    <w:rsid w:val="000B74B6"/>
    <w:rsid w:val="000C05A5"/>
    <w:rsid w:val="000C1376"/>
    <w:rsid w:val="000C1787"/>
    <w:rsid w:val="000C2475"/>
    <w:rsid w:val="000C3F03"/>
    <w:rsid w:val="000C3F5E"/>
    <w:rsid w:val="000C42CA"/>
    <w:rsid w:val="000C459F"/>
    <w:rsid w:val="000C4E30"/>
    <w:rsid w:val="000C5797"/>
    <w:rsid w:val="000D186C"/>
    <w:rsid w:val="000D2473"/>
    <w:rsid w:val="000D2AD1"/>
    <w:rsid w:val="000D2D95"/>
    <w:rsid w:val="000D3776"/>
    <w:rsid w:val="000D4AC6"/>
    <w:rsid w:val="000D5C65"/>
    <w:rsid w:val="000D6A82"/>
    <w:rsid w:val="000D6AAB"/>
    <w:rsid w:val="000D7333"/>
    <w:rsid w:val="000D7FA9"/>
    <w:rsid w:val="000E0068"/>
    <w:rsid w:val="000E0618"/>
    <w:rsid w:val="000E08C6"/>
    <w:rsid w:val="000E1905"/>
    <w:rsid w:val="000E263D"/>
    <w:rsid w:val="000E313F"/>
    <w:rsid w:val="000E31E4"/>
    <w:rsid w:val="000E334D"/>
    <w:rsid w:val="000E377C"/>
    <w:rsid w:val="000E3BBF"/>
    <w:rsid w:val="000E415A"/>
    <w:rsid w:val="000E44AA"/>
    <w:rsid w:val="000E4774"/>
    <w:rsid w:val="000E4D22"/>
    <w:rsid w:val="000E6992"/>
    <w:rsid w:val="000E6FC0"/>
    <w:rsid w:val="000E71A3"/>
    <w:rsid w:val="000E7C76"/>
    <w:rsid w:val="000F31C1"/>
    <w:rsid w:val="000F4158"/>
    <w:rsid w:val="000F551A"/>
    <w:rsid w:val="000F57DB"/>
    <w:rsid w:val="000F59D1"/>
    <w:rsid w:val="000F7574"/>
    <w:rsid w:val="000F7651"/>
    <w:rsid w:val="000F77BE"/>
    <w:rsid w:val="000F7ABA"/>
    <w:rsid w:val="000F7E77"/>
    <w:rsid w:val="0010047E"/>
    <w:rsid w:val="00100EA8"/>
    <w:rsid w:val="0010118D"/>
    <w:rsid w:val="001052C7"/>
    <w:rsid w:val="001056DE"/>
    <w:rsid w:val="00107591"/>
    <w:rsid w:val="00110B17"/>
    <w:rsid w:val="00110EA8"/>
    <w:rsid w:val="001110D4"/>
    <w:rsid w:val="00112C76"/>
    <w:rsid w:val="00112F76"/>
    <w:rsid w:val="00113F70"/>
    <w:rsid w:val="001148BE"/>
    <w:rsid w:val="001155C2"/>
    <w:rsid w:val="00115A0B"/>
    <w:rsid w:val="00116E9A"/>
    <w:rsid w:val="00116FC4"/>
    <w:rsid w:val="00120048"/>
    <w:rsid w:val="00120881"/>
    <w:rsid w:val="001227A2"/>
    <w:rsid w:val="00122995"/>
    <w:rsid w:val="0012300F"/>
    <w:rsid w:val="00124EB5"/>
    <w:rsid w:val="00126374"/>
    <w:rsid w:val="0012694A"/>
    <w:rsid w:val="001305F0"/>
    <w:rsid w:val="00131EEC"/>
    <w:rsid w:val="00134099"/>
    <w:rsid w:val="00134206"/>
    <w:rsid w:val="00134824"/>
    <w:rsid w:val="00134BFF"/>
    <w:rsid w:val="00134E89"/>
    <w:rsid w:val="001358E4"/>
    <w:rsid w:val="0013793B"/>
    <w:rsid w:val="00137C85"/>
    <w:rsid w:val="00141D94"/>
    <w:rsid w:val="00143C13"/>
    <w:rsid w:val="00144ED7"/>
    <w:rsid w:val="00144F44"/>
    <w:rsid w:val="001456AE"/>
    <w:rsid w:val="00145946"/>
    <w:rsid w:val="00145FF2"/>
    <w:rsid w:val="00146A0B"/>
    <w:rsid w:val="00151168"/>
    <w:rsid w:val="00151A6B"/>
    <w:rsid w:val="00152363"/>
    <w:rsid w:val="00152C4E"/>
    <w:rsid w:val="00153345"/>
    <w:rsid w:val="0015392B"/>
    <w:rsid w:val="0015581B"/>
    <w:rsid w:val="00156335"/>
    <w:rsid w:val="00157ADB"/>
    <w:rsid w:val="001622E8"/>
    <w:rsid w:val="00163FF8"/>
    <w:rsid w:val="00164313"/>
    <w:rsid w:val="00164A2D"/>
    <w:rsid w:val="00164CC3"/>
    <w:rsid w:val="001653E0"/>
    <w:rsid w:val="0016541A"/>
    <w:rsid w:val="00166BA4"/>
    <w:rsid w:val="00167D99"/>
    <w:rsid w:val="0017020C"/>
    <w:rsid w:val="00170258"/>
    <w:rsid w:val="00170B2B"/>
    <w:rsid w:val="001710CA"/>
    <w:rsid w:val="00171BA3"/>
    <w:rsid w:val="00173A40"/>
    <w:rsid w:val="00173F24"/>
    <w:rsid w:val="00174509"/>
    <w:rsid w:val="00174EF0"/>
    <w:rsid w:val="001753AD"/>
    <w:rsid w:val="0017582B"/>
    <w:rsid w:val="00176074"/>
    <w:rsid w:val="0017706F"/>
    <w:rsid w:val="001779F1"/>
    <w:rsid w:val="00177C2C"/>
    <w:rsid w:val="0018009E"/>
    <w:rsid w:val="0018051E"/>
    <w:rsid w:val="0018068C"/>
    <w:rsid w:val="00182186"/>
    <w:rsid w:val="001878FB"/>
    <w:rsid w:val="001919FC"/>
    <w:rsid w:val="00191C2E"/>
    <w:rsid w:val="00191E2F"/>
    <w:rsid w:val="0019207A"/>
    <w:rsid w:val="00192BAA"/>
    <w:rsid w:val="00193DF3"/>
    <w:rsid w:val="001960A1"/>
    <w:rsid w:val="00196C4D"/>
    <w:rsid w:val="00196ED6"/>
    <w:rsid w:val="001A13A4"/>
    <w:rsid w:val="001A1E34"/>
    <w:rsid w:val="001A3007"/>
    <w:rsid w:val="001A32DB"/>
    <w:rsid w:val="001A3C36"/>
    <w:rsid w:val="001A46CE"/>
    <w:rsid w:val="001A5C78"/>
    <w:rsid w:val="001A642C"/>
    <w:rsid w:val="001A6730"/>
    <w:rsid w:val="001A6785"/>
    <w:rsid w:val="001A6A0A"/>
    <w:rsid w:val="001A73D4"/>
    <w:rsid w:val="001A7C74"/>
    <w:rsid w:val="001B0B83"/>
    <w:rsid w:val="001B1244"/>
    <w:rsid w:val="001B1D0E"/>
    <w:rsid w:val="001B2B1C"/>
    <w:rsid w:val="001B2C42"/>
    <w:rsid w:val="001B345D"/>
    <w:rsid w:val="001B3F3F"/>
    <w:rsid w:val="001B51ED"/>
    <w:rsid w:val="001B532F"/>
    <w:rsid w:val="001B58EF"/>
    <w:rsid w:val="001B68CD"/>
    <w:rsid w:val="001C043B"/>
    <w:rsid w:val="001C11CF"/>
    <w:rsid w:val="001C32F3"/>
    <w:rsid w:val="001C3B0E"/>
    <w:rsid w:val="001C4010"/>
    <w:rsid w:val="001C4DA5"/>
    <w:rsid w:val="001C5A3C"/>
    <w:rsid w:val="001C67E2"/>
    <w:rsid w:val="001C75C0"/>
    <w:rsid w:val="001D23F8"/>
    <w:rsid w:val="001D274E"/>
    <w:rsid w:val="001D33AD"/>
    <w:rsid w:val="001D34C6"/>
    <w:rsid w:val="001D35D9"/>
    <w:rsid w:val="001D4224"/>
    <w:rsid w:val="001D455F"/>
    <w:rsid w:val="001D50F4"/>
    <w:rsid w:val="001D685C"/>
    <w:rsid w:val="001D6DE6"/>
    <w:rsid w:val="001E128E"/>
    <w:rsid w:val="001E1C4F"/>
    <w:rsid w:val="001E224E"/>
    <w:rsid w:val="001E2766"/>
    <w:rsid w:val="001E3CDD"/>
    <w:rsid w:val="001E3D20"/>
    <w:rsid w:val="001E4289"/>
    <w:rsid w:val="001E4428"/>
    <w:rsid w:val="001E51AB"/>
    <w:rsid w:val="001E7537"/>
    <w:rsid w:val="001E78F5"/>
    <w:rsid w:val="001E7C38"/>
    <w:rsid w:val="001E7C86"/>
    <w:rsid w:val="001F0955"/>
    <w:rsid w:val="001F2582"/>
    <w:rsid w:val="001F29E1"/>
    <w:rsid w:val="001F3B52"/>
    <w:rsid w:val="001F4ED8"/>
    <w:rsid w:val="001F5B37"/>
    <w:rsid w:val="001F5FDA"/>
    <w:rsid w:val="00201C4D"/>
    <w:rsid w:val="002027FA"/>
    <w:rsid w:val="00202F3E"/>
    <w:rsid w:val="00202F5B"/>
    <w:rsid w:val="002034E1"/>
    <w:rsid w:val="00203591"/>
    <w:rsid w:val="00204909"/>
    <w:rsid w:val="00205FF9"/>
    <w:rsid w:val="002069CB"/>
    <w:rsid w:val="00207108"/>
    <w:rsid w:val="00207AD0"/>
    <w:rsid w:val="00210052"/>
    <w:rsid w:val="0021215F"/>
    <w:rsid w:val="00212D38"/>
    <w:rsid w:val="0021338F"/>
    <w:rsid w:val="002137C4"/>
    <w:rsid w:val="002139A0"/>
    <w:rsid w:val="002139FD"/>
    <w:rsid w:val="00213CCC"/>
    <w:rsid w:val="002140E6"/>
    <w:rsid w:val="002151FD"/>
    <w:rsid w:val="00215542"/>
    <w:rsid w:val="00215839"/>
    <w:rsid w:val="00215F17"/>
    <w:rsid w:val="0021709F"/>
    <w:rsid w:val="00220FFC"/>
    <w:rsid w:val="00221E9D"/>
    <w:rsid w:val="00221EB9"/>
    <w:rsid w:val="00221EF2"/>
    <w:rsid w:val="00222960"/>
    <w:rsid w:val="00224E9B"/>
    <w:rsid w:val="00225587"/>
    <w:rsid w:val="00225C64"/>
    <w:rsid w:val="002263E7"/>
    <w:rsid w:val="00227BEB"/>
    <w:rsid w:val="00232490"/>
    <w:rsid w:val="00233244"/>
    <w:rsid w:val="00233748"/>
    <w:rsid w:val="00233E4D"/>
    <w:rsid w:val="00234DAF"/>
    <w:rsid w:val="00236009"/>
    <w:rsid w:val="00240192"/>
    <w:rsid w:val="00240C1E"/>
    <w:rsid w:val="00241188"/>
    <w:rsid w:val="0024124A"/>
    <w:rsid w:val="00241842"/>
    <w:rsid w:val="00241972"/>
    <w:rsid w:val="0024236E"/>
    <w:rsid w:val="00242B8D"/>
    <w:rsid w:val="00242E76"/>
    <w:rsid w:val="0024312C"/>
    <w:rsid w:val="00243805"/>
    <w:rsid w:val="00243D74"/>
    <w:rsid w:val="00243ED5"/>
    <w:rsid w:val="00246702"/>
    <w:rsid w:val="002468D4"/>
    <w:rsid w:val="00246B78"/>
    <w:rsid w:val="002474F2"/>
    <w:rsid w:val="002505C1"/>
    <w:rsid w:val="00251FA1"/>
    <w:rsid w:val="0025315B"/>
    <w:rsid w:val="00254B02"/>
    <w:rsid w:val="00257A9F"/>
    <w:rsid w:val="002616A2"/>
    <w:rsid w:val="00261BF4"/>
    <w:rsid w:val="002620D7"/>
    <w:rsid w:val="0026263E"/>
    <w:rsid w:val="00262855"/>
    <w:rsid w:val="00262B48"/>
    <w:rsid w:val="00263891"/>
    <w:rsid w:val="0026390F"/>
    <w:rsid w:val="00264BB8"/>
    <w:rsid w:val="00266D45"/>
    <w:rsid w:val="00267243"/>
    <w:rsid w:val="00267A6E"/>
    <w:rsid w:val="00271773"/>
    <w:rsid w:val="0027258D"/>
    <w:rsid w:val="00273CE9"/>
    <w:rsid w:val="002747E9"/>
    <w:rsid w:val="00275A7F"/>
    <w:rsid w:val="00276E18"/>
    <w:rsid w:val="00277554"/>
    <w:rsid w:val="00277C5B"/>
    <w:rsid w:val="00280520"/>
    <w:rsid w:val="00280B5A"/>
    <w:rsid w:val="00281572"/>
    <w:rsid w:val="0028282A"/>
    <w:rsid w:val="0028455E"/>
    <w:rsid w:val="00285056"/>
    <w:rsid w:val="00285DF0"/>
    <w:rsid w:val="00287042"/>
    <w:rsid w:val="002915F0"/>
    <w:rsid w:val="00292768"/>
    <w:rsid w:val="0029309D"/>
    <w:rsid w:val="00293DAC"/>
    <w:rsid w:val="00295551"/>
    <w:rsid w:val="00296D3E"/>
    <w:rsid w:val="00297229"/>
    <w:rsid w:val="002A0C04"/>
    <w:rsid w:val="002A292A"/>
    <w:rsid w:val="002A2D17"/>
    <w:rsid w:val="002A2F96"/>
    <w:rsid w:val="002A3684"/>
    <w:rsid w:val="002A4503"/>
    <w:rsid w:val="002A5ADB"/>
    <w:rsid w:val="002A71F3"/>
    <w:rsid w:val="002A7562"/>
    <w:rsid w:val="002A7670"/>
    <w:rsid w:val="002B0F12"/>
    <w:rsid w:val="002B152D"/>
    <w:rsid w:val="002B1E81"/>
    <w:rsid w:val="002B2423"/>
    <w:rsid w:val="002B2496"/>
    <w:rsid w:val="002B24A5"/>
    <w:rsid w:val="002B3BBA"/>
    <w:rsid w:val="002B41E2"/>
    <w:rsid w:val="002B47B2"/>
    <w:rsid w:val="002B4888"/>
    <w:rsid w:val="002B525C"/>
    <w:rsid w:val="002B539B"/>
    <w:rsid w:val="002B5FA4"/>
    <w:rsid w:val="002B63F3"/>
    <w:rsid w:val="002B649A"/>
    <w:rsid w:val="002C07E8"/>
    <w:rsid w:val="002C16CF"/>
    <w:rsid w:val="002C1E41"/>
    <w:rsid w:val="002C2A91"/>
    <w:rsid w:val="002C3056"/>
    <w:rsid w:val="002C3B56"/>
    <w:rsid w:val="002C464E"/>
    <w:rsid w:val="002C4B83"/>
    <w:rsid w:val="002C6B78"/>
    <w:rsid w:val="002C76B1"/>
    <w:rsid w:val="002D17D1"/>
    <w:rsid w:val="002D1B17"/>
    <w:rsid w:val="002D3EE8"/>
    <w:rsid w:val="002D4801"/>
    <w:rsid w:val="002D61BE"/>
    <w:rsid w:val="002D7AF5"/>
    <w:rsid w:val="002E1927"/>
    <w:rsid w:val="002E1BD4"/>
    <w:rsid w:val="002E236A"/>
    <w:rsid w:val="002E3467"/>
    <w:rsid w:val="002E3669"/>
    <w:rsid w:val="002E4C1E"/>
    <w:rsid w:val="002E5004"/>
    <w:rsid w:val="002E52B9"/>
    <w:rsid w:val="002E583B"/>
    <w:rsid w:val="002E585D"/>
    <w:rsid w:val="002E5A30"/>
    <w:rsid w:val="002E5C76"/>
    <w:rsid w:val="002E6977"/>
    <w:rsid w:val="002E6D92"/>
    <w:rsid w:val="002E6D9E"/>
    <w:rsid w:val="002E6F0E"/>
    <w:rsid w:val="002E718D"/>
    <w:rsid w:val="002F0D0B"/>
    <w:rsid w:val="002F16A2"/>
    <w:rsid w:val="002F2028"/>
    <w:rsid w:val="002F42B2"/>
    <w:rsid w:val="002F552B"/>
    <w:rsid w:val="002F5B61"/>
    <w:rsid w:val="002F5C45"/>
    <w:rsid w:val="002F641D"/>
    <w:rsid w:val="002F678F"/>
    <w:rsid w:val="002F7209"/>
    <w:rsid w:val="002F79C5"/>
    <w:rsid w:val="00301EB7"/>
    <w:rsid w:val="0030241C"/>
    <w:rsid w:val="00302636"/>
    <w:rsid w:val="00302E3A"/>
    <w:rsid w:val="00303172"/>
    <w:rsid w:val="00304E74"/>
    <w:rsid w:val="00305EED"/>
    <w:rsid w:val="00306B46"/>
    <w:rsid w:val="00307EFA"/>
    <w:rsid w:val="00310C40"/>
    <w:rsid w:val="00312E68"/>
    <w:rsid w:val="00312EA9"/>
    <w:rsid w:val="00313183"/>
    <w:rsid w:val="00314956"/>
    <w:rsid w:val="00315B72"/>
    <w:rsid w:val="003160E1"/>
    <w:rsid w:val="00316944"/>
    <w:rsid w:val="003169A4"/>
    <w:rsid w:val="003211C3"/>
    <w:rsid w:val="00321A3E"/>
    <w:rsid w:val="003224C6"/>
    <w:rsid w:val="00323E4C"/>
    <w:rsid w:val="00324A4D"/>
    <w:rsid w:val="00325518"/>
    <w:rsid w:val="00325956"/>
    <w:rsid w:val="0032633D"/>
    <w:rsid w:val="00326854"/>
    <w:rsid w:val="00326E7B"/>
    <w:rsid w:val="00326FAE"/>
    <w:rsid w:val="00327539"/>
    <w:rsid w:val="003279E3"/>
    <w:rsid w:val="003303D7"/>
    <w:rsid w:val="00331052"/>
    <w:rsid w:val="00331F0C"/>
    <w:rsid w:val="003324FB"/>
    <w:rsid w:val="003334A3"/>
    <w:rsid w:val="00334FCE"/>
    <w:rsid w:val="003358E6"/>
    <w:rsid w:val="003366B0"/>
    <w:rsid w:val="003375EB"/>
    <w:rsid w:val="00337958"/>
    <w:rsid w:val="00337AB7"/>
    <w:rsid w:val="003400B7"/>
    <w:rsid w:val="00341675"/>
    <w:rsid w:val="003421BC"/>
    <w:rsid w:val="00342E74"/>
    <w:rsid w:val="00343F79"/>
    <w:rsid w:val="00346A96"/>
    <w:rsid w:val="00350790"/>
    <w:rsid w:val="00351748"/>
    <w:rsid w:val="00351AD3"/>
    <w:rsid w:val="00351CBA"/>
    <w:rsid w:val="00353A67"/>
    <w:rsid w:val="0035403D"/>
    <w:rsid w:val="003546A0"/>
    <w:rsid w:val="00354CD2"/>
    <w:rsid w:val="00357A01"/>
    <w:rsid w:val="00361E7B"/>
    <w:rsid w:val="00362602"/>
    <w:rsid w:val="0036436A"/>
    <w:rsid w:val="00366EB6"/>
    <w:rsid w:val="003677B3"/>
    <w:rsid w:val="0037105A"/>
    <w:rsid w:val="003728D7"/>
    <w:rsid w:val="00372D2E"/>
    <w:rsid w:val="003731DC"/>
    <w:rsid w:val="0037348D"/>
    <w:rsid w:val="00375516"/>
    <w:rsid w:val="00375B20"/>
    <w:rsid w:val="00376601"/>
    <w:rsid w:val="003767FF"/>
    <w:rsid w:val="00377197"/>
    <w:rsid w:val="00380097"/>
    <w:rsid w:val="0038123A"/>
    <w:rsid w:val="0038142F"/>
    <w:rsid w:val="00381B85"/>
    <w:rsid w:val="0038332B"/>
    <w:rsid w:val="00384526"/>
    <w:rsid w:val="00386BAD"/>
    <w:rsid w:val="0038781E"/>
    <w:rsid w:val="00387936"/>
    <w:rsid w:val="00390225"/>
    <w:rsid w:val="0039060F"/>
    <w:rsid w:val="00390671"/>
    <w:rsid w:val="00391122"/>
    <w:rsid w:val="00391A73"/>
    <w:rsid w:val="003920B3"/>
    <w:rsid w:val="0039234C"/>
    <w:rsid w:val="0039368A"/>
    <w:rsid w:val="00393E1C"/>
    <w:rsid w:val="003944BD"/>
    <w:rsid w:val="00394C17"/>
    <w:rsid w:val="003950A1"/>
    <w:rsid w:val="003954A7"/>
    <w:rsid w:val="0039633D"/>
    <w:rsid w:val="00396CBB"/>
    <w:rsid w:val="003A0E9D"/>
    <w:rsid w:val="003A13FD"/>
    <w:rsid w:val="003A1817"/>
    <w:rsid w:val="003A18FB"/>
    <w:rsid w:val="003A1D52"/>
    <w:rsid w:val="003A219B"/>
    <w:rsid w:val="003A287F"/>
    <w:rsid w:val="003A28A9"/>
    <w:rsid w:val="003A2AFE"/>
    <w:rsid w:val="003A3847"/>
    <w:rsid w:val="003A49D9"/>
    <w:rsid w:val="003A5596"/>
    <w:rsid w:val="003A6C9F"/>
    <w:rsid w:val="003A7B43"/>
    <w:rsid w:val="003B123B"/>
    <w:rsid w:val="003B1559"/>
    <w:rsid w:val="003B19F1"/>
    <w:rsid w:val="003B264D"/>
    <w:rsid w:val="003B3026"/>
    <w:rsid w:val="003B6344"/>
    <w:rsid w:val="003B65C4"/>
    <w:rsid w:val="003B6C54"/>
    <w:rsid w:val="003B7CE6"/>
    <w:rsid w:val="003C0960"/>
    <w:rsid w:val="003C0989"/>
    <w:rsid w:val="003C0C72"/>
    <w:rsid w:val="003C1418"/>
    <w:rsid w:val="003C160D"/>
    <w:rsid w:val="003C1E4D"/>
    <w:rsid w:val="003C24D4"/>
    <w:rsid w:val="003C46CB"/>
    <w:rsid w:val="003C47F1"/>
    <w:rsid w:val="003C5AF6"/>
    <w:rsid w:val="003C65D3"/>
    <w:rsid w:val="003C6C0B"/>
    <w:rsid w:val="003C7C1E"/>
    <w:rsid w:val="003D12B0"/>
    <w:rsid w:val="003D1A9B"/>
    <w:rsid w:val="003D3205"/>
    <w:rsid w:val="003D3722"/>
    <w:rsid w:val="003D580B"/>
    <w:rsid w:val="003D6470"/>
    <w:rsid w:val="003D651F"/>
    <w:rsid w:val="003D725C"/>
    <w:rsid w:val="003E073A"/>
    <w:rsid w:val="003E1895"/>
    <w:rsid w:val="003E3092"/>
    <w:rsid w:val="003E3521"/>
    <w:rsid w:val="003E48D2"/>
    <w:rsid w:val="003E4EA6"/>
    <w:rsid w:val="003E55C2"/>
    <w:rsid w:val="003E5991"/>
    <w:rsid w:val="003E6850"/>
    <w:rsid w:val="003E692F"/>
    <w:rsid w:val="003E7341"/>
    <w:rsid w:val="003F1AFA"/>
    <w:rsid w:val="003F371A"/>
    <w:rsid w:val="003F5271"/>
    <w:rsid w:val="003F62EC"/>
    <w:rsid w:val="003F685E"/>
    <w:rsid w:val="00400447"/>
    <w:rsid w:val="0040092D"/>
    <w:rsid w:val="004009A6"/>
    <w:rsid w:val="00400C24"/>
    <w:rsid w:val="00401EC3"/>
    <w:rsid w:val="0040230F"/>
    <w:rsid w:val="00402D93"/>
    <w:rsid w:val="00402FEC"/>
    <w:rsid w:val="0040321B"/>
    <w:rsid w:val="00403220"/>
    <w:rsid w:val="004039AD"/>
    <w:rsid w:val="00404668"/>
    <w:rsid w:val="00404C27"/>
    <w:rsid w:val="0040541E"/>
    <w:rsid w:val="00405E43"/>
    <w:rsid w:val="00407281"/>
    <w:rsid w:val="00407555"/>
    <w:rsid w:val="00407A58"/>
    <w:rsid w:val="00410CFD"/>
    <w:rsid w:val="00411BB7"/>
    <w:rsid w:val="00411DEF"/>
    <w:rsid w:val="00411EDE"/>
    <w:rsid w:val="004135F3"/>
    <w:rsid w:val="004137DB"/>
    <w:rsid w:val="00413F55"/>
    <w:rsid w:val="00414147"/>
    <w:rsid w:val="00414FB4"/>
    <w:rsid w:val="004156AA"/>
    <w:rsid w:val="00416079"/>
    <w:rsid w:val="00416498"/>
    <w:rsid w:val="00416566"/>
    <w:rsid w:val="00417048"/>
    <w:rsid w:val="00417480"/>
    <w:rsid w:val="0041748D"/>
    <w:rsid w:val="00421324"/>
    <w:rsid w:val="00421DBA"/>
    <w:rsid w:val="00422234"/>
    <w:rsid w:val="00422757"/>
    <w:rsid w:val="00423117"/>
    <w:rsid w:val="004231A3"/>
    <w:rsid w:val="004238CC"/>
    <w:rsid w:val="0042563E"/>
    <w:rsid w:val="00425702"/>
    <w:rsid w:val="0042588A"/>
    <w:rsid w:val="00425CD7"/>
    <w:rsid w:val="00426705"/>
    <w:rsid w:val="0042685B"/>
    <w:rsid w:val="00431E54"/>
    <w:rsid w:val="00433053"/>
    <w:rsid w:val="00433FAA"/>
    <w:rsid w:val="00435306"/>
    <w:rsid w:val="00435928"/>
    <w:rsid w:val="00436325"/>
    <w:rsid w:val="00436C33"/>
    <w:rsid w:val="00436EFC"/>
    <w:rsid w:val="004373E5"/>
    <w:rsid w:val="00437BC0"/>
    <w:rsid w:val="00437D1F"/>
    <w:rsid w:val="00440EDA"/>
    <w:rsid w:val="00441B30"/>
    <w:rsid w:val="00443242"/>
    <w:rsid w:val="004437E9"/>
    <w:rsid w:val="00444024"/>
    <w:rsid w:val="00445176"/>
    <w:rsid w:val="0044519B"/>
    <w:rsid w:val="00445735"/>
    <w:rsid w:val="00445A27"/>
    <w:rsid w:val="00445F55"/>
    <w:rsid w:val="0044744C"/>
    <w:rsid w:val="004506F7"/>
    <w:rsid w:val="00451378"/>
    <w:rsid w:val="004522E7"/>
    <w:rsid w:val="00452677"/>
    <w:rsid w:val="00452E74"/>
    <w:rsid w:val="00452EDB"/>
    <w:rsid w:val="00453BC4"/>
    <w:rsid w:val="00454682"/>
    <w:rsid w:val="00454724"/>
    <w:rsid w:val="004547FD"/>
    <w:rsid w:val="00454C4B"/>
    <w:rsid w:val="00454DF2"/>
    <w:rsid w:val="00456CA2"/>
    <w:rsid w:val="00457281"/>
    <w:rsid w:val="004572F2"/>
    <w:rsid w:val="004574DD"/>
    <w:rsid w:val="004574F8"/>
    <w:rsid w:val="00457897"/>
    <w:rsid w:val="00460431"/>
    <w:rsid w:val="004622CE"/>
    <w:rsid w:val="0046290C"/>
    <w:rsid w:val="00463D4B"/>
    <w:rsid w:val="004644F9"/>
    <w:rsid w:val="00464A4D"/>
    <w:rsid w:val="0046576C"/>
    <w:rsid w:val="004659D3"/>
    <w:rsid w:val="00465D51"/>
    <w:rsid w:val="00466791"/>
    <w:rsid w:val="004667AD"/>
    <w:rsid w:val="0046705F"/>
    <w:rsid w:val="00467B55"/>
    <w:rsid w:val="00467B96"/>
    <w:rsid w:val="00471EB2"/>
    <w:rsid w:val="0047305D"/>
    <w:rsid w:val="00480FE7"/>
    <w:rsid w:val="00482DBD"/>
    <w:rsid w:val="00482EC5"/>
    <w:rsid w:val="0048339F"/>
    <w:rsid w:val="00484520"/>
    <w:rsid w:val="00484A4D"/>
    <w:rsid w:val="00485E32"/>
    <w:rsid w:val="00486A36"/>
    <w:rsid w:val="00487240"/>
    <w:rsid w:val="004872C2"/>
    <w:rsid w:val="00487715"/>
    <w:rsid w:val="00490DE0"/>
    <w:rsid w:val="0049104F"/>
    <w:rsid w:val="0049151C"/>
    <w:rsid w:val="00491711"/>
    <w:rsid w:val="00492FD5"/>
    <w:rsid w:val="00494289"/>
    <w:rsid w:val="0049464D"/>
    <w:rsid w:val="00495A5A"/>
    <w:rsid w:val="004973BA"/>
    <w:rsid w:val="004A0543"/>
    <w:rsid w:val="004A087C"/>
    <w:rsid w:val="004A16FD"/>
    <w:rsid w:val="004A1C62"/>
    <w:rsid w:val="004A1F37"/>
    <w:rsid w:val="004A2829"/>
    <w:rsid w:val="004A2BF0"/>
    <w:rsid w:val="004A379C"/>
    <w:rsid w:val="004A4DC5"/>
    <w:rsid w:val="004A54AD"/>
    <w:rsid w:val="004A60F8"/>
    <w:rsid w:val="004A61E7"/>
    <w:rsid w:val="004A7835"/>
    <w:rsid w:val="004A7E54"/>
    <w:rsid w:val="004B0A56"/>
    <w:rsid w:val="004B1194"/>
    <w:rsid w:val="004B1949"/>
    <w:rsid w:val="004B1DDD"/>
    <w:rsid w:val="004B1FC1"/>
    <w:rsid w:val="004B21E4"/>
    <w:rsid w:val="004B2343"/>
    <w:rsid w:val="004B28D2"/>
    <w:rsid w:val="004B3BEE"/>
    <w:rsid w:val="004B3FCD"/>
    <w:rsid w:val="004B565C"/>
    <w:rsid w:val="004B56E3"/>
    <w:rsid w:val="004B571E"/>
    <w:rsid w:val="004B5C6B"/>
    <w:rsid w:val="004B620B"/>
    <w:rsid w:val="004B6888"/>
    <w:rsid w:val="004B7219"/>
    <w:rsid w:val="004C00B4"/>
    <w:rsid w:val="004C0C76"/>
    <w:rsid w:val="004C11EA"/>
    <w:rsid w:val="004C1585"/>
    <w:rsid w:val="004C1D8E"/>
    <w:rsid w:val="004C35D7"/>
    <w:rsid w:val="004C364E"/>
    <w:rsid w:val="004C3C6C"/>
    <w:rsid w:val="004C4274"/>
    <w:rsid w:val="004C677A"/>
    <w:rsid w:val="004C7116"/>
    <w:rsid w:val="004C7C59"/>
    <w:rsid w:val="004D04F5"/>
    <w:rsid w:val="004D0ACE"/>
    <w:rsid w:val="004D3E01"/>
    <w:rsid w:val="004D430B"/>
    <w:rsid w:val="004D6048"/>
    <w:rsid w:val="004D66EC"/>
    <w:rsid w:val="004D7416"/>
    <w:rsid w:val="004D7B82"/>
    <w:rsid w:val="004E095C"/>
    <w:rsid w:val="004E1FDC"/>
    <w:rsid w:val="004E2098"/>
    <w:rsid w:val="004E471F"/>
    <w:rsid w:val="004E5096"/>
    <w:rsid w:val="004E5642"/>
    <w:rsid w:val="004E587D"/>
    <w:rsid w:val="004E6455"/>
    <w:rsid w:val="004E6E73"/>
    <w:rsid w:val="004F0336"/>
    <w:rsid w:val="004F0E95"/>
    <w:rsid w:val="004F1081"/>
    <w:rsid w:val="004F156C"/>
    <w:rsid w:val="004F22D9"/>
    <w:rsid w:val="004F269F"/>
    <w:rsid w:val="004F29FB"/>
    <w:rsid w:val="004F5609"/>
    <w:rsid w:val="004F5720"/>
    <w:rsid w:val="004F5D0F"/>
    <w:rsid w:val="004F6E4A"/>
    <w:rsid w:val="005012F2"/>
    <w:rsid w:val="0050144D"/>
    <w:rsid w:val="00501834"/>
    <w:rsid w:val="0050217D"/>
    <w:rsid w:val="00502E40"/>
    <w:rsid w:val="00502E46"/>
    <w:rsid w:val="00503F42"/>
    <w:rsid w:val="005047E7"/>
    <w:rsid w:val="00504C4F"/>
    <w:rsid w:val="005055E9"/>
    <w:rsid w:val="00507CE9"/>
    <w:rsid w:val="00510B3E"/>
    <w:rsid w:val="0051599D"/>
    <w:rsid w:val="005167ED"/>
    <w:rsid w:val="00516934"/>
    <w:rsid w:val="00516E47"/>
    <w:rsid w:val="00522581"/>
    <w:rsid w:val="00522E4D"/>
    <w:rsid w:val="005230B2"/>
    <w:rsid w:val="005251F1"/>
    <w:rsid w:val="005258D5"/>
    <w:rsid w:val="00525C06"/>
    <w:rsid w:val="00525CED"/>
    <w:rsid w:val="00525DA6"/>
    <w:rsid w:val="00526CBC"/>
    <w:rsid w:val="00527523"/>
    <w:rsid w:val="00530DF8"/>
    <w:rsid w:val="005318B0"/>
    <w:rsid w:val="005326C3"/>
    <w:rsid w:val="0053411C"/>
    <w:rsid w:val="00534724"/>
    <w:rsid w:val="00536273"/>
    <w:rsid w:val="0053639F"/>
    <w:rsid w:val="00536D87"/>
    <w:rsid w:val="0053768C"/>
    <w:rsid w:val="00537F99"/>
    <w:rsid w:val="00540902"/>
    <w:rsid w:val="005410C9"/>
    <w:rsid w:val="0054170A"/>
    <w:rsid w:val="005424FD"/>
    <w:rsid w:val="00542E06"/>
    <w:rsid w:val="005433A7"/>
    <w:rsid w:val="0054374E"/>
    <w:rsid w:val="00543AA4"/>
    <w:rsid w:val="005449F2"/>
    <w:rsid w:val="005457DC"/>
    <w:rsid w:val="00545868"/>
    <w:rsid w:val="00546376"/>
    <w:rsid w:val="00546486"/>
    <w:rsid w:val="00546F98"/>
    <w:rsid w:val="0054774C"/>
    <w:rsid w:val="00547C6F"/>
    <w:rsid w:val="0055033D"/>
    <w:rsid w:val="005505FE"/>
    <w:rsid w:val="00550B47"/>
    <w:rsid w:val="0055100A"/>
    <w:rsid w:val="00552481"/>
    <w:rsid w:val="005529A6"/>
    <w:rsid w:val="005536C2"/>
    <w:rsid w:val="00553988"/>
    <w:rsid w:val="00553B30"/>
    <w:rsid w:val="0055413B"/>
    <w:rsid w:val="005546B3"/>
    <w:rsid w:val="0055488B"/>
    <w:rsid w:val="00555DE5"/>
    <w:rsid w:val="00556328"/>
    <w:rsid w:val="0055661C"/>
    <w:rsid w:val="00556CC7"/>
    <w:rsid w:val="005575F0"/>
    <w:rsid w:val="0056059F"/>
    <w:rsid w:val="00561369"/>
    <w:rsid w:val="00561DE1"/>
    <w:rsid w:val="00561FB7"/>
    <w:rsid w:val="00562216"/>
    <w:rsid w:val="0056284F"/>
    <w:rsid w:val="00562CA9"/>
    <w:rsid w:val="005634EC"/>
    <w:rsid w:val="00563A7E"/>
    <w:rsid w:val="005647DB"/>
    <w:rsid w:val="005647E3"/>
    <w:rsid w:val="00564981"/>
    <w:rsid w:val="005650A7"/>
    <w:rsid w:val="0056523D"/>
    <w:rsid w:val="00565CDA"/>
    <w:rsid w:val="005666E3"/>
    <w:rsid w:val="005666E5"/>
    <w:rsid w:val="00567533"/>
    <w:rsid w:val="00567910"/>
    <w:rsid w:val="00570048"/>
    <w:rsid w:val="00571250"/>
    <w:rsid w:val="005716D0"/>
    <w:rsid w:val="00571F1C"/>
    <w:rsid w:val="00572D3E"/>
    <w:rsid w:val="005755BC"/>
    <w:rsid w:val="0057699A"/>
    <w:rsid w:val="00577D75"/>
    <w:rsid w:val="00577ED0"/>
    <w:rsid w:val="005807F3"/>
    <w:rsid w:val="00580C5B"/>
    <w:rsid w:val="0058136C"/>
    <w:rsid w:val="00582EBE"/>
    <w:rsid w:val="0058342B"/>
    <w:rsid w:val="005834A7"/>
    <w:rsid w:val="00583CEF"/>
    <w:rsid w:val="00583E65"/>
    <w:rsid w:val="005849AF"/>
    <w:rsid w:val="00585647"/>
    <w:rsid w:val="005859DF"/>
    <w:rsid w:val="005879E2"/>
    <w:rsid w:val="0059080A"/>
    <w:rsid w:val="0059093B"/>
    <w:rsid w:val="00590DD6"/>
    <w:rsid w:val="005913A5"/>
    <w:rsid w:val="00591C9F"/>
    <w:rsid w:val="00593851"/>
    <w:rsid w:val="00593CF1"/>
    <w:rsid w:val="00594551"/>
    <w:rsid w:val="005958D3"/>
    <w:rsid w:val="00595D48"/>
    <w:rsid w:val="00595DB5"/>
    <w:rsid w:val="00596989"/>
    <w:rsid w:val="005970DD"/>
    <w:rsid w:val="005A04C2"/>
    <w:rsid w:val="005A1981"/>
    <w:rsid w:val="005A1DE4"/>
    <w:rsid w:val="005A2A2C"/>
    <w:rsid w:val="005A32F1"/>
    <w:rsid w:val="005A5C42"/>
    <w:rsid w:val="005A5E6F"/>
    <w:rsid w:val="005A79D9"/>
    <w:rsid w:val="005B0C20"/>
    <w:rsid w:val="005B0E62"/>
    <w:rsid w:val="005B14F4"/>
    <w:rsid w:val="005B1AB5"/>
    <w:rsid w:val="005B1DD7"/>
    <w:rsid w:val="005B2EE8"/>
    <w:rsid w:val="005B39EC"/>
    <w:rsid w:val="005B4374"/>
    <w:rsid w:val="005B5218"/>
    <w:rsid w:val="005B5A6E"/>
    <w:rsid w:val="005B5C28"/>
    <w:rsid w:val="005B5F9D"/>
    <w:rsid w:val="005B62D2"/>
    <w:rsid w:val="005B706E"/>
    <w:rsid w:val="005B7BAE"/>
    <w:rsid w:val="005C0E18"/>
    <w:rsid w:val="005C10D5"/>
    <w:rsid w:val="005C13D4"/>
    <w:rsid w:val="005C17E5"/>
    <w:rsid w:val="005C2285"/>
    <w:rsid w:val="005C2538"/>
    <w:rsid w:val="005C367C"/>
    <w:rsid w:val="005C3AB9"/>
    <w:rsid w:val="005C3BAE"/>
    <w:rsid w:val="005C59A2"/>
    <w:rsid w:val="005C5BBA"/>
    <w:rsid w:val="005C616E"/>
    <w:rsid w:val="005C6ED0"/>
    <w:rsid w:val="005C7591"/>
    <w:rsid w:val="005C7945"/>
    <w:rsid w:val="005D0B54"/>
    <w:rsid w:val="005D1C11"/>
    <w:rsid w:val="005D2712"/>
    <w:rsid w:val="005D2D7B"/>
    <w:rsid w:val="005D33C9"/>
    <w:rsid w:val="005D3F0B"/>
    <w:rsid w:val="005D470C"/>
    <w:rsid w:val="005D4C69"/>
    <w:rsid w:val="005D4FCF"/>
    <w:rsid w:val="005D6B38"/>
    <w:rsid w:val="005D6D90"/>
    <w:rsid w:val="005E2D85"/>
    <w:rsid w:val="005E38B2"/>
    <w:rsid w:val="005E4696"/>
    <w:rsid w:val="005E6174"/>
    <w:rsid w:val="005E6E2A"/>
    <w:rsid w:val="005E6E7D"/>
    <w:rsid w:val="005F0B3C"/>
    <w:rsid w:val="005F2527"/>
    <w:rsid w:val="005F2CE0"/>
    <w:rsid w:val="005F3FFB"/>
    <w:rsid w:val="005F634E"/>
    <w:rsid w:val="005F667E"/>
    <w:rsid w:val="005F76F9"/>
    <w:rsid w:val="005F7781"/>
    <w:rsid w:val="005F7893"/>
    <w:rsid w:val="006000B1"/>
    <w:rsid w:val="00600F1C"/>
    <w:rsid w:val="0060129B"/>
    <w:rsid w:val="00603C27"/>
    <w:rsid w:val="00607561"/>
    <w:rsid w:val="006075CC"/>
    <w:rsid w:val="00607D22"/>
    <w:rsid w:val="00610115"/>
    <w:rsid w:val="006122E8"/>
    <w:rsid w:val="0061230F"/>
    <w:rsid w:val="0061239F"/>
    <w:rsid w:val="006132A8"/>
    <w:rsid w:val="00614947"/>
    <w:rsid w:val="00614F96"/>
    <w:rsid w:val="006163D2"/>
    <w:rsid w:val="0062151A"/>
    <w:rsid w:val="00621D5B"/>
    <w:rsid w:val="00621F86"/>
    <w:rsid w:val="00622C4C"/>
    <w:rsid w:val="0062357C"/>
    <w:rsid w:val="00623A13"/>
    <w:rsid w:val="00623A60"/>
    <w:rsid w:val="00623A86"/>
    <w:rsid w:val="00625A59"/>
    <w:rsid w:val="00625DB6"/>
    <w:rsid w:val="0062698A"/>
    <w:rsid w:val="00627256"/>
    <w:rsid w:val="00627857"/>
    <w:rsid w:val="00627B1B"/>
    <w:rsid w:val="00627ED4"/>
    <w:rsid w:val="00630566"/>
    <w:rsid w:val="00630850"/>
    <w:rsid w:val="00632313"/>
    <w:rsid w:val="00632735"/>
    <w:rsid w:val="0063280E"/>
    <w:rsid w:val="006330D9"/>
    <w:rsid w:val="00633699"/>
    <w:rsid w:val="00635153"/>
    <w:rsid w:val="00635945"/>
    <w:rsid w:val="00636611"/>
    <w:rsid w:val="00637542"/>
    <w:rsid w:val="00640A81"/>
    <w:rsid w:val="00640FF3"/>
    <w:rsid w:val="006426EC"/>
    <w:rsid w:val="00643E95"/>
    <w:rsid w:val="006453CD"/>
    <w:rsid w:val="00645E5E"/>
    <w:rsid w:val="0064663E"/>
    <w:rsid w:val="00647902"/>
    <w:rsid w:val="00650305"/>
    <w:rsid w:val="006506AA"/>
    <w:rsid w:val="006510F9"/>
    <w:rsid w:val="006519C5"/>
    <w:rsid w:val="00652F97"/>
    <w:rsid w:val="00653467"/>
    <w:rsid w:val="00653DEB"/>
    <w:rsid w:val="00654342"/>
    <w:rsid w:val="0065494E"/>
    <w:rsid w:val="00654E4F"/>
    <w:rsid w:val="006578BF"/>
    <w:rsid w:val="00657FDC"/>
    <w:rsid w:val="006608E6"/>
    <w:rsid w:val="00662084"/>
    <w:rsid w:val="006622D6"/>
    <w:rsid w:val="0066530A"/>
    <w:rsid w:val="00667E94"/>
    <w:rsid w:val="006701DC"/>
    <w:rsid w:val="006706B7"/>
    <w:rsid w:val="00671D58"/>
    <w:rsid w:val="006731C1"/>
    <w:rsid w:val="00673C22"/>
    <w:rsid w:val="00674B11"/>
    <w:rsid w:val="00675521"/>
    <w:rsid w:val="00675FB3"/>
    <w:rsid w:val="00680159"/>
    <w:rsid w:val="006805C0"/>
    <w:rsid w:val="006828FD"/>
    <w:rsid w:val="00683816"/>
    <w:rsid w:val="006847A0"/>
    <w:rsid w:val="0068480A"/>
    <w:rsid w:val="006848F3"/>
    <w:rsid w:val="00684A8A"/>
    <w:rsid w:val="00686968"/>
    <w:rsid w:val="00686EDF"/>
    <w:rsid w:val="0069037D"/>
    <w:rsid w:val="006914A3"/>
    <w:rsid w:val="00693DC3"/>
    <w:rsid w:val="0069493E"/>
    <w:rsid w:val="00694CF7"/>
    <w:rsid w:val="00695B13"/>
    <w:rsid w:val="00695CEF"/>
    <w:rsid w:val="00696045"/>
    <w:rsid w:val="006969B1"/>
    <w:rsid w:val="006976E3"/>
    <w:rsid w:val="006A0DCA"/>
    <w:rsid w:val="006A56A2"/>
    <w:rsid w:val="006A5ECE"/>
    <w:rsid w:val="006A671B"/>
    <w:rsid w:val="006A693D"/>
    <w:rsid w:val="006A6F5F"/>
    <w:rsid w:val="006B014A"/>
    <w:rsid w:val="006B05DC"/>
    <w:rsid w:val="006B54F7"/>
    <w:rsid w:val="006B5635"/>
    <w:rsid w:val="006B59E0"/>
    <w:rsid w:val="006B6241"/>
    <w:rsid w:val="006B62BB"/>
    <w:rsid w:val="006B751C"/>
    <w:rsid w:val="006C02CD"/>
    <w:rsid w:val="006C2602"/>
    <w:rsid w:val="006C2D47"/>
    <w:rsid w:val="006C3936"/>
    <w:rsid w:val="006C4945"/>
    <w:rsid w:val="006C6815"/>
    <w:rsid w:val="006D18A2"/>
    <w:rsid w:val="006D1D2B"/>
    <w:rsid w:val="006D2567"/>
    <w:rsid w:val="006D3347"/>
    <w:rsid w:val="006D399E"/>
    <w:rsid w:val="006D3C1D"/>
    <w:rsid w:val="006D4E12"/>
    <w:rsid w:val="006D5099"/>
    <w:rsid w:val="006D568D"/>
    <w:rsid w:val="006D582F"/>
    <w:rsid w:val="006D5F41"/>
    <w:rsid w:val="006D6077"/>
    <w:rsid w:val="006D6DE7"/>
    <w:rsid w:val="006E1687"/>
    <w:rsid w:val="006E2491"/>
    <w:rsid w:val="006E2C73"/>
    <w:rsid w:val="006E354C"/>
    <w:rsid w:val="006E3579"/>
    <w:rsid w:val="006E38A2"/>
    <w:rsid w:val="006E3981"/>
    <w:rsid w:val="006E40C7"/>
    <w:rsid w:val="006E4AD3"/>
    <w:rsid w:val="006E5F29"/>
    <w:rsid w:val="006E6D15"/>
    <w:rsid w:val="006E740F"/>
    <w:rsid w:val="006E7DFD"/>
    <w:rsid w:val="006F0F76"/>
    <w:rsid w:val="006F103E"/>
    <w:rsid w:val="006F14CC"/>
    <w:rsid w:val="006F2DE9"/>
    <w:rsid w:val="006F32F1"/>
    <w:rsid w:val="006F3826"/>
    <w:rsid w:val="006F3F95"/>
    <w:rsid w:val="006F4227"/>
    <w:rsid w:val="006F52E5"/>
    <w:rsid w:val="006F6FE9"/>
    <w:rsid w:val="006F71EB"/>
    <w:rsid w:val="006F72E7"/>
    <w:rsid w:val="006F73BE"/>
    <w:rsid w:val="006F7BC8"/>
    <w:rsid w:val="00702D8A"/>
    <w:rsid w:val="007054A2"/>
    <w:rsid w:val="00705E27"/>
    <w:rsid w:val="00707166"/>
    <w:rsid w:val="0070718F"/>
    <w:rsid w:val="0070757E"/>
    <w:rsid w:val="007079DD"/>
    <w:rsid w:val="0071117A"/>
    <w:rsid w:val="00711AED"/>
    <w:rsid w:val="00711FF4"/>
    <w:rsid w:val="00712E34"/>
    <w:rsid w:val="00714591"/>
    <w:rsid w:val="007148B1"/>
    <w:rsid w:val="0071540B"/>
    <w:rsid w:val="0071543A"/>
    <w:rsid w:val="007157F2"/>
    <w:rsid w:val="00720028"/>
    <w:rsid w:val="00720502"/>
    <w:rsid w:val="00720E64"/>
    <w:rsid w:val="00720FCA"/>
    <w:rsid w:val="0072125E"/>
    <w:rsid w:val="007230C1"/>
    <w:rsid w:val="00723BE2"/>
    <w:rsid w:val="00723D01"/>
    <w:rsid w:val="00724BD9"/>
    <w:rsid w:val="00725D5A"/>
    <w:rsid w:val="00725FE2"/>
    <w:rsid w:val="00727F05"/>
    <w:rsid w:val="0073043D"/>
    <w:rsid w:val="00730AA3"/>
    <w:rsid w:val="00731702"/>
    <w:rsid w:val="00731FEF"/>
    <w:rsid w:val="00732A63"/>
    <w:rsid w:val="00734388"/>
    <w:rsid w:val="00734B6E"/>
    <w:rsid w:val="007360A9"/>
    <w:rsid w:val="007378FE"/>
    <w:rsid w:val="00737AC8"/>
    <w:rsid w:val="007409BF"/>
    <w:rsid w:val="0074154E"/>
    <w:rsid w:val="00743550"/>
    <w:rsid w:val="00743E85"/>
    <w:rsid w:val="00744330"/>
    <w:rsid w:val="007450E0"/>
    <w:rsid w:val="00745B47"/>
    <w:rsid w:val="0074660A"/>
    <w:rsid w:val="00746DF4"/>
    <w:rsid w:val="007473A7"/>
    <w:rsid w:val="00750052"/>
    <w:rsid w:val="0075190E"/>
    <w:rsid w:val="00752038"/>
    <w:rsid w:val="0075210A"/>
    <w:rsid w:val="007526B4"/>
    <w:rsid w:val="00752935"/>
    <w:rsid w:val="0075324A"/>
    <w:rsid w:val="00753F11"/>
    <w:rsid w:val="007551C2"/>
    <w:rsid w:val="00755C80"/>
    <w:rsid w:val="00756375"/>
    <w:rsid w:val="007572D7"/>
    <w:rsid w:val="007601BC"/>
    <w:rsid w:val="00762305"/>
    <w:rsid w:val="007631BF"/>
    <w:rsid w:val="007631EF"/>
    <w:rsid w:val="0076711D"/>
    <w:rsid w:val="00767265"/>
    <w:rsid w:val="00767A49"/>
    <w:rsid w:val="00770C85"/>
    <w:rsid w:val="00771870"/>
    <w:rsid w:val="00771A80"/>
    <w:rsid w:val="00772353"/>
    <w:rsid w:val="00772F91"/>
    <w:rsid w:val="00774BE5"/>
    <w:rsid w:val="00774DC9"/>
    <w:rsid w:val="00775110"/>
    <w:rsid w:val="00775F3B"/>
    <w:rsid w:val="00776574"/>
    <w:rsid w:val="007775E0"/>
    <w:rsid w:val="0077797C"/>
    <w:rsid w:val="0077798B"/>
    <w:rsid w:val="00780BF6"/>
    <w:rsid w:val="00782C4B"/>
    <w:rsid w:val="00783534"/>
    <w:rsid w:val="00785733"/>
    <w:rsid w:val="00785CF4"/>
    <w:rsid w:val="00787D86"/>
    <w:rsid w:val="00791D3C"/>
    <w:rsid w:val="00792FF1"/>
    <w:rsid w:val="00793D9E"/>
    <w:rsid w:val="00793FCE"/>
    <w:rsid w:val="007954C9"/>
    <w:rsid w:val="00795C21"/>
    <w:rsid w:val="007960BD"/>
    <w:rsid w:val="00796ABD"/>
    <w:rsid w:val="00796F14"/>
    <w:rsid w:val="007970B9"/>
    <w:rsid w:val="00797246"/>
    <w:rsid w:val="00797A31"/>
    <w:rsid w:val="007A03D8"/>
    <w:rsid w:val="007A1098"/>
    <w:rsid w:val="007A12AC"/>
    <w:rsid w:val="007A1844"/>
    <w:rsid w:val="007A234B"/>
    <w:rsid w:val="007A26D4"/>
    <w:rsid w:val="007A3201"/>
    <w:rsid w:val="007A38C1"/>
    <w:rsid w:val="007A3A20"/>
    <w:rsid w:val="007A3CE0"/>
    <w:rsid w:val="007A4439"/>
    <w:rsid w:val="007A643A"/>
    <w:rsid w:val="007A65EE"/>
    <w:rsid w:val="007B0F0B"/>
    <w:rsid w:val="007B1CFB"/>
    <w:rsid w:val="007B288D"/>
    <w:rsid w:val="007B4138"/>
    <w:rsid w:val="007B42AE"/>
    <w:rsid w:val="007B5197"/>
    <w:rsid w:val="007B5A7F"/>
    <w:rsid w:val="007B5BEB"/>
    <w:rsid w:val="007B64D2"/>
    <w:rsid w:val="007B6C5B"/>
    <w:rsid w:val="007B7ED8"/>
    <w:rsid w:val="007B7F4F"/>
    <w:rsid w:val="007C0601"/>
    <w:rsid w:val="007C0CE0"/>
    <w:rsid w:val="007C2097"/>
    <w:rsid w:val="007C25AD"/>
    <w:rsid w:val="007C2A2F"/>
    <w:rsid w:val="007C3492"/>
    <w:rsid w:val="007C48A1"/>
    <w:rsid w:val="007C50AF"/>
    <w:rsid w:val="007C782D"/>
    <w:rsid w:val="007C79AB"/>
    <w:rsid w:val="007C7E26"/>
    <w:rsid w:val="007D29EB"/>
    <w:rsid w:val="007D2BB3"/>
    <w:rsid w:val="007D31D6"/>
    <w:rsid w:val="007D3486"/>
    <w:rsid w:val="007D46B6"/>
    <w:rsid w:val="007D5143"/>
    <w:rsid w:val="007D5860"/>
    <w:rsid w:val="007D5A6D"/>
    <w:rsid w:val="007D5BB3"/>
    <w:rsid w:val="007D62AB"/>
    <w:rsid w:val="007D6B50"/>
    <w:rsid w:val="007E2BCE"/>
    <w:rsid w:val="007E4F60"/>
    <w:rsid w:val="007E4F9A"/>
    <w:rsid w:val="007E541A"/>
    <w:rsid w:val="007E58CB"/>
    <w:rsid w:val="007E6B05"/>
    <w:rsid w:val="007E74AD"/>
    <w:rsid w:val="007F0CF6"/>
    <w:rsid w:val="007F1619"/>
    <w:rsid w:val="007F259B"/>
    <w:rsid w:val="007F5617"/>
    <w:rsid w:val="007F6C40"/>
    <w:rsid w:val="007F76BC"/>
    <w:rsid w:val="007F7E0E"/>
    <w:rsid w:val="008004BF"/>
    <w:rsid w:val="00801137"/>
    <w:rsid w:val="00803422"/>
    <w:rsid w:val="00803C0A"/>
    <w:rsid w:val="0080418B"/>
    <w:rsid w:val="00804A30"/>
    <w:rsid w:val="008057D8"/>
    <w:rsid w:val="00806354"/>
    <w:rsid w:val="008067CB"/>
    <w:rsid w:val="00806999"/>
    <w:rsid w:val="00806BB0"/>
    <w:rsid w:val="00807EE7"/>
    <w:rsid w:val="00810C6E"/>
    <w:rsid w:val="0081328E"/>
    <w:rsid w:val="00813A45"/>
    <w:rsid w:val="008146B2"/>
    <w:rsid w:val="008146D9"/>
    <w:rsid w:val="00815A9C"/>
    <w:rsid w:val="0081688B"/>
    <w:rsid w:val="00816F34"/>
    <w:rsid w:val="00817531"/>
    <w:rsid w:val="008177AE"/>
    <w:rsid w:val="008203DA"/>
    <w:rsid w:val="00820D12"/>
    <w:rsid w:val="008212F9"/>
    <w:rsid w:val="008227B4"/>
    <w:rsid w:val="008228DF"/>
    <w:rsid w:val="00823E3D"/>
    <w:rsid w:val="008265FB"/>
    <w:rsid w:val="00832941"/>
    <w:rsid w:val="00834428"/>
    <w:rsid w:val="00835AA6"/>
    <w:rsid w:val="00835C85"/>
    <w:rsid w:val="008365A7"/>
    <w:rsid w:val="0083722E"/>
    <w:rsid w:val="0083722F"/>
    <w:rsid w:val="00837970"/>
    <w:rsid w:val="00837C3F"/>
    <w:rsid w:val="00840795"/>
    <w:rsid w:val="00840B99"/>
    <w:rsid w:val="0084245A"/>
    <w:rsid w:val="008424C1"/>
    <w:rsid w:val="00842A80"/>
    <w:rsid w:val="008430AD"/>
    <w:rsid w:val="00843465"/>
    <w:rsid w:val="00843E9F"/>
    <w:rsid w:val="00844527"/>
    <w:rsid w:val="00844DDF"/>
    <w:rsid w:val="00845CF8"/>
    <w:rsid w:val="008462F8"/>
    <w:rsid w:val="0084790D"/>
    <w:rsid w:val="00850410"/>
    <w:rsid w:val="008509FA"/>
    <w:rsid w:val="008514FB"/>
    <w:rsid w:val="00851555"/>
    <w:rsid w:val="00851E7E"/>
    <w:rsid w:val="008521E2"/>
    <w:rsid w:val="008525DB"/>
    <w:rsid w:val="008527FC"/>
    <w:rsid w:val="00852C4B"/>
    <w:rsid w:val="008537BF"/>
    <w:rsid w:val="00853918"/>
    <w:rsid w:val="008543C1"/>
    <w:rsid w:val="00854EC9"/>
    <w:rsid w:val="00855076"/>
    <w:rsid w:val="008556D6"/>
    <w:rsid w:val="008556F9"/>
    <w:rsid w:val="00855B3E"/>
    <w:rsid w:val="00856D29"/>
    <w:rsid w:val="00857A94"/>
    <w:rsid w:val="00857FB6"/>
    <w:rsid w:val="00860808"/>
    <w:rsid w:val="00860A48"/>
    <w:rsid w:val="00860D07"/>
    <w:rsid w:val="008614AD"/>
    <w:rsid w:val="008625CE"/>
    <w:rsid w:val="008627EA"/>
    <w:rsid w:val="00862882"/>
    <w:rsid w:val="0086350D"/>
    <w:rsid w:val="008636DC"/>
    <w:rsid w:val="00865213"/>
    <w:rsid w:val="008657FF"/>
    <w:rsid w:val="00870980"/>
    <w:rsid w:val="008715C9"/>
    <w:rsid w:val="008716C3"/>
    <w:rsid w:val="008727CE"/>
    <w:rsid w:val="008733D2"/>
    <w:rsid w:val="0087402E"/>
    <w:rsid w:val="00874E90"/>
    <w:rsid w:val="00874FA4"/>
    <w:rsid w:val="00875753"/>
    <w:rsid w:val="00875816"/>
    <w:rsid w:val="00876505"/>
    <w:rsid w:val="00876631"/>
    <w:rsid w:val="008767BB"/>
    <w:rsid w:val="008776E5"/>
    <w:rsid w:val="00877B0E"/>
    <w:rsid w:val="00880D63"/>
    <w:rsid w:val="008818FA"/>
    <w:rsid w:val="008834C6"/>
    <w:rsid w:val="0088351B"/>
    <w:rsid w:val="00884894"/>
    <w:rsid w:val="00884A64"/>
    <w:rsid w:val="00884AB5"/>
    <w:rsid w:val="00884EF6"/>
    <w:rsid w:val="00885E71"/>
    <w:rsid w:val="00886C2A"/>
    <w:rsid w:val="008900B6"/>
    <w:rsid w:val="008912BF"/>
    <w:rsid w:val="00891A69"/>
    <w:rsid w:val="00892402"/>
    <w:rsid w:val="0089330E"/>
    <w:rsid w:val="00893AB7"/>
    <w:rsid w:val="008958FD"/>
    <w:rsid w:val="00896575"/>
    <w:rsid w:val="00896784"/>
    <w:rsid w:val="008968C9"/>
    <w:rsid w:val="0089712F"/>
    <w:rsid w:val="0089739D"/>
    <w:rsid w:val="008979B6"/>
    <w:rsid w:val="00897E02"/>
    <w:rsid w:val="00897F2A"/>
    <w:rsid w:val="008A0D45"/>
    <w:rsid w:val="008A1ABE"/>
    <w:rsid w:val="008A1AD1"/>
    <w:rsid w:val="008A1CCE"/>
    <w:rsid w:val="008A2FB8"/>
    <w:rsid w:val="008A3341"/>
    <w:rsid w:val="008A3A3E"/>
    <w:rsid w:val="008A3AB2"/>
    <w:rsid w:val="008A3B49"/>
    <w:rsid w:val="008A4645"/>
    <w:rsid w:val="008A5301"/>
    <w:rsid w:val="008A65C3"/>
    <w:rsid w:val="008A7744"/>
    <w:rsid w:val="008A7B76"/>
    <w:rsid w:val="008B104A"/>
    <w:rsid w:val="008B1276"/>
    <w:rsid w:val="008B176C"/>
    <w:rsid w:val="008B17E9"/>
    <w:rsid w:val="008B1C43"/>
    <w:rsid w:val="008B395E"/>
    <w:rsid w:val="008B691D"/>
    <w:rsid w:val="008B77A0"/>
    <w:rsid w:val="008B791D"/>
    <w:rsid w:val="008C033A"/>
    <w:rsid w:val="008C1611"/>
    <w:rsid w:val="008C1DC5"/>
    <w:rsid w:val="008C2F25"/>
    <w:rsid w:val="008C4319"/>
    <w:rsid w:val="008C4984"/>
    <w:rsid w:val="008C49C4"/>
    <w:rsid w:val="008C4F4F"/>
    <w:rsid w:val="008C4F51"/>
    <w:rsid w:val="008C58B6"/>
    <w:rsid w:val="008C58BB"/>
    <w:rsid w:val="008C7080"/>
    <w:rsid w:val="008C72BF"/>
    <w:rsid w:val="008C738D"/>
    <w:rsid w:val="008D10B5"/>
    <w:rsid w:val="008D113E"/>
    <w:rsid w:val="008D156E"/>
    <w:rsid w:val="008D21E2"/>
    <w:rsid w:val="008D2662"/>
    <w:rsid w:val="008D28A0"/>
    <w:rsid w:val="008D337F"/>
    <w:rsid w:val="008D4229"/>
    <w:rsid w:val="008D45F3"/>
    <w:rsid w:val="008D4FE1"/>
    <w:rsid w:val="008D545A"/>
    <w:rsid w:val="008D5EBF"/>
    <w:rsid w:val="008E099B"/>
    <w:rsid w:val="008E1481"/>
    <w:rsid w:val="008E2097"/>
    <w:rsid w:val="008E29E1"/>
    <w:rsid w:val="008E3000"/>
    <w:rsid w:val="008E3466"/>
    <w:rsid w:val="008E3E5D"/>
    <w:rsid w:val="008E42B4"/>
    <w:rsid w:val="008E59AF"/>
    <w:rsid w:val="008E5E79"/>
    <w:rsid w:val="008F062F"/>
    <w:rsid w:val="008F0A78"/>
    <w:rsid w:val="008F1A55"/>
    <w:rsid w:val="008F22EC"/>
    <w:rsid w:val="008F246B"/>
    <w:rsid w:val="008F2A6A"/>
    <w:rsid w:val="008F2E73"/>
    <w:rsid w:val="008F322B"/>
    <w:rsid w:val="008F6C5D"/>
    <w:rsid w:val="0090020D"/>
    <w:rsid w:val="0090060B"/>
    <w:rsid w:val="0090063E"/>
    <w:rsid w:val="00901C59"/>
    <w:rsid w:val="009024B5"/>
    <w:rsid w:val="00902B63"/>
    <w:rsid w:val="009041A3"/>
    <w:rsid w:val="0090530B"/>
    <w:rsid w:val="00906E01"/>
    <w:rsid w:val="0090705E"/>
    <w:rsid w:val="0090730F"/>
    <w:rsid w:val="009121F1"/>
    <w:rsid w:val="00912A28"/>
    <w:rsid w:val="00913435"/>
    <w:rsid w:val="009148AF"/>
    <w:rsid w:val="00914D29"/>
    <w:rsid w:val="0091644A"/>
    <w:rsid w:val="00916B4D"/>
    <w:rsid w:val="009172D6"/>
    <w:rsid w:val="00921B47"/>
    <w:rsid w:val="00921C95"/>
    <w:rsid w:val="009233A8"/>
    <w:rsid w:val="00924CB6"/>
    <w:rsid w:val="009258DA"/>
    <w:rsid w:val="00926186"/>
    <w:rsid w:val="009263EF"/>
    <w:rsid w:val="00926582"/>
    <w:rsid w:val="00927718"/>
    <w:rsid w:val="0093013E"/>
    <w:rsid w:val="009302FF"/>
    <w:rsid w:val="00931412"/>
    <w:rsid w:val="00932059"/>
    <w:rsid w:val="00932D97"/>
    <w:rsid w:val="009335D8"/>
    <w:rsid w:val="009361BE"/>
    <w:rsid w:val="00936CF6"/>
    <w:rsid w:val="009402DC"/>
    <w:rsid w:val="00940540"/>
    <w:rsid w:val="00941402"/>
    <w:rsid w:val="00942251"/>
    <w:rsid w:val="00942407"/>
    <w:rsid w:val="009430C5"/>
    <w:rsid w:val="0094351E"/>
    <w:rsid w:val="0094380D"/>
    <w:rsid w:val="00943AC6"/>
    <w:rsid w:val="00943FB4"/>
    <w:rsid w:val="00945AA9"/>
    <w:rsid w:val="0094746D"/>
    <w:rsid w:val="00947BB1"/>
    <w:rsid w:val="00950599"/>
    <w:rsid w:val="009518BB"/>
    <w:rsid w:val="009522F3"/>
    <w:rsid w:val="0095312B"/>
    <w:rsid w:val="00953288"/>
    <w:rsid w:val="0095349F"/>
    <w:rsid w:val="00953A55"/>
    <w:rsid w:val="0095439B"/>
    <w:rsid w:val="00954B1F"/>
    <w:rsid w:val="009551F2"/>
    <w:rsid w:val="009562C7"/>
    <w:rsid w:val="009608F7"/>
    <w:rsid w:val="0096270F"/>
    <w:rsid w:val="00962C0B"/>
    <w:rsid w:val="00966D84"/>
    <w:rsid w:val="00970BF5"/>
    <w:rsid w:val="0097128C"/>
    <w:rsid w:val="00972EA1"/>
    <w:rsid w:val="00973A81"/>
    <w:rsid w:val="00977B88"/>
    <w:rsid w:val="00977C44"/>
    <w:rsid w:val="00981CE0"/>
    <w:rsid w:val="00981DE7"/>
    <w:rsid w:val="00984285"/>
    <w:rsid w:val="009864C4"/>
    <w:rsid w:val="00987B21"/>
    <w:rsid w:val="00990677"/>
    <w:rsid w:val="00990AFE"/>
    <w:rsid w:val="00990D23"/>
    <w:rsid w:val="00992699"/>
    <w:rsid w:val="009976D0"/>
    <w:rsid w:val="009A05BB"/>
    <w:rsid w:val="009A0791"/>
    <w:rsid w:val="009A1130"/>
    <w:rsid w:val="009A122F"/>
    <w:rsid w:val="009A1C17"/>
    <w:rsid w:val="009A1E3C"/>
    <w:rsid w:val="009A2054"/>
    <w:rsid w:val="009A2C36"/>
    <w:rsid w:val="009A357D"/>
    <w:rsid w:val="009A4A02"/>
    <w:rsid w:val="009A4A5C"/>
    <w:rsid w:val="009A686B"/>
    <w:rsid w:val="009A6B2F"/>
    <w:rsid w:val="009A6B57"/>
    <w:rsid w:val="009A6C7C"/>
    <w:rsid w:val="009A7DD7"/>
    <w:rsid w:val="009A7EAA"/>
    <w:rsid w:val="009B1473"/>
    <w:rsid w:val="009B18F2"/>
    <w:rsid w:val="009B1D48"/>
    <w:rsid w:val="009B1FD2"/>
    <w:rsid w:val="009B4457"/>
    <w:rsid w:val="009B5249"/>
    <w:rsid w:val="009B55C0"/>
    <w:rsid w:val="009B5B3B"/>
    <w:rsid w:val="009B6DFE"/>
    <w:rsid w:val="009B7023"/>
    <w:rsid w:val="009C0A55"/>
    <w:rsid w:val="009C0BD0"/>
    <w:rsid w:val="009C0C59"/>
    <w:rsid w:val="009C16EC"/>
    <w:rsid w:val="009C20E9"/>
    <w:rsid w:val="009C2520"/>
    <w:rsid w:val="009C2C2D"/>
    <w:rsid w:val="009C3799"/>
    <w:rsid w:val="009C38BF"/>
    <w:rsid w:val="009C448F"/>
    <w:rsid w:val="009C47E8"/>
    <w:rsid w:val="009C5563"/>
    <w:rsid w:val="009C5D3C"/>
    <w:rsid w:val="009C65A4"/>
    <w:rsid w:val="009C72DA"/>
    <w:rsid w:val="009C75B7"/>
    <w:rsid w:val="009C7CF2"/>
    <w:rsid w:val="009D009D"/>
    <w:rsid w:val="009D0C61"/>
    <w:rsid w:val="009D22C7"/>
    <w:rsid w:val="009D26D3"/>
    <w:rsid w:val="009D2D49"/>
    <w:rsid w:val="009D3AAB"/>
    <w:rsid w:val="009D4073"/>
    <w:rsid w:val="009D41E6"/>
    <w:rsid w:val="009D49E8"/>
    <w:rsid w:val="009D4A7B"/>
    <w:rsid w:val="009D5406"/>
    <w:rsid w:val="009D5AEF"/>
    <w:rsid w:val="009D6996"/>
    <w:rsid w:val="009D6DB2"/>
    <w:rsid w:val="009D7D43"/>
    <w:rsid w:val="009E040A"/>
    <w:rsid w:val="009E105B"/>
    <w:rsid w:val="009E39ED"/>
    <w:rsid w:val="009E520A"/>
    <w:rsid w:val="009E6E7F"/>
    <w:rsid w:val="009E78CF"/>
    <w:rsid w:val="009E7D06"/>
    <w:rsid w:val="009F0138"/>
    <w:rsid w:val="009F0A38"/>
    <w:rsid w:val="009F1190"/>
    <w:rsid w:val="009F1468"/>
    <w:rsid w:val="009F3209"/>
    <w:rsid w:val="009F5C0E"/>
    <w:rsid w:val="009F6286"/>
    <w:rsid w:val="009F7521"/>
    <w:rsid w:val="009F7F7D"/>
    <w:rsid w:val="00A014AF"/>
    <w:rsid w:val="00A01B3B"/>
    <w:rsid w:val="00A0205B"/>
    <w:rsid w:val="00A02DFC"/>
    <w:rsid w:val="00A03DC0"/>
    <w:rsid w:val="00A04ACE"/>
    <w:rsid w:val="00A0522E"/>
    <w:rsid w:val="00A06BEC"/>
    <w:rsid w:val="00A06E0E"/>
    <w:rsid w:val="00A06FCA"/>
    <w:rsid w:val="00A078AE"/>
    <w:rsid w:val="00A07E91"/>
    <w:rsid w:val="00A11250"/>
    <w:rsid w:val="00A1252F"/>
    <w:rsid w:val="00A12919"/>
    <w:rsid w:val="00A129DB"/>
    <w:rsid w:val="00A135CE"/>
    <w:rsid w:val="00A13618"/>
    <w:rsid w:val="00A137C2"/>
    <w:rsid w:val="00A13F2A"/>
    <w:rsid w:val="00A14734"/>
    <w:rsid w:val="00A14BB6"/>
    <w:rsid w:val="00A1531F"/>
    <w:rsid w:val="00A23056"/>
    <w:rsid w:val="00A2336F"/>
    <w:rsid w:val="00A23539"/>
    <w:rsid w:val="00A2429D"/>
    <w:rsid w:val="00A247E4"/>
    <w:rsid w:val="00A25355"/>
    <w:rsid w:val="00A26F3D"/>
    <w:rsid w:val="00A27D35"/>
    <w:rsid w:val="00A31A49"/>
    <w:rsid w:val="00A32BB3"/>
    <w:rsid w:val="00A3331B"/>
    <w:rsid w:val="00A33329"/>
    <w:rsid w:val="00A355BA"/>
    <w:rsid w:val="00A36202"/>
    <w:rsid w:val="00A363BB"/>
    <w:rsid w:val="00A36A18"/>
    <w:rsid w:val="00A37494"/>
    <w:rsid w:val="00A37894"/>
    <w:rsid w:val="00A4145D"/>
    <w:rsid w:val="00A42835"/>
    <w:rsid w:val="00A4415F"/>
    <w:rsid w:val="00A448AB"/>
    <w:rsid w:val="00A44DBD"/>
    <w:rsid w:val="00A44EAC"/>
    <w:rsid w:val="00A44ECD"/>
    <w:rsid w:val="00A45315"/>
    <w:rsid w:val="00A45B52"/>
    <w:rsid w:val="00A45D47"/>
    <w:rsid w:val="00A461A7"/>
    <w:rsid w:val="00A46C7D"/>
    <w:rsid w:val="00A46D46"/>
    <w:rsid w:val="00A47548"/>
    <w:rsid w:val="00A47EE1"/>
    <w:rsid w:val="00A50030"/>
    <w:rsid w:val="00A500A6"/>
    <w:rsid w:val="00A50CBA"/>
    <w:rsid w:val="00A511C2"/>
    <w:rsid w:val="00A51786"/>
    <w:rsid w:val="00A520CB"/>
    <w:rsid w:val="00A55401"/>
    <w:rsid w:val="00A561AD"/>
    <w:rsid w:val="00A56716"/>
    <w:rsid w:val="00A57BBE"/>
    <w:rsid w:val="00A611E6"/>
    <w:rsid w:val="00A61C32"/>
    <w:rsid w:val="00A628B0"/>
    <w:rsid w:val="00A62AB4"/>
    <w:rsid w:val="00A636B3"/>
    <w:rsid w:val="00A651C8"/>
    <w:rsid w:val="00A655BF"/>
    <w:rsid w:val="00A66D1D"/>
    <w:rsid w:val="00A66E7F"/>
    <w:rsid w:val="00A67686"/>
    <w:rsid w:val="00A72485"/>
    <w:rsid w:val="00A724D6"/>
    <w:rsid w:val="00A74C1A"/>
    <w:rsid w:val="00A75E06"/>
    <w:rsid w:val="00A76437"/>
    <w:rsid w:val="00A801FF"/>
    <w:rsid w:val="00A80638"/>
    <w:rsid w:val="00A808E4"/>
    <w:rsid w:val="00A8192A"/>
    <w:rsid w:val="00A8220F"/>
    <w:rsid w:val="00A82233"/>
    <w:rsid w:val="00A8282B"/>
    <w:rsid w:val="00A82BB0"/>
    <w:rsid w:val="00A8340C"/>
    <w:rsid w:val="00A8343B"/>
    <w:rsid w:val="00A83618"/>
    <w:rsid w:val="00A85D28"/>
    <w:rsid w:val="00A85DDC"/>
    <w:rsid w:val="00A86BE8"/>
    <w:rsid w:val="00A87790"/>
    <w:rsid w:val="00A90DEB"/>
    <w:rsid w:val="00A9100B"/>
    <w:rsid w:val="00A91142"/>
    <w:rsid w:val="00A92CA3"/>
    <w:rsid w:val="00A93879"/>
    <w:rsid w:val="00A93CA8"/>
    <w:rsid w:val="00A93E6D"/>
    <w:rsid w:val="00A9428F"/>
    <w:rsid w:val="00A95C2B"/>
    <w:rsid w:val="00A9630E"/>
    <w:rsid w:val="00A96DF5"/>
    <w:rsid w:val="00AA03CE"/>
    <w:rsid w:val="00AA03F1"/>
    <w:rsid w:val="00AA0B7C"/>
    <w:rsid w:val="00AA1BC3"/>
    <w:rsid w:val="00AA1E2B"/>
    <w:rsid w:val="00AA261D"/>
    <w:rsid w:val="00AA32D0"/>
    <w:rsid w:val="00AA339C"/>
    <w:rsid w:val="00AA4BBA"/>
    <w:rsid w:val="00AA4C92"/>
    <w:rsid w:val="00AA4D47"/>
    <w:rsid w:val="00AA509E"/>
    <w:rsid w:val="00AA63E0"/>
    <w:rsid w:val="00AA68AA"/>
    <w:rsid w:val="00AA6E7E"/>
    <w:rsid w:val="00AA7117"/>
    <w:rsid w:val="00AA7CE0"/>
    <w:rsid w:val="00AB00C5"/>
    <w:rsid w:val="00AB0279"/>
    <w:rsid w:val="00AB0CCC"/>
    <w:rsid w:val="00AB0D7C"/>
    <w:rsid w:val="00AB1296"/>
    <w:rsid w:val="00AB1704"/>
    <w:rsid w:val="00AB2CF4"/>
    <w:rsid w:val="00AB3A38"/>
    <w:rsid w:val="00AB41DB"/>
    <w:rsid w:val="00AB60D0"/>
    <w:rsid w:val="00AB63AA"/>
    <w:rsid w:val="00AB64E1"/>
    <w:rsid w:val="00AB7B6B"/>
    <w:rsid w:val="00AB7E1F"/>
    <w:rsid w:val="00AC1F87"/>
    <w:rsid w:val="00AC43A1"/>
    <w:rsid w:val="00AC46A8"/>
    <w:rsid w:val="00AC5172"/>
    <w:rsid w:val="00AC66F0"/>
    <w:rsid w:val="00AC6CF1"/>
    <w:rsid w:val="00AD0AE1"/>
    <w:rsid w:val="00AD19CE"/>
    <w:rsid w:val="00AD3D05"/>
    <w:rsid w:val="00AD3F25"/>
    <w:rsid w:val="00AD69A0"/>
    <w:rsid w:val="00AD6DC1"/>
    <w:rsid w:val="00AD6EEF"/>
    <w:rsid w:val="00AD700F"/>
    <w:rsid w:val="00AD71F8"/>
    <w:rsid w:val="00AD770D"/>
    <w:rsid w:val="00AE02DA"/>
    <w:rsid w:val="00AE0D97"/>
    <w:rsid w:val="00AE1137"/>
    <w:rsid w:val="00AE24FA"/>
    <w:rsid w:val="00AE31C2"/>
    <w:rsid w:val="00AE354F"/>
    <w:rsid w:val="00AE4E48"/>
    <w:rsid w:val="00AE6DA8"/>
    <w:rsid w:val="00AE7232"/>
    <w:rsid w:val="00AF08EE"/>
    <w:rsid w:val="00AF0F2E"/>
    <w:rsid w:val="00AF1160"/>
    <w:rsid w:val="00AF15F7"/>
    <w:rsid w:val="00AF1A1F"/>
    <w:rsid w:val="00AF1DC3"/>
    <w:rsid w:val="00AF2C7D"/>
    <w:rsid w:val="00AF2E71"/>
    <w:rsid w:val="00AF2F19"/>
    <w:rsid w:val="00AF361C"/>
    <w:rsid w:val="00AF369C"/>
    <w:rsid w:val="00AF39F3"/>
    <w:rsid w:val="00AF3B34"/>
    <w:rsid w:val="00AF4C39"/>
    <w:rsid w:val="00AF507A"/>
    <w:rsid w:val="00AF545F"/>
    <w:rsid w:val="00AF63DB"/>
    <w:rsid w:val="00AF687B"/>
    <w:rsid w:val="00B005A3"/>
    <w:rsid w:val="00B0114F"/>
    <w:rsid w:val="00B02552"/>
    <w:rsid w:val="00B02C26"/>
    <w:rsid w:val="00B02F36"/>
    <w:rsid w:val="00B03DCA"/>
    <w:rsid w:val="00B0467C"/>
    <w:rsid w:val="00B07C6A"/>
    <w:rsid w:val="00B1176A"/>
    <w:rsid w:val="00B12128"/>
    <w:rsid w:val="00B121DB"/>
    <w:rsid w:val="00B148AB"/>
    <w:rsid w:val="00B15222"/>
    <w:rsid w:val="00B163C3"/>
    <w:rsid w:val="00B174D9"/>
    <w:rsid w:val="00B17889"/>
    <w:rsid w:val="00B17A06"/>
    <w:rsid w:val="00B225A2"/>
    <w:rsid w:val="00B22AC3"/>
    <w:rsid w:val="00B23402"/>
    <w:rsid w:val="00B247E8"/>
    <w:rsid w:val="00B249A0"/>
    <w:rsid w:val="00B24A62"/>
    <w:rsid w:val="00B24F0E"/>
    <w:rsid w:val="00B254E3"/>
    <w:rsid w:val="00B26686"/>
    <w:rsid w:val="00B26D2E"/>
    <w:rsid w:val="00B27A24"/>
    <w:rsid w:val="00B300D9"/>
    <w:rsid w:val="00B305A2"/>
    <w:rsid w:val="00B3101C"/>
    <w:rsid w:val="00B314CC"/>
    <w:rsid w:val="00B31777"/>
    <w:rsid w:val="00B32D03"/>
    <w:rsid w:val="00B32FF9"/>
    <w:rsid w:val="00B33BF0"/>
    <w:rsid w:val="00B34632"/>
    <w:rsid w:val="00B352A8"/>
    <w:rsid w:val="00B35E87"/>
    <w:rsid w:val="00B376B5"/>
    <w:rsid w:val="00B4024D"/>
    <w:rsid w:val="00B403F9"/>
    <w:rsid w:val="00B42041"/>
    <w:rsid w:val="00B42DA0"/>
    <w:rsid w:val="00B431A4"/>
    <w:rsid w:val="00B435F9"/>
    <w:rsid w:val="00B45D0F"/>
    <w:rsid w:val="00B46327"/>
    <w:rsid w:val="00B46902"/>
    <w:rsid w:val="00B46ACA"/>
    <w:rsid w:val="00B46C76"/>
    <w:rsid w:val="00B46DA6"/>
    <w:rsid w:val="00B46E82"/>
    <w:rsid w:val="00B471A4"/>
    <w:rsid w:val="00B47906"/>
    <w:rsid w:val="00B50DEB"/>
    <w:rsid w:val="00B512A4"/>
    <w:rsid w:val="00B5131A"/>
    <w:rsid w:val="00B52ACF"/>
    <w:rsid w:val="00B53489"/>
    <w:rsid w:val="00B54EF8"/>
    <w:rsid w:val="00B574DD"/>
    <w:rsid w:val="00B60D9F"/>
    <w:rsid w:val="00B60DA2"/>
    <w:rsid w:val="00B6136C"/>
    <w:rsid w:val="00B628EF"/>
    <w:rsid w:val="00B62C47"/>
    <w:rsid w:val="00B62FBE"/>
    <w:rsid w:val="00B633A1"/>
    <w:rsid w:val="00B672D0"/>
    <w:rsid w:val="00B67685"/>
    <w:rsid w:val="00B67E31"/>
    <w:rsid w:val="00B70164"/>
    <w:rsid w:val="00B70FA4"/>
    <w:rsid w:val="00B711ED"/>
    <w:rsid w:val="00B717F5"/>
    <w:rsid w:val="00B7193F"/>
    <w:rsid w:val="00B72DB3"/>
    <w:rsid w:val="00B735B8"/>
    <w:rsid w:val="00B7439B"/>
    <w:rsid w:val="00B7536D"/>
    <w:rsid w:val="00B76518"/>
    <w:rsid w:val="00B76F55"/>
    <w:rsid w:val="00B806ED"/>
    <w:rsid w:val="00B80831"/>
    <w:rsid w:val="00B81DC5"/>
    <w:rsid w:val="00B830B2"/>
    <w:rsid w:val="00B83E58"/>
    <w:rsid w:val="00B83F90"/>
    <w:rsid w:val="00B8401B"/>
    <w:rsid w:val="00B853CB"/>
    <w:rsid w:val="00B872F7"/>
    <w:rsid w:val="00B906E9"/>
    <w:rsid w:val="00B91EAE"/>
    <w:rsid w:val="00B9203A"/>
    <w:rsid w:val="00B920BD"/>
    <w:rsid w:val="00B92A07"/>
    <w:rsid w:val="00B9327C"/>
    <w:rsid w:val="00B9335A"/>
    <w:rsid w:val="00B93952"/>
    <w:rsid w:val="00B943D2"/>
    <w:rsid w:val="00B9476C"/>
    <w:rsid w:val="00B94915"/>
    <w:rsid w:val="00B94FA9"/>
    <w:rsid w:val="00B95EF4"/>
    <w:rsid w:val="00B95F11"/>
    <w:rsid w:val="00B96495"/>
    <w:rsid w:val="00B97CE0"/>
    <w:rsid w:val="00BA1F17"/>
    <w:rsid w:val="00BA2C72"/>
    <w:rsid w:val="00BA4D52"/>
    <w:rsid w:val="00BA5617"/>
    <w:rsid w:val="00BA60AE"/>
    <w:rsid w:val="00BA61F4"/>
    <w:rsid w:val="00BB124D"/>
    <w:rsid w:val="00BB1BA8"/>
    <w:rsid w:val="00BB21E2"/>
    <w:rsid w:val="00BB2683"/>
    <w:rsid w:val="00BB47D8"/>
    <w:rsid w:val="00BB7A8F"/>
    <w:rsid w:val="00BC1A81"/>
    <w:rsid w:val="00BC248A"/>
    <w:rsid w:val="00BC269C"/>
    <w:rsid w:val="00BC2A0E"/>
    <w:rsid w:val="00BC335A"/>
    <w:rsid w:val="00BC404C"/>
    <w:rsid w:val="00BC4204"/>
    <w:rsid w:val="00BC4D95"/>
    <w:rsid w:val="00BC5AAE"/>
    <w:rsid w:val="00BC5EBD"/>
    <w:rsid w:val="00BC6BB8"/>
    <w:rsid w:val="00BD0770"/>
    <w:rsid w:val="00BD0FD6"/>
    <w:rsid w:val="00BD338B"/>
    <w:rsid w:val="00BD35E7"/>
    <w:rsid w:val="00BD4C7A"/>
    <w:rsid w:val="00BD632E"/>
    <w:rsid w:val="00BD68AF"/>
    <w:rsid w:val="00BE012A"/>
    <w:rsid w:val="00BE1F4D"/>
    <w:rsid w:val="00BE5475"/>
    <w:rsid w:val="00BE62A4"/>
    <w:rsid w:val="00BE6945"/>
    <w:rsid w:val="00BE6A73"/>
    <w:rsid w:val="00BE7049"/>
    <w:rsid w:val="00BE7624"/>
    <w:rsid w:val="00BE78BC"/>
    <w:rsid w:val="00BE7980"/>
    <w:rsid w:val="00BF3457"/>
    <w:rsid w:val="00BF3845"/>
    <w:rsid w:val="00BF45E3"/>
    <w:rsid w:val="00BF59B4"/>
    <w:rsid w:val="00BF6B4C"/>
    <w:rsid w:val="00BF6C59"/>
    <w:rsid w:val="00BF6FA2"/>
    <w:rsid w:val="00BF6FEB"/>
    <w:rsid w:val="00C0010E"/>
    <w:rsid w:val="00C003BB"/>
    <w:rsid w:val="00C00B61"/>
    <w:rsid w:val="00C01C3B"/>
    <w:rsid w:val="00C01C9C"/>
    <w:rsid w:val="00C01D84"/>
    <w:rsid w:val="00C0514B"/>
    <w:rsid w:val="00C05CA8"/>
    <w:rsid w:val="00C061A2"/>
    <w:rsid w:val="00C1057C"/>
    <w:rsid w:val="00C1075B"/>
    <w:rsid w:val="00C11C03"/>
    <w:rsid w:val="00C11C6E"/>
    <w:rsid w:val="00C12AE7"/>
    <w:rsid w:val="00C144B7"/>
    <w:rsid w:val="00C147F2"/>
    <w:rsid w:val="00C151B2"/>
    <w:rsid w:val="00C17502"/>
    <w:rsid w:val="00C20CDB"/>
    <w:rsid w:val="00C217AD"/>
    <w:rsid w:val="00C21BFB"/>
    <w:rsid w:val="00C2295F"/>
    <w:rsid w:val="00C25389"/>
    <w:rsid w:val="00C25D44"/>
    <w:rsid w:val="00C30198"/>
    <w:rsid w:val="00C30E05"/>
    <w:rsid w:val="00C310B9"/>
    <w:rsid w:val="00C32603"/>
    <w:rsid w:val="00C337F1"/>
    <w:rsid w:val="00C34271"/>
    <w:rsid w:val="00C3532D"/>
    <w:rsid w:val="00C35634"/>
    <w:rsid w:val="00C365E0"/>
    <w:rsid w:val="00C36869"/>
    <w:rsid w:val="00C37F2A"/>
    <w:rsid w:val="00C407A6"/>
    <w:rsid w:val="00C41877"/>
    <w:rsid w:val="00C42A8D"/>
    <w:rsid w:val="00C42D59"/>
    <w:rsid w:val="00C437EE"/>
    <w:rsid w:val="00C45182"/>
    <w:rsid w:val="00C451CB"/>
    <w:rsid w:val="00C4674D"/>
    <w:rsid w:val="00C47379"/>
    <w:rsid w:val="00C5050E"/>
    <w:rsid w:val="00C51247"/>
    <w:rsid w:val="00C51B40"/>
    <w:rsid w:val="00C523CB"/>
    <w:rsid w:val="00C52AF2"/>
    <w:rsid w:val="00C5572F"/>
    <w:rsid w:val="00C55A48"/>
    <w:rsid w:val="00C55A6B"/>
    <w:rsid w:val="00C55B20"/>
    <w:rsid w:val="00C57444"/>
    <w:rsid w:val="00C57661"/>
    <w:rsid w:val="00C602B7"/>
    <w:rsid w:val="00C6091B"/>
    <w:rsid w:val="00C61318"/>
    <w:rsid w:val="00C62553"/>
    <w:rsid w:val="00C6310A"/>
    <w:rsid w:val="00C65E8E"/>
    <w:rsid w:val="00C673B0"/>
    <w:rsid w:val="00C679A0"/>
    <w:rsid w:val="00C705A2"/>
    <w:rsid w:val="00C706EC"/>
    <w:rsid w:val="00C70AF0"/>
    <w:rsid w:val="00C70F7A"/>
    <w:rsid w:val="00C71441"/>
    <w:rsid w:val="00C71F45"/>
    <w:rsid w:val="00C72B36"/>
    <w:rsid w:val="00C74087"/>
    <w:rsid w:val="00C743CF"/>
    <w:rsid w:val="00C74476"/>
    <w:rsid w:val="00C74FCA"/>
    <w:rsid w:val="00C75D17"/>
    <w:rsid w:val="00C77D6C"/>
    <w:rsid w:val="00C77E14"/>
    <w:rsid w:val="00C81359"/>
    <w:rsid w:val="00C8140E"/>
    <w:rsid w:val="00C828A3"/>
    <w:rsid w:val="00C835BA"/>
    <w:rsid w:val="00C8464B"/>
    <w:rsid w:val="00C84808"/>
    <w:rsid w:val="00C85273"/>
    <w:rsid w:val="00C8614C"/>
    <w:rsid w:val="00C8681E"/>
    <w:rsid w:val="00C86F15"/>
    <w:rsid w:val="00C86F56"/>
    <w:rsid w:val="00C8734A"/>
    <w:rsid w:val="00C9113B"/>
    <w:rsid w:val="00C91373"/>
    <w:rsid w:val="00C92FBF"/>
    <w:rsid w:val="00C9351E"/>
    <w:rsid w:val="00C938CF"/>
    <w:rsid w:val="00C94086"/>
    <w:rsid w:val="00C9461D"/>
    <w:rsid w:val="00C964C0"/>
    <w:rsid w:val="00C965B5"/>
    <w:rsid w:val="00C9680C"/>
    <w:rsid w:val="00C96CD5"/>
    <w:rsid w:val="00CA07DA"/>
    <w:rsid w:val="00CA0DA0"/>
    <w:rsid w:val="00CA2445"/>
    <w:rsid w:val="00CA258C"/>
    <w:rsid w:val="00CA3533"/>
    <w:rsid w:val="00CA375F"/>
    <w:rsid w:val="00CA4B5E"/>
    <w:rsid w:val="00CA53F7"/>
    <w:rsid w:val="00CA579B"/>
    <w:rsid w:val="00CA6034"/>
    <w:rsid w:val="00CA6F18"/>
    <w:rsid w:val="00CA782E"/>
    <w:rsid w:val="00CA78C3"/>
    <w:rsid w:val="00CA7FDD"/>
    <w:rsid w:val="00CB05FD"/>
    <w:rsid w:val="00CB1208"/>
    <w:rsid w:val="00CB12DC"/>
    <w:rsid w:val="00CB1843"/>
    <w:rsid w:val="00CB1A24"/>
    <w:rsid w:val="00CB24D2"/>
    <w:rsid w:val="00CB31C2"/>
    <w:rsid w:val="00CB35A9"/>
    <w:rsid w:val="00CB3A92"/>
    <w:rsid w:val="00CB4254"/>
    <w:rsid w:val="00CB4A07"/>
    <w:rsid w:val="00CB4E44"/>
    <w:rsid w:val="00CB54A9"/>
    <w:rsid w:val="00CB5F22"/>
    <w:rsid w:val="00CB6240"/>
    <w:rsid w:val="00CB683C"/>
    <w:rsid w:val="00CB737F"/>
    <w:rsid w:val="00CC2B97"/>
    <w:rsid w:val="00CC3D28"/>
    <w:rsid w:val="00CC498F"/>
    <w:rsid w:val="00CC521F"/>
    <w:rsid w:val="00CC52F1"/>
    <w:rsid w:val="00CC6174"/>
    <w:rsid w:val="00CD11CA"/>
    <w:rsid w:val="00CD1A3D"/>
    <w:rsid w:val="00CD38AF"/>
    <w:rsid w:val="00CD3C3A"/>
    <w:rsid w:val="00CE3BDF"/>
    <w:rsid w:val="00CE3D7D"/>
    <w:rsid w:val="00CE4EF1"/>
    <w:rsid w:val="00CE5BA1"/>
    <w:rsid w:val="00CE602D"/>
    <w:rsid w:val="00CE6F7B"/>
    <w:rsid w:val="00CF18CD"/>
    <w:rsid w:val="00CF1F73"/>
    <w:rsid w:val="00CF24BC"/>
    <w:rsid w:val="00CF28D5"/>
    <w:rsid w:val="00CF382D"/>
    <w:rsid w:val="00CF4279"/>
    <w:rsid w:val="00CF4664"/>
    <w:rsid w:val="00CF4FD8"/>
    <w:rsid w:val="00CF563E"/>
    <w:rsid w:val="00CF67F4"/>
    <w:rsid w:val="00CF70EC"/>
    <w:rsid w:val="00CF7ADD"/>
    <w:rsid w:val="00CF7E36"/>
    <w:rsid w:val="00D04445"/>
    <w:rsid w:val="00D06ED1"/>
    <w:rsid w:val="00D06EEA"/>
    <w:rsid w:val="00D072CD"/>
    <w:rsid w:val="00D079BA"/>
    <w:rsid w:val="00D079DF"/>
    <w:rsid w:val="00D10015"/>
    <w:rsid w:val="00D13493"/>
    <w:rsid w:val="00D143DC"/>
    <w:rsid w:val="00D14B90"/>
    <w:rsid w:val="00D1711E"/>
    <w:rsid w:val="00D1792D"/>
    <w:rsid w:val="00D207BE"/>
    <w:rsid w:val="00D213CF"/>
    <w:rsid w:val="00D2161F"/>
    <w:rsid w:val="00D21FD6"/>
    <w:rsid w:val="00D223E1"/>
    <w:rsid w:val="00D23038"/>
    <w:rsid w:val="00D257AB"/>
    <w:rsid w:val="00D259C8"/>
    <w:rsid w:val="00D25CB0"/>
    <w:rsid w:val="00D25E0E"/>
    <w:rsid w:val="00D26283"/>
    <w:rsid w:val="00D262F3"/>
    <w:rsid w:val="00D27487"/>
    <w:rsid w:val="00D27B7F"/>
    <w:rsid w:val="00D30AD0"/>
    <w:rsid w:val="00D3142D"/>
    <w:rsid w:val="00D31988"/>
    <w:rsid w:val="00D31B7E"/>
    <w:rsid w:val="00D32B4A"/>
    <w:rsid w:val="00D33F73"/>
    <w:rsid w:val="00D34858"/>
    <w:rsid w:val="00D35157"/>
    <w:rsid w:val="00D36EA5"/>
    <w:rsid w:val="00D36F52"/>
    <w:rsid w:val="00D36F89"/>
    <w:rsid w:val="00D379A5"/>
    <w:rsid w:val="00D416FB"/>
    <w:rsid w:val="00D42BC8"/>
    <w:rsid w:val="00D434A4"/>
    <w:rsid w:val="00D45BC7"/>
    <w:rsid w:val="00D46F41"/>
    <w:rsid w:val="00D47444"/>
    <w:rsid w:val="00D47D40"/>
    <w:rsid w:val="00D47FE5"/>
    <w:rsid w:val="00D507A9"/>
    <w:rsid w:val="00D50940"/>
    <w:rsid w:val="00D509DA"/>
    <w:rsid w:val="00D51148"/>
    <w:rsid w:val="00D5203E"/>
    <w:rsid w:val="00D520F4"/>
    <w:rsid w:val="00D5512E"/>
    <w:rsid w:val="00D55780"/>
    <w:rsid w:val="00D55C55"/>
    <w:rsid w:val="00D55CBF"/>
    <w:rsid w:val="00D563C3"/>
    <w:rsid w:val="00D56644"/>
    <w:rsid w:val="00D574DD"/>
    <w:rsid w:val="00D60261"/>
    <w:rsid w:val="00D60C0B"/>
    <w:rsid w:val="00D612B3"/>
    <w:rsid w:val="00D61E06"/>
    <w:rsid w:val="00D61E6A"/>
    <w:rsid w:val="00D626FE"/>
    <w:rsid w:val="00D6474D"/>
    <w:rsid w:val="00D65841"/>
    <w:rsid w:val="00D66002"/>
    <w:rsid w:val="00D6714F"/>
    <w:rsid w:val="00D72965"/>
    <w:rsid w:val="00D72D63"/>
    <w:rsid w:val="00D7312F"/>
    <w:rsid w:val="00D733AD"/>
    <w:rsid w:val="00D73CC6"/>
    <w:rsid w:val="00D741E6"/>
    <w:rsid w:val="00D7453D"/>
    <w:rsid w:val="00D77A51"/>
    <w:rsid w:val="00D77BB4"/>
    <w:rsid w:val="00D80A02"/>
    <w:rsid w:val="00D80D26"/>
    <w:rsid w:val="00D80DA9"/>
    <w:rsid w:val="00D810EF"/>
    <w:rsid w:val="00D813D3"/>
    <w:rsid w:val="00D81D94"/>
    <w:rsid w:val="00D81D98"/>
    <w:rsid w:val="00D836E7"/>
    <w:rsid w:val="00D84232"/>
    <w:rsid w:val="00D84314"/>
    <w:rsid w:val="00D84435"/>
    <w:rsid w:val="00D84D52"/>
    <w:rsid w:val="00D8511F"/>
    <w:rsid w:val="00D85977"/>
    <w:rsid w:val="00D86143"/>
    <w:rsid w:val="00D8630A"/>
    <w:rsid w:val="00D86AB5"/>
    <w:rsid w:val="00D872EC"/>
    <w:rsid w:val="00D87A30"/>
    <w:rsid w:val="00D90C85"/>
    <w:rsid w:val="00D90CD1"/>
    <w:rsid w:val="00D92182"/>
    <w:rsid w:val="00D92D0B"/>
    <w:rsid w:val="00D9383C"/>
    <w:rsid w:val="00D96A05"/>
    <w:rsid w:val="00D9710C"/>
    <w:rsid w:val="00D97A8F"/>
    <w:rsid w:val="00DA1157"/>
    <w:rsid w:val="00DA1D6D"/>
    <w:rsid w:val="00DA1E24"/>
    <w:rsid w:val="00DA344E"/>
    <w:rsid w:val="00DA3545"/>
    <w:rsid w:val="00DA3DA0"/>
    <w:rsid w:val="00DA4270"/>
    <w:rsid w:val="00DA42A1"/>
    <w:rsid w:val="00DA5A7E"/>
    <w:rsid w:val="00DA5CB9"/>
    <w:rsid w:val="00DA6E77"/>
    <w:rsid w:val="00DA7596"/>
    <w:rsid w:val="00DA779D"/>
    <w:rsid w:val="00DB0732"/>
    <w:rsid w:val="00DB1990"/>
    <w:rsid w:val="00DB2187"/>
    <w:rsid w:val="00DB35E0"/>
    <w:rsid w:val="00DB37FE"/>
    <w:rsid w:val="00DB4220"/>
    <w:rsid w:val="00DB5F2C"/>
    <w:rsid w:val="00DB64D4"/>
    <w:rsid w:val="00DB7099"/>
    <w:rsid w:val="00DC0253"/>
    <w:rsid w:val="00DC0442"/>
    <w:rsid w:val="00DC0601"/>
    <w:rsid w:val="00DC19F1"/>
    <w:rsid w:val="00DC1F90"/>
    <w:rsid w:val="00DC2BEF"/>
    <w:rsid w:val="00DC2C8E"/>
    <w:rsid w:val="00DC516B"/>
    <w:rsid w:val="00DC65E1"/>
    <w:rsid w:val="00DC704A"/>
    <w:rsid w:val="00DC7F46"/>
    <w:rsid w:val="00DD058C"/>
    <w:rsid w:val="00DD11EB"/>
    <w:rsid w:val="00DD198C"/>
    <w:rsid w:val="00DD2761"/>
    <w:rsid w:val="00DD3D38"/>
    <w:rsid w:val="00DD5103"/>
    <w:rsid w:val="00DD516E"/>
    <w:rsid w:val="00DD6309"/>
    <w:rsid w:val="00DD7BAA"/>
    <w:rsid w:val="00DE0D85"/>
    <w:rsid w:val="00DE241A"/>
    <w:rsid w:val="00DE2726"/>
    <w:rsid w:val="00DE30FE"/>
    <w:rsid w:val="00DE35D5"/>
    <w:rsid w:val="00DE4619"/>
    <w:rsid w:val="00DE6B56"/>
    <w:rsid w:val="00DE6CB6"/>
    <w:rsid w:val="00DE7D0E"/>
    <w:rsid w:val="00DE7F3D"/>
    <w:rsid w:val="00DF0300"/>
    <w:rsid w:val="00DF12FD"/>
    <w:rsid w:val="00DF20BE"/>
    <w:rsid w:val="00DF245A"/>
    <w:rsid w:val="00DF3171"/>
    <w:rsid w:val="00DF62BD"/>
    <w:rsid w:val="00DF7A9A"/>
    <w:rsid w:val="00E012DD"/>
    <w:rsid w:val="00E018D8"/>
    <w:rsid w:val="00E020F4"/>
    <w:rsid w:val="00E02222"/>
    <w:rsid w:val="00E037A8"/>
    <w:rsid w:val="00E05053"/>
    <w:rsid w:val="00E051C1"/>
    <w:rsid w:val="00E06CDE"/>
    <w:rsid w:val="00E07330"/>
    <w:rsid w:val="00E079A1"/>
    <w:rsid w:val="00E07F45"/>
    <w:rsid w:val="00E11B06"/>
    <w:rsid w:val="00E1231A"/>
    <w:rsid w:val="00E128EF"/>
    <w:rsid w:val="00E1394F"/>
    <w:rsid w:val="00E13A21"/>
    <w:rsid w:val="00E1478D"/>
    <w:rsid w:val="00E156E9"/>
    <w:rsid w:val="00E15F9D"/>
    <w:rsid w:val="00E16173"/>
    <w:rsid w:val="00E22A6C"/>
    <w:rsid w:val="00E22F57"/>
    <w:rsid w:val="00E2567E"/>
    <w:rsid w:val="00E2688E"/>
    <w:rsid w:val="00E26D1B"/>
    <w:rsid w:val="00E27ED4"/>
    <w:rsid w:val="00E30112"/>
    <w:rsid w:val="00E30593"/>
    <w:rsid w:val="00E30C15"/>
    <w:rsid w:val="00E30E54"/>
    <w:rsid w:val="00E35489"/>
    <w:rsid w:val="00E3730B"/>
    <w:rsid w:val="00E40395"/>
    <w:rsid w:val="00E40FE8"/>
    <w:rsid w:val="00E41256"/>
    <w:rsid w:val="00E4359E"/>
    <w:rsid w:val="00E43F5C"/>
    <w:rsid w:val="00E43F97"/>
    <w:rsid w:val="00E44557"/>
    <w:rsid w:val="00E4480D"/>
    <w:rsid w:val="00E452BF"/>
    <w:rsid w:val="00E45ADE"/>
    <w:rsid w:val="00E45C89"/>
    <w:rsid w:val="00E47C1C"/>
    <w:rsid w:val="00E47C27"/>
    <w:rsid w:val="00E53A96"/>
    <w:rsid w:val="00E54382"/>
    <w:rsid w:val="00E552A1"/>
    <w:rsid w:val="00E55AE6"/>
    <w:rsid w:val="00E55F39"/>
    <w:rsid w:val="00E5617F"/>
    <w:rsid w:val="00E57291"/>
    <w:rsid w:val="00E57BBC"/>
    <w:rsid w:val="00E57FE4"/>
    <w:rsid w:val="00E62131"/>
    <w:rsid w:val="00E621DE"/>
    <w:rsid w:val="00E62589"/>
    <w:rsid w:val="00E6308B"/>
    <w:rsid w:val="00E63338"/>
    <w:rsid w:val="00E660EB"/>
    <w:rsid w:val="00E66B69"/>
    <w:rsid w:val="00E67619"/>
    <w:rsid w:val="00E67927"/>
    <w:rsid w:val="00E67C13"/>
    <w:rsid w:val="00E67EDC"/>
    <w:rsid w:val="00E708C9"/>
    <w:rsid w:val="00E71050"/>
    <w:rsid w:val="00E72A7F"/>
    <w:rsid w:val="00E7395E"/>
    <w:rsid w:val="00E73A01"/>
    <w:rsid w:val="00E743A1"/>
    <w:rsid w:val="00E748D5"/>
    <w:rsid w:val="00E74F92"/>
    <w:rsid w:val="00E751A2"/>
    <w:rsid w:val="00E75678"/>
    <w:rsid w:val="00E75959"/>
    <w:rsid w:val="00E75CD7"/>
    <w:rsid w:val="00E75ED2"/>
    <w:rsid w:val="00E76883"/>
    <w:rsid w:val="00E76963"/>
    <w:rsid w:val="00E778A4"/>
    <w:rsid w:val="00E806D9"/>
    <w:rsid w:val="00E80AFB"/>
    <w:rsid w:val="00E80C0C"/>
    <w:rsid w:val="00E82E88"/>
    <w:rsid w:val="00E84290"/>
    <w:rsid w:val="00E846FE"/>
    <w:rsid w:val="00E851D5"/>
    <w:rsid w:val="00E85A8F"/>
    <w:rsid w:val="00E85D50"/>
    <w:rsid w:val="00E85ED1"/>
    <w:rsid w:val="00E8715D"/>
    <w:rsid w:val="00E87CDC"/>
    <w:rsid w:val="00E90AE0"/>
    <w:rsid w:val="00E91726"/>
    <w:rsid w:val="00E91AF4"/>
    <w:rsid w:val="00E945B4"/>
    <w:rsid w:val="00E94879"/>
    <w:rsid w:val="00E9488D"/>
    <w:rsid w:val="00E96C71"/>
    <w:rsid w:val="00E972B6"/>
    <w:rsid w:val="00E972CB"/>
    <w:rsid w:val="00E97FAE"/>
    <w:rsid w:val="00EA0399"/>
    <w:rsid w:val="00EA03AC"/>
    <w:rsid w:val="00EA0962"/>
    <w:rsid w:val="00EA0D24"/>
    <w:rsid w:val="00EA1017"/>
    <w:rsid w:val="00EA2CBE"/>
    <w:rsid w:val="00EA3E79"/>
    <w:rsid w:val="00EA3F2E"/>
    <w:rsid w:val="00EA4772"/>
    <w:rsid w:val="00EA494D"/>
    <w:rsid w:val="00EA49F8"/>
    <w:rsid w:val="00EA54FA"/>
    <w:rsid w:val="00EA6441"/>
    <w:rsid w:val="00EA6735"/>
    <w:rsid w:val="00EA6817"/>
    <w:rsid w:val="00EA6B44"/>
    <w:rsid w:val="00EB143A"/>
    <w:rsid w:val="00EB16F0"/>
    <w:rsid w:val="00EB2224"/>
    <w:rsid w:val="00EB2578"/>
    <w:rsid w:val="00EB309B"/>
    <w:rsid w:val="00EB4FA1"/>
    <w:rsid w:val="00EB54E4"/>
    <w:rsid w:val="00EB6495"/>
    <w:rsid w:val="00EC0478"/>
    <w:rsid w:val="00EC1516"/>
    <w:rsid w:val="00EC1817"/>
    <w:rsid w:val="00EC1FA9"/>
    <w:rsid w:val="00EC245F"/>
    <w:rsid w:val="00EC2CC8"/>
    <w:rsid w:val="00EC30DB"/>
    <w:rsid w:val="00EC340F"/>
    <w:rsid w:val="00EC41F4"/>
    <w:rsid w:val="00EC4AE3"/>
    <w:rsid w:val="00EC4B8F"/>
    <w:rsid w:val="00EC5432"/>
    <w:rsid w:val="00EC6089"/>
    <w:rsid w:val="00EC65A0"/>
    <w:rsid w:val="00EC664E"/>
    <w:rsid w:val="00ED0B42"/>
    <w:rsid w:val="00ED0D98"/>
    <w:rsid w:val="00ED14B2"/>
    <w:rsid w:val="00ED15E8"/>
    <w:rsid w:val="00ED15EA"/>
    <w:rsid w:val="00ED1B3F"/>
    <w:rsid w:val="00ED1BE7"/>
    <w:rsid w:val="00ED3357"/>
    <w:rsid w:val="00ED49DD"/>
    <w:rsid w:val="00ED4B26"/>
    <w:rsid w:val="00ED5CAE"/>
    <w:rsid w:val="00ED6968"/>
    <w:rsid w:val="00ED715A"/>
    <w:rsid w:val="00ED72D8"/>
    <w:rsid w:val="00ED7CA2"/>
    <w:rsid w:val="00EE115A"/>
    <w:rsid w:val="00EE1D52"/>
    <w:rsid w:val="00EE2324"/>
    <w:rsid w:val="00EE2495"/>
    <w:rsid w:val="00EE252A"/>
    <w:rsid w:val="00EE2BE4"/>
    <w:rsid w:val="00EE3AB5"/>
    <w:rsid w:val="00EE3F96"/>
    <w:rsid w:val="00EE70F2"/>
    <w:rsid w:val="00EE724F"/>
    <w:rsid w:val="00EF0AB4"/>
    <w:rsid w:val="00EF262A"/>
    <w:rsid w:val="00EF4542"/>
    <w:rsid w:val="00EF5025"/>
    <w:rsid w:val="00EF5BB4"/>
    <w:rsid w:val="00EF6AC1"/>
    <w:rsid w:val="00EF7E5D"/>
    <w:rsid w:val="00F00898"/>
    <w:rsid w:val="00F021AC"/>
    <w:rsid w:val="00F0401B"/>
    <w:rsid w:val="00F041D6"/>
    <w:rsid w:val="00F04245"/>
    <w:rsid w:val="00F04473"/>
    <w:rsid w:val="00F04E2F"/>
    <w:rsid w:val="00F04F22"/>
    <w:rsid w:val="00F0587B"/>
    <w:rsid w:val="00F05ACC"/>
    <w:rsid w:val="00F062F6"/>
    <w:rsid w:val="00F06B20"/>
    <w:rsid w:val="00F0743C"/>
    <w:rsid w:val="00F07650"/>
    <w:rsid w:val="00F10B48"/>
    <w:rsid w:val="00F11D02"/>
    <w:rsid w:val="00F12670"/>
    <w:rsid w:val="00F13661"/>
    <w:rsid w:val="00F13E3D"/>
    <w:rsid w:val="00F14B57"/>
    <w:rsid w:val="00F16CE2"/>
    <w:rsid w:val="00F16D59"/>
    <w:rsid w:val="00F20D13"/>
    <w:rsid w:val="00F2138F"/>
    <w:rsid w:val="00F225C9"/>
    <w:rsid w:val="00F22EC2"/>
    <w:rsid w:val="00F22F67"/>
    <w:rsid w:val="00F230EE"/>
    <w:rsid w:val="00F23367"/>
    <w:rsid w:val="00F26101"/>
    <w:rsid w:val="00F300A6"/>
    <w:rsid w:val="00F32247"/>
    <w:rsid w:val="00F33600"/>
    <w:rsid w:val="00F33DEC"/>
    <w:rsid w:val="00F3414D"/>
    <w:rsid w:val="00F3420C"/>
    <w:rsid w:val="00F34670"/>
    <w:rsid w:val="00F349EB"/>
    <w:rsid w:val="00F35E1A"/>
    <w:rsid w:val="00F35FAB"/>
    <w:rsid w:val="00F37A95"/>
    <w:rsid w:val="00F37D33"/>
    <w:rsid w:val="00F405D4"/>
    <w:rsid w:val="00F4770A"/>
    <w:rsid w:val="00F501D1"/>
    <w:rsid w:val="00F51143"/>
    <w:rsid w:val="00F53C82"/>
    <w:rsid w:val="00F53E62"/>
    <w:rsid w:val="00F547F5"/>
    <w:rsid w:val="00F560C2"/>
    <w:rsid w:val="00F56D71"/>
    <w:rsid w:val="00F56EF0"/>
    <w:rsid w:val="00F57128"/>
    <w:rsid w:val="00F57294"/>
    <w:rsid w:val="00F609AD"/>
    <w:rsid w:val="00F6173F"/>
    <w:rsid w:val="00F6217F"/>
    <w:rsid w:val="00F62C09"/>
    <w:rsid w:val="00F65BE4"/>
    <w:rsid w:val="00F67715"/>
    <w:rsid w:val="00F71E31"/>
    <w:rsid w:val="00F71EC8"/>
    <w:rsid w:val="00F7227D"/>
    <w:rsid w:val="00F72A7C"/>
    <w:rsid w:val="00F73505"/>
    <w:rsid w:val="00F73ED6"/>
    <w:rsid w:val="00F742B1"/>
    <w:rsid w:val="00F74418"/>
    <w:rsid w:val="00F77DEC"/>
    <w:rsid w:val="00F806CD"/>
    <w:rsid w:val="00F80A13"/>
    <w:rsid w:val="00F828E5"/>
    <w:rsid w:val="00F82B21"/>
    <w:rsid w:val="00F837D2"/>
    <w:rsid w:val="00F8388F"/>
    <w:rsid w:val="00F84270"/>
    <w:rsid w:val="00F843DB"/>
    <w:rsid w:val="00F84DFF"/>
    <w:rsid w:val="00F84FDA"/>
    <w:rsid w:val="00F85F3A"/>
    <w:rsid w:val="00F86728"/>
    <w:rsid w:val="00F91E41"/>
    <w:rsid w:val="00F91E91"/>
    <w:rsid w:val="00F926DA"/>
    <w:rsid w:val="00F926F4"/>
    <w:rsid w:val="00F92828"/>
    <w:rsid w:val="00F92AAB"/>
    <w:rsid w:val="00F92C81"/>
    <w:rsid w:val="00F93966"/>
    <w:rsid w:val="00F93F2C"/>
    <w:rsid w:val="00F965DE"/>
    <w:rsid w:val="00F96BA0"/>
    <w:rsid w:val="00F96E05"/>
    <w:rsid w:val="00F977E1"/>
    <w:rsid w:val="00F97AE0"/>
    <w:rsid w:val="00F97D30"/>
    <w:rsid w:val="00FA1EA3"/>
    <w:rsid w:val="00FA2261"/>
    <w:rsid w:val="00FA243A"/>
    <w:rsid w:val="00FA2511"/>
    <w:rsid w:val="00FA2C2B"/>
    <w:rsid w:val="00FA519A"/>
    <w:rsid w:val="00FA5437"/>
    <w:rsid w:val="00FA7077"/>
    <w:rsid w:val="00FB157E"/>
    <w:rsid w:val="00FB2C61"/>
    <w:rsid w:val="00FB5894"/>
    <w:rsid w:val="00FB5D04"/>
    <w:rsid w:val="00FB6A6F"/>
    <w:rsid w:val="00FB6BC3"/>
    <w:rsid w:val="00FC0C9D"/>
    <w:rsid w:val="00FC1B2D"/>
    <w:rsid w:val="00FC2BBF"/>
    <w:rsid w:val="00FC4656"/>
    <w:rsid w:val="00FC6E16"/>
    <w:rsid w:val="00FC70D7"/>
    <w:rsid w:val="00FD0330"/>
    <w:rsid w:val="00FD1AFC"/>
    <w:rsid w:val="00FD1C2B"/>
    <w:rsid w:val="00FD3013"/>
    <w:rsid w:val="00FD497B"/>
    <w:rsid w:val="00FD5C0C"/>
    <w:rsid w:val="00FD6124"/>
    <w:rsid w:val="00FD66C6"/>
    <w:rsid w:val="00FD7603"/>
    <w:rsid w:val="00FE12B6"/>
    <w:rsid w:val="00FE16A5"/>
    <w:rsid w:val="00FE1956"/>
    <w:rsid w:val="00FE3429"/>
    <w:rsid w:val="00FE3B24"/>
    <w:rsid w:val="00FE45D0"/>
    <w:rsid w:val="00FE4653"/>
    <w:rsid w:val="00FE4E42"/>
    <w:rsid w:val="00FE51B0"/>
    <w:rsid w:val="00FE5361"/>
    <w:rsid w:val="00FE797C"/>
    <w:rsid w:val="00FF13B7"/>
    <w:rsid w:val="00FF263C"/>
    <w:rsid w:val="00FF3FE8"/>
    <w:rsid w:val="00FF4019"/>
    <w:rsid w:val="00FF40E9"/>
    <w:rsid w:val="00FF4DD8"/>
    <w:rsid w:val="00FF563F"/>
    <w:rsid w:val="00FF56AE"/>
    <w:rsid w:val="00FF5DEA"/>
    <w:rsid w:val="00FF64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annotation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uiPriority="99"/>
    <w:lsdException w:name="Strong" w:semiHidden="0" w:unhideWhenUsed="0" w:qFormat="1"/>
    <w:lsdException w:name="Emphasis" w:semiHidden="0" w:uiPriority="99"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99"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C1611"/>
    <w:pPr>
      <w:spacing w:after="120" w:line="280" w:lineRule="exact"/>
    </w:pPr>
    <w:rPr>
      <w:rFonts w:ascii="Calibri" w:hAnsi="Calibri"/>
      <w:sz w:val="22"/>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5F76F9"/>
    <w:pPr>
      <w:keepNext/>
      <w:spacing w:before="240" w:after="60"/>
      <w:outlineLvl w:val="0"/>
    </w:pPr>
    <w:rPr>
      <w:rFonts w:ascii="Arial" w:hAnsi="Arial" w:cs="Arial"/>
      <w:b/>
      <w:bCs/>
      <w:kern w:val="32"/>
      <w:sz w:val="32"/>
      <w:szCs w:val="32"/>
    </w:rPr>
  </w:style>
  <w:style w:type="paragraph" w:styleId="Nadpis2">
    <w:name w:val="heading 2"/>
    <w:aliases w:val="2,sub-sect,h2,no section,section header,21,sub-sect1,22,sub-sect2,23,sub-sect3,24,sub-sect4,25,sub-sect5,hlavicka,F2,F21,R-nadpis2,headline,H2,Chapter Title,Head B,Podkapitola1,Nadpis 21,V_Head2,Head2A,PA Major Section,ASAPHeading 2,l2,list2,G"/>
    <w:basedOn w:val="Normln"/>
    <w:next w:val="Normln"/>
    <w:link w:val="Nadpis2Char"/>
    <w:unhideWhenUsed/>
    <w:qFormat/>
    <w:rsid w:val="00CB12DC"/>
    <w:pPr>
      <w:keepNext/>
      <w:spacing w:before="240" w:after="60"/>
      <w:outlineLvl w:val="1"/>
    </w:pPr>
    <w:rPr>
      <w:rFonts w:ascii="Cambria" w:hAnsi="Cambria"/>
      <w:b/>
      <w:i/>
      <w:sz w:val="28"/>
      <w:szCs w:val="20"/>
    </w:rPr>
  </w:style>
  <w:style w:type="paragraph" w:styleId="Nadpis3">
    <w:name w:val="heading 3"/>
    <w:aliases w:val="R-nadpis3,Podkapitola2,H3,h3,h3 sub heading,(Alt+3),Table Attribute Heading,Heading C,sub Italic,proj3,proj31,proj32,proj33,proj34,proj35,proj36,proj37,proj38,proj39,proj310,proj311,proj312,proj321,proj331,proj341,proj351,proj361,proj371,3,bh"/>
    <w:basedOn w:val="Normln"/>
    <w:next w:val="Normln"/>
    <w:link w:val="Nadpis3Char"/>
    <w:unhideWhenUsed/>
    <w:qFormat/>
    <w:rsid w:val="00CB12DC"/>
    <w:pPr>
      <w:keepNext/>
      <w:spacing w:before="240" w:after="60"/>
      <w:outlineLvl w:val="2"/>
    </w:pPr>
    <w:rPr>
      <w:rFonts w:ascii="Cambria" w:hAnsi="Cambria"/>
      <w:b/>
      <w:bCs/>
      <w:sz w:val="26"/>
      <w:szCs w:val="26"/>
    </w:rPr>
  </w:style>
  <w:style w:type="paragraph" w:styleId="Nadpis4">
    <w:name w:val="heading 4"/>
    <w:aliases w:val="h4,bullet,bl,bb,Titre 41,t4.T4,H4,Contrat 4,(Alt+4),Unterunterabschnitt,heading4,Subhead C,PIM 4,a.,h4 sub sub heading,H41,(Alt+4)1,H42,(Alt+4)2,H43,(Alt+4)3,H44,(Alt+4)4,H45,(Alt+4)5,H411,(Alt+4)11,H421,(Alt+4)21,H431,(Alt+4)31,H46,l4,V_Head"/>
    <w:basedOn w:val="Normln"/>
    <w:next w:val="Normln"/>
    <w:link w:val="Nadpis4Char"/>
    <w:unhideWhenUsed/>
    <w:qFormat/>
    <w:rsid w:val="008F322B"/>
    <w:pPr>
      <w:keepNext/>
      <w:spacing w:before="240" w:after="60"/>
      <w:outlineLvl w:val="3"/>
    </w:pPr>
    <w:rPr>
      <w:b/>
      <w:sz w:val="28"/>
      <w:szCs w:val="20"/>
    </w:rPr>
  </w:style>
  <w:style w:type="paragraph" w:styleId="Nadpis5">
    <w:name w:val="heading 5"/>
    <w:aliases w:val="ASAPHeading 5,MUS5,dash,ds,dd,h5,l5,hm,Odstavec 2,Odstavec 21,Odstavec 22,Odstavec 211,Odstavec 23,Odstavec 212,Odstavec 24,Odstavec 213,Odstavec 25,Odstavec 214,Odstavec 26,Odstavec 221,Odstavec 231,Odstavec 27,Odstavec 215,Odstavec 2111,H5,5"/>
    <w:basedOn w:val="Normln"/>
    <w:next w:val="Normln"/>
    <w:link w:val="Nadpis5Char"/>
    <w:unhideWhenUsed/>
    <w:qFormat/>
    <w:rsid w:val="00251FA1"/>
    <w:pPr>
      <w:keepNext/>
      <w:keepLines/>
      <w:spacing w:before="200" w:after="0"/>
      <w:outlineLvl w:val="4"/>
    </w:pPr>
    <w:rPr>
      <w:rFonts w:ascii="Cambria" w:hAnsi="Cambria"/>
      <w:color w:val="243F60"/>
    </w:rPr>
  </w:style>
  <w:style w:type="paragraph" w:styleId="Nadpis6">
    <w:name w:val="heading 6"/>
    <w:aliases w:val="Heading 6  Appendix Y &amp; Z,H6,ASAPHeading 6,MUS6,h6,h61,h62,Heading 6 Char1,Heading 6 Char Char,Heading 6 Char1 Char Char,Heading 6 Char Char Char Char,Heading 6 Char1 Char Char Char Char,Heading 6 Char Char Char Char Char Char,- po straně,6,61"/>
    <w:basedOn w:val="Normln"/>
    <w:next w:val="Normln"/>
    <w:link w:val="Nadpis6Char"/>
    <w:qFormat/>
    <w:rsid w:val="0059093B"/>
    <w:pPr>
      <w:keepNext/>
      <w:spacing w:before="120" w:after="60" w:line="300" w:lineRule="exact"/>
      <w:ind w:left="1152" w:hanging="1152"/>
      <w:outlineLvl w:val="5"/>
    </w:pPr>
    <w:rPr>
      <w:rFonts w:ascii="Frutiger LT Com 45 Light" w:hAnsi="Frutiger LT Com 45 Light"/>
      <w:i/>
      <w:color w:val="000066"/>
      <w:sz w:val="24"/>
      <w:szCs w:val="20"/>
      <w:lang w:eastAsia="en-US"/>
    </w:rPr>
  </w:style>
  <w:style w:type="paragraph" w:styleId="Nadpis7">
    <w:name w:val="heading 7"/>
    <w:aliases w:val="ASAPHeading 7,MUS7,H7,PA Appendix Major,7,Objective,req3,heading7,71,Objective1,Header 7,Clause level 2,Paragraph 2,NV_Überschrift 7,Smlouva 2,heading&#10;7"/>
    <w:basedOn w:val="Normln"/>
    <w:next w:val="Normln"/>
    <w:link w:val="Nadpis7Char"/>
    <w:qFormat/>
    <w:rsid w:val="0059093B"/>
    <w:pPr>
      <w:spacing w:before="240" w:after="60" w:line="300" w:lineRule="exact"/>
      <w:ind w:left="1296" w:hanging="1296"/>
      <w:jc w:val="both"/>
      <w:outlineLvl w:val="6"/>
    </w:pPr>
    <w:rPr>
      <w:rFonts w:ascii="Frutiger LT Com 45 Light" w:hAnsi="Frutiger LT Com 45 Light"/>
      <w:color w:val="000066"/>
      <w:sz w:val="20"/>
      <w:szCs w:val="20"/>
      <w:lang w:eastAsia="en-US"/>
    </w:rPr>
  </w:style>
  <w:style w:type="paragraph" w:styleId="Nadpis8">
    <w:name w:val="heading 8"/>
    <w:aliases w:val="ASAPHeading 8,MUS8,H8,PA Appendix Minor,Heading 8 (Start Appendices),8,Condition,81,Condition1,Header 8,Paragraph 3,NV_Überschrift 8"/>
    <w:basedOn w:val="Normln"/>
    <w:next w:val="Normln"/>
    <w:link w:val="Nadpis8Char"/>
    <w:qFormat/>
    <w:rsid w:val="0059093B"/>
    <w:pPr>
      <w:spacing w:before="240" w:after="60" w:line="300" w:lineRule="exact"/>
      <w:ind w:left="1440" w:hanging="1440"/>
      <w:jc w:val="both"/>
      <w:outlineLvl w:val="7"/>
    </w:pPr>
    <w:rPr>
      <w:rFonts w:ascii="Frutiger LT Com 45 Light" w:hAnsi="Frutiger LT Com 45 Light"/>
      <w:i/>
      <w:color w:val="000066"/>
      <w:sz w:val="20"/>
      <w:szCs w:val="20"/>
      <w:lang w:eastAsia="en-US"/>
    </w:rPr>
  </w:style>
  <w:style w:type="paragraph" w:styleId="Nadpis9">
    <w:name w:val="heading 9"/>
    <w:aliases w:val="ASAPHeading 9,Titre 10,h9,heading9,MUS9,H9,Příloha,Appendix,9,Cond'l Reqt.,Header 9,Clause Level 3,Paragraph 4,NV_Überschrift 9"/>
    <w:basedOn w:val="Normln"/>
    <w:next w:val="Normln"/>
    <w:link w:val="Nadpis9Char"/>
    <w:qFormat/>
    <w:rsid w:val="0059093B"/>
    <w:pPr>
      <w:spacing w:before="240" w:after="60" w:line="300" w:lineRule="exact"/>
      <w:ind w:left="1584" w:hanging="1584"/>
      <w:jc w:val="both"/>
      <w:outlineLvl w:val="8"/>
    </w:pPr>
    <w:rPr>
      <w:rFonts w:ascii="Frutiger LT Com 45 Light" w:hAnsi="Frutiger LT Com 45 Light"/>
      <w:b/>
      <w:i/>
      <w:color w:val="000066"/>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basedOn w:val="Standardnpsmoodstavce"/>
    <w:link w:val="Nadpis1"/>
    <w:locked/>
    <w:rsid w:val="0059093B"/>
    <w:rPr>
      <w:rFonts w:ascii="Arial" w:hAnsi="Arial" w:cs="Arial"/>
      <w:b/>
      <w:bCs/>
      <w:kern w:val="32"/>
      <w:sz w:val="32"/>
      <w:szCs w:val="32"/>
    </w:rPr>
  </w:style>
  <w:style w:type="paragraph" w:customStyle="1" w:styleId="zzxx">
    <w:name w:val="zzxx"/>
    <w:qFormat/>
    <w:rsid w:val="00092CFA"/>
    <w:pPr>
      <w:numPr>
        <w:numId w:val="6"/>
      </w:numPr>
      <w:tabs>
        <w:tab w:val="left" w:pos="709"/>
      </w:tabs>
    </w:pPr>
    <w:rPr>
      <w:rFonts w:ascii="Arial" w:hAnsi="Arial"/>
      <w:b/>
      <w:szCs w:val="24"/>
    </w:rPr>
  </w:style>
  <w:style w:type="character" w:customStyle="1" w:styleId="Nadpis3Char">
    <w:name w:val="Nadpis 3 Char"/>
    <w:aliases w:val="R-nadpis3 Char,Podkapitola2 Char,H3 Char,h3 Char,h3 sub heading Char,(Alt+3) Char,Table Attribute Heading Char,Heading C Char,sub Italic Char,proj3 Char,proj31 Char,proj32 Char,proj33 Char,proj34 Char,proj35 Char,proj36 Char,proj37 Char"/>
    <w:basedOn w:val="Standardnpsmoodstavce"/>
    <w:link w:val="Nadpis3"/>
    <w:locked/>
    <w:rsid w:val="00CB12DC"/>
    <w:rPr>
      <w:rFonts w:ascii="Cambria" w:hAnsi="Cambria"/>
      <w:b/>
      <w:sz w:val="26"/>
    </w:rPr>
  </w:style>
  <w:style w:type="paragraph" w:styleId="Textvysvtlivek">
    <w:name w:val="endnote text"/>
    <w:basedOn w:val="Normln"/>
    <w:link w:val="TextvysvtlivekChar"/>
    <w:rsid w:val="008F322B"/>
    <w:rPr>
      <w:sz w:val="20"/>
      <w:szCs w:val="20"/>
    </w:rPr>
  </w:style>
  <w:style w:type="character" w:customStyle="1" w:styleId="Nadpis5Char">
    <w:name w:val="Nadpis 5 Char"/>
    <w:aliases w:val="ASAPHeading 5 Char,MUS5 Char,dash Char,ds Char,dd Char,h5 Char,l5 Char,hm Char,Odstavec 2 Char,Odstavec 21 Char,Odstavec 22 Char,Odstavec 211 Char,Odstavec 23 Char,Odstavec 212 Char,Odstavec 24 Char,Odstavec 213 Char,Odstavec 25 Char"/>
    <w:basedOn w:val="Standardnpsmoodstavce"/>
    <w:link w:val="Nadpis5"/>
    <w:locked/>
    <w:rsid w:val="00251FA1"/>
    <w:rPr>
      <w:rFonts w:ascii="Cambria" w:eastAsia="Times New Roman" w:hAnsi="Cambria" w:cs="Times New Roman"/>
      <w:color w:val="243F60"/>
      <w:sz w:val="24"/>
      <w:szCs w:val="24"/>
    </w:rPr>
  </w:style>
  <w:style w:type="paragraph" w:customStyle="1" w:styleId="RLOdrky">
    <w:name w:val="RL Odrážky"/>
    <w:basedOn w:val="Normln"/>
    <w:qFormat/>
    <w:rsid w:val="0059093B"/>
    <w:pPr>
      <w:numPr>
        <w:ilvl w:val="1"/>
        <w:numId w:val="12"/>
      </w:numPr>
      <w:spacing w:line="340" w:lineRule="exact"/>
    </w:pPr>
  </w:style>
  <w:style w:type="character" w:customStyle="1" w:styleId="Nadpis7Char">
    <w:name w:val="Nadpis 7 Char"/>
    <w:aliases w:val="ASAPHeading 7 Char,MUS7 Char,H7 Char,PA Appendix Major Char,7 Char,Objective Char,req3 Char,heading7 Char,71 Char,Objective1 Char,Header 7 Char,Clause level 2 Char,Paragraph 2 Char,NV_Überschrift 7 Char,Smlouva 2 Char,heading&#10;7 Char"/>
    <w:basedOn w:val="Standardnpsmoodstavce"/>
    <w:link w:val="Nadpis7"/>
    <w:locked/>
    <w:rsid w:val="0059093B"/>
    <w:rPr>
      <w:rFonts w:ascii="Frutiger LT Com 45 Light" w:hAnsi="Frutiger LT Com 45 Light" w:cs="Times New Roman"/>
      <w:color w:val="000066"/>
      <w:lang w:eastAsia="en-US"/>
    </w:rPr>
  </w:style>
  <w:style w:type="character" w:customStyle="1" w:styleId="Nadpis8Char">
    <w:name w:val="Nadpis 8 Char"/>
    <w:aliases w:val="ASAPHeading 8 Char,MUS8 Char,H8 Char,PA Appendix Minor Char,Heading 8 (Start Appendices) Char,8 Char,Condition Char,81 Char,Condition1 Char,Header 8 Char,Paragraph 3 Char,NV_Überschrift 8 Char"/>
    <w:basedOn w:val="Standardnpsmoodstavce"/>
    <w:link w:val="Nadpis8"/>
    <w:locked/>
    <w:rsid w:val="0059093B"/>
    <w:rPr>
      <w:rFonts w:ascii="Frutiger LT Com 45 Light" w:hAnsi="Frutiger LT Com 45 Light" w:cs="Times New Roman"/>
      <w:i/>
      <w:color w:val="000066"/>
      <w:lang w:eastAsia="en-US"/>
    </w:rPr>
  </w:style>
  <w:style w:type="character" w:customStyle="1" w:styleId="Nadpis9Char">
    <w:name w:val="Nadpis 9 Char"/>
    <w:aliases w:val="ASAPHeading 9 Char,Titre 10 Char,h9 Char,heading9 Char,MUS9 Char,H9 Char,Příloha Char,Appendix Char,9 Char,Cond'l Reqt. Char,Header 9 Char,Clause Level 3 Char,Paragraph 4 Char,NV_Überschrift 9 Char"/>
    <w:basedOn w:val="Standardnpsmoodstavce"/>
    <w:link w:val="Nadpis9"/>
    <w:locked/>
    <w:rsid w:val="0059093B"/>
    <w:rPr>
      <w:rFonts w:ascii="Frutiger LT Com 45 Light" w:hAnsi="Frutiger LT Com 45 Light" w:cs="Times New Roman"/>
      <w:b/>
      <w:i/>
      <w:color w:val="000066"/>
      <w:sz w:val="18"/>
      <w:lang w:eastAsia="en-US"/>
    </w:rPr>
  </w:style>
  <w:style w:type="paragraph" w:customStyle="1" w:styleId="RLTextlnkuslovan">
    <w:name w:val="RL Text článku číslovaný"/>
    <w:basedOn w:val="Normln"/>
    <w:link w:val="RLTextlnkuslovanChar"/>
    <w:qFormat/>
    <w:rsid w:val="00693DC3"/>
    <w:pPr>
      <w:numPr>
        <w:ilvl w:val="1"/>
        <w:numId w:val="1"/>
      </w:numPr>
      <w:jc w:val="both"/>
    </w:pPr>
  </w:style>
  <w:style w:type="character" w:customStyle="1" w:styleId="RLTextlnkuslovanChar">
    <w:name w:val="RL Text článku číslovaný Char"/>
    <w:link w:val="RLTextlnkuslovan"/>
    <w:locked/>
    <w:rsid w:val="00693DC3"/>
    <w:rPr>
      <w:rFonts w:ascii="Calibri" w:hAnsi="Calibri"/>
      <w:sz w:val="22"/>
      <w:szCs w:val="24"/>
    </w:rPr>
  </w:style>
  <w:style w:type="paragraph" w:customStyle="1" w:styleId="RLlneksmlouvy">
    <w:name w:val="RL Článek smlouvy"/>
    <w:basedOn w:val="Normln"/>
    <w:next w:val="RLTextlnkuslovan"/>
    <w:link w:val="RLlneksmlouvyCharChar"/>
    <w:qFormat/>
    <w:rsid w:val="00EC245F"/>
    <w:pPr>
      <w:keepNext/>
      <w:numPr>
        <w:numId w:val="1"/>
      </w:numPr>
      <w:suppressAutoHyphens/>
      <w:spacing w:before="360"/>
      <w:jc w:val="both"/>
      <w:outlineLvl w:val="0"/>
    </w:pPr>
    <w:rPr>
      <w:b/>
      <w:lang w:eastAsia="en-US"/>
    </w:rPr>
  </w:style>
  <w:style w:type="character" w:customStyle="1" w:styleId="RLlneksmlouvyCharChar">
    <w:name w:val="RL Článek smlouvy Char Char"/>
    <w:link w:val="RLlneksmlouvy"/>
    <w:locked/>
    <w:rsid w:val="001A1E34"/>
    <w:rPr>
      <w:rFonts w:ascii="Calibri" w:hAnsi="Calibri"/>
      <w:b/>
      <w:sz w:val="22"/>
      <w:szCs w:val="24"/>
      <w:lang w:eastAsia="en-US"/>
    </w:rPr>
  </w:style>
  <w:style w:type="paragraph" w:customStyle="1" w:styleId="RLdajeosmluvnstran">
    <w:name w:val="RL Údaje o smluvní straně"/>
    <w:basedOn w:val="Normln"/>
    <w:rsid w:val="00CA53F7"/>
    <w:pPr>
      <w:jc w:val="center"/>
    </w:pPr>
    <w:rPr>
      <w:lang w:eastAsia="en-US"/>
    </w:rPr>
  </w:style>
  <w:style w:type="paragraph" w:customStyle="1" w:styleId="RLProhlensmluvnchstran">
    <w:name w:val="RL Prohlášení smluvních stran"/>
    <w:basedOn w:val="Normln"/>
    <w:link w:val="RLProhlensmluvnchstranChar"/>
    <w:rsid w:val="00F021AC"/>
    <w:pPr>
      <w:jc w:val="center"/>
    </w:pPr>
    <w:rPr>
      <w:b/>
      <w:sz w:val="24"/>
      <w:szCs w:val="20"/>
    </w:rPr>
  </w:style>
  <w:style w:type="character" w:customStyle="1" w:styleId="RLProhlensmluvnchstranChar">
    <w:name w:val="RL Prohlášení smluvních stran Char"/>
    <w:link w:val="RLProhlensmluvnchstran"/>
    <w:locked/>
    <w:rsid w:val="00F021AC"/>
    <w:rPr>
      <w:rFonts w:ascii="Calibri" w:hAnsi="Calibri"/>
      <w:b/>
      <w:sz w:val="24"/>
    </w:rPr>
  </w:style>
  <w:style w:type="character" w:styleId="Hypertextovodkaz">
    <w:name w:val="Hyperlink"/>
    <w:basedOn w:val="Standardnpsmoodstavce"/>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rFonts w:ascii="Arial" w:hAnsi="Arial" w:cs="Arial"/>
      <w:b/>
      <w:bCs/>
      <w:kern w:val="28"/>
      <w:sz w:val="32"/>
      <w:szCs w:val="32"/>
    </w:rPr>
  </w:style>
  <w:style w:type="character" w:customStyle="1" w:styleId="NzevChar">
    <w:name w:val="Název Char"/>
    <w:basedOn w:val="Standardnpsmoodstavce"/>
    <w:link w:val="Nzev"/>
    <w:locked/>
    <w:rsid w:val="0059093B"/>
    <w:rPr>
      <w:rFonts w:ascii="Arial" w:hAnsi="Arial" w:cs="Arial"/>
      <w:b/>
      <w:bCs/>
      <w:kern w:val="28"/>
      <w:sz w:val="32"/>
      <w:szCs w:val="32"/>
    </w:rPr>
  </w:style>
  <w:style w:type="paragraph" w:customStyle="1" w:styleId="RLSeznamploh">
    <w:name w:val="RL Seznam příloh"/>
    <w:basedOn w:val="RLTextlnkuslovan"/>
    <w:link w:val="RLSeznamplohChar"/>
    <w:rsid w:val="00B26686"/>
    <w:pPr>
      <w:numPr>
        <w:ilvl w:val="0"/>
        <w:numId w:val="0"/>
      </w:numPr>
      <w:ind w:left="3572" w:hanging="1361"/>
    </w:pPr>
    <w:rPr>
      <w:szCs w:val="20"/>
      <w:lang w:eastAsia="en-US"/>
    </w:rPr>
  </w:style>
  <w:style w:type="paragraph" w:customStyle="1" w:styleId="RLNzevsmlouvy">
    <w:name w:val="RL Název smlouvy"/>
    <w:basedOn w:val="Normln"/>
    <w:next w:val="Normln"/>
    <w:rsid w:val="00C70F7A"/>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basedOn w:val="Standardnpsmoodstavce"/>
    <w:link w:val="Zpat"/>
    <w:uiPriority w:val="99"/>
    <w:locked/>
    <w:rsid w:val="0059093B"/>
    <w:rPr>
      <w:rFonts w:ascii="Calibri" w:hAnsi="Calibri" w:cs="Times New Roman"/>
      <w:color w:val="808080"/>
      <w:sz w:val="24"/>
      <w:szCs w:val="24"/>
    </w:rPr>
  </w:style>
  <w:style w:type="paragraph" w:styleId="Zhlav">
    <w:name w:val="header"/>
    <w:aliases w:val="En-tête 1.1,ContentsHeader,hd"/>
    <w:basedOn w:val="Normln"/>
    <w:link w:val="ZhlavChar"/>
    <w:rsid w:val="0094351E"/>
    <w:pPr>
      <w:pBdr>
        <w:bottom w:val="single" w:sz="6" w:space="6" w:color="808080"/>
      </w:pBdr>
      <w:tabs>
        <w:tab w:val="center" w:pos="4536"/>
        <w:tab w:val="right" w:pos="9072"/>
      </w:tabs>
      <w:spacing w:after="0"/>
    </w:pPr>
    <w:rPr>
      <w:b/>
      <w:sz w:val="16"/>
    </w:rPr>
  </w:style>
  <w:style w:type="character" w:customStyle="1" w:styleId="ZhlavChar">
    <w:name w:val="Záhlaví Char"/>
    <w:aliases w:val="En-tête 1.1 Char,ContentsHeader Char,hd Char"/>
    <w:basedOn w:val="Standardnpsmoodstavce"/>
    <w:link w:val="Zhlav"/>
    <w:locked/>
    <w:rsid w:val="0059093B"/>
    <w:rPr>
      <w:rFonts w:ascii="Calibri" w:hAnsi="Calibri" w:cs="Times New Roman"/>
      <w:b/>
      <w:sz w:val="24"/>
      <w:szCs w:val="24"/>
    </w:rPr>
  </w:style>
  <w:style w:type="character" w:styleId="Odkaznakoment">
    <w:name w:val="annotation reference"/>
    <w:basedOn w:val="Standardnpsmoodstavce"/>
    <w:rsid w:val="00EC245F"/>
    <w:rPr>
      <w:sz w:val="16"/>
    </w:rPr>
  </w:style>
  <w:style w:type="character" w:styleId="Sledovanodkaz">
    <w:name w:val="FollowedHyperlink"/>
    <w:basedOn w:val="Standardnpsmoodstavce"/>
    <w:uiPriority w:val="99"/>
    <w:rsid w:val="00094A1C"/>
    <w:rPr>
      <w:color w:val="0000FF"/>
      <w:u w:val="single"/>
    </w:rPr>
  </w:style>
  <w:style w:type="character" w:customStyle="1" w:styleId="Kurzva">
    <w:name w:val="Kurzíva"/>
    <w:uiPriority w:val="99"/>
    <w:rsid w:val="00094A1C"/>
    <w:rPr>
      <w:i/>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basedOn w:val="Standardnpsmoodstavce"/>
    <w:link w:val="Textkomente"/>
    <w:uiPriority w:val="99"/>
    <w:locked/>
    <w:rsid w:val="003944BD"/>
    <w:rPr>
      <w:rFonts w:ascii="Calibri" w:hAnsi="Calibri"/>
    </w:rPr>
  </w:style>
  <w:style w:type="character" w:styleId="slostrnky">
    <w:name w:val="page number"/>
    <w:basedOn w:val="Standardnpsmoodstavce"/>
    <w:rsid w:val="00F2138F"/>
    <w:rPr>
      <w:rFonts w:cs="Times New Roman"/>
    </w:rPr>
  </w:style>
  <w:style w:type="paragraph" w:styleId="Pedmtkomente">
    <w:name w:val="annotation subject"/>
    <w:basedOn w:val="Textkomente"/>
    <w:next w:val="Textkomente"/>
    <w:link w:val="PedmtkomenteChar"/>
    <w:rsid w:val="00EC245F"/>
    <w:rPr>
      <w:b/>
      <w:bCs/>
    </w:rPr>
  </w:style>
  <w:style w:type="character" w:customStyle="1" w:styleId="PedmtkomenteChar">
    <w:name w:val="Předmět komentáře Char"/>
    <w:basedOn w:val="TextkomenteChar"/>
    <w:link w:val="Pedmtkomente"/>
    <w:locked/>
    <w:rsid w:val="0059093B"/>
    <w:rPr>
      <w:rFonts w:ascii="Calibri" w:hAnsi="Calibri" w:cs="Times New Roman"/>
      <w:b/>
      <w:bCs/>
    </w:rPr>
  </w:style>
  <w:style w:type="table" w:styleId="Mkatabulky">
    <w:name w:val="Table Grid"/>
    <w:basedOn w:val="Normlntabulka"/>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EC245F"/>
    <w:rPr>
      <w:rFonts w:ascii="Tahoma" w:hAnsi="Tahoma" w:cs="Tahoma"/>
      <w:sz w:val="16"/>
      <w:szCs w:val="16"/>
    </w:rPr>
  </w:style>
  <w:style w:type="character" w:customStyle="1" w:styleId="TextbublinyChar">
    <w:name w:val="Text bubliny Char"/>
    <w:basedOn w:val="Standardnpsmoodstavce"/>
    <w:link w:val="Textbubliny"/>
    <w:semiHidden/>
    <w:locked/>
    <w:rsid w:val="0059093B"/>
    <w:rPr>
      <w:rFonts w:ascii="Tahoma" w:hAnsi="Tahoma" w:cs="Tahoma"/>
      <w:sz w:val="16"/>
      <w:szCs w:val="16"/>
    </w:rPr>
  </w:style>
  <w:style w:type="paragraph" w:customStyle="1" w:styleId="RLslovanodstavec">
    <w:name w:val="RL Číslovaný odstavec"/>
    <w:basedOn w:val="Normln"/>
    <w:qFormat/>
    <w:rsid w:val="002139FD"/>
    <w:pPr>
      <w:numPr>
        <w:numId w:val="2"/>
      </w:numPr>
      <w:spacing w:line="340" w:lineRule="exact"/>
      <w:jc w:val="both"/>
    </w:pPr>
    <w:rPr>
      <w:spacing w:val="-4"/>
    </w:rPr>
  </w:style>
  <w:style w:type="paragraph" w:styleId="Revize">
    <w:name w:val="Revision"/>
    <w:hidden/>
    <w:uiPriority w:val="99"/>
    <w:rsid w:val="00516E47"/>
    <w:rPr>
      <w:rFonts w:ascii="Calibri" w:hAnsi="Calibri"/>
      <w:sz w:val="22"/>
      <w:szCs w:val="24"/>
    </w:rPr>
  </w:style>
  <w:style w:type="paragraph" w:customStyle="1" w:styleId="RLNadpis1rovn">
    <w:name w:val="RL Nadpis 1. úrovně"/>
    <w:basedOn w:val="Normln"/>
    <w:next w:val="Normln"/>
    <w:uiPriority w:val="99"/>
    <w:qFormat/>
    <w:rsid w:val="002139FD"/>
    <w:pPr>
      <w:pageBreakBefore/>
      <w:numPr>
        <w:numId w:val="3"/>
      </w:numPr>
      <w:spacing w:after="1000" w:line="560" w:lineRule="exact"/>
    </w:pPr>
    <w:rPr>
      <w:b/>
      <w:sz w:val="40"/>
      <w:szCs w:val="40"/>
    </w:rPr>
  </w:style>
  <w:style w:type="paragraph" w:customStyle="1" w:styleId="RLNadpis2rovn">
    <w:name w:val="RL Nadpis 2. úrovně"/>
    <w:basedOn w:val="Normln"/>
    <w:next w:val="Normln"/>
    <w:uiPriority w:val="99"/>
    <w:qFormat/>
    <w:rsid w:val="005859DF"/>
    <w:pPr>
      <w:keepNext/>
      <w:numPr>
        <w:ilvl w:val="1"/>
        <w:numId w:val="3"/>
      </w:numPr>
      <w:spacing w:before="360" w:line="340" w:lineRule="exact"/>
    </w:pPr>
    <w:rPr>
      <w:b/>
      <w:spacing w:val="20"/>
      <w:sz w:val="23"/>
    </w:rPr>
  </w:style>
  <w:style w:type="paragraph" w:customStyle="1" w:styleId="RLNadpis3rovn">
    <w:name w:val="RL Nadpis 3. úrovně"/>
    <w:basedOn w:val="Normln"/>
    <w:next w:val="RLslovanodstavec"/>
    <w:uiPriority w:val="99"/>
    <w:qFormat/>
    <w:rsid w:val="002139FD"/>
    <w:pPr>
      <w:keepNext/>
      <w:numPr>
        <w:ilvl w:val="2"/>
        <w:numId w:val="3"/>
      </w:numPr>
      <w:spacing w:before="360" w:line="340" w:lineRule="exact"/>
    </w:pPr>
    <w:rPr>
      <w:b/>
      <w:szCs w:val="22"/>
    </w:rPr>
  </w:style>
  <w:style w:type="character" w:customStyle="1" w:styleId="RLlneksmlouvyChar">
    <w:name w:val="RL Článek smlouvy Char"/>
    <w:uiPriority w:val="99"/>
    <w:rsid w:val="00D31B7E"/>
    <w:rPr>
      <w:rFonts w:ascii="Calibri" w:hAnsi="Calibri"/>
      <w:b/>
      <w:sz w:val="24"/>
      <w:lang w:eastAsia="en-US"/>
    </w:rPr>
  </w:style>
  <w:style w:type="paragraph" w:customStyle="1" w:styleId="RLdajeosmluvnstran0">
    <w:name w:val="RL  údaje o smluvní straně"/>
    <w:basedOn w:val="Normln"/>
    <w:uiPriority w:val="99"/>
    <w:rsid w:val="001E4289"/>
    <w:pPr>
      <w:jc w:val="center"/>
    </w:pPr>
    <w:rPr>
      <w:lang w:eastAsia="en-US"/>
    </w:rPr>
  </w:style>
  <w:style w:type="paragraph" w:customStyle="1" w:styleId="RLnzevsmlouvy0">
    <w:name w:val="RL název smlouvy"/>
    <w:basedOn w:val="Normln"/>
    <w:next w:val="Normln"/>
    <w:uiPriority w:val="99"/>
    <w:rsid w:val="001E4289"/>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uiPriority w:val="99"/>
    <w:rsid w:val="001E4289"/>
    <w:rPr>
      <w:rFonts w:ascii="Garamond" w:hAnsi="Garamond"/>
      <w:sz w:val="24"/>
    </w:rPr>
  </w:style>
  <w:style w:type="character" w:customStyle="1" w:styleId="ZkladntextChar">
    <w:name w:val="Základní text Char"/>
    <w:basedOn w:val="Standardnpsmoodstavce"/>
    <w:link w:val="Zkladntext"/>
    <w:uiPriority w:val="99"/>
    <w:locked/>
    <w:rsid w:val="001E4289"/>
    <w:rPr>
      <w:rFonts w:ascii="Garamond" w:hAnsi="Garamond"/>
      <w:sz w:val="24"/>
    </w:rPr>
  </w:style>
  <w:style w:type="character" w:customStyle="1" w:styleId="ZKLADNChar">
    <w:name w:val="ZÁKLADNÍ Char"/>
    <w:link w:val="ZKLADN"/>
    <w:uiPriority w:val="99"/>
    <w:locked/>
    <w:rsid w:val="001E4289"/>
    <w:rPr>
      <w:rFonts w:ascii="Garamond" w:hAnsi="Garamond"/>
      <w:sz w:val="24"/>
    </w:rPr>
  </w:style>
  <w:style w:type="paragraph" w:customStyle="1" w:styleId="ZKLADN">
    <w:name w:val="ZÁKLADNÍ"/>
    <w:basedOn w:val="Zkladntext"/>
    <w:link w:val="ZKLADNChar"/>
    <w:uiPriority w:val="99"/>
    <w:rsid w:val="001E4289"/>
    <w:pPr>
      <w:widowControl w:val="0"/>
      <w:spacing w:before="120" w:line="280" w:lineRule="atLeast"/>
      <w:jc w:val="both"/>
    </w:pPr>
    <w:rPr>
      <w:szCs w:val="20"/>
    </w:rPr>
  </w:style>
  <w:style w:type="paragraph" w:customStyle="1" w:styleId="Seznamploh">
    <w:name w:val="Seznam příloh"/>
    <w:basedOn w:val="RLTextlnkuslovan"/>
    <w:link w:val="SeznamplohChar"/>
    <w:uiPriority w:val="99"/>
    <w:rsid w:val="001E4289"/>
    <w:pPr>
      <w:numPr>
        <w:ilvl w:val="0"/>
        <w:numId w:val="0"/>
      </w:numPr>
      <w:ind w:left="3572" w:hanging="1361"/>
    </w:pPr>
    <w:rPr>
      <w:sz w:val="24"/>
      <w:szCs w:val="20"/>
      <w:lang w:eastAsia="en-US"/>
    </w:rPr>
  </w:style>
  <w:style w:type="character" w:customStyle="1" w:styleId="SeznamplohChar">
    <w:name w:val="Seznam příloh Char"/>
    <w:link w:val="Seznamploh"/>
    <w:uiPriority w:val="99"/>
    <w:locked/>
    <w:rsid w:val="001E4289"/>
    <w:rPr>
      <w:rFonts w:ascii="Calibri" w:hAnsi="Calibri"/>
      <w:sz w:val="24"/>
      <w:lang w:eastAsia="en-US"/>
    </w:rPr>
  </w:style>
  <w:style w:type="paragraph" w:customStyle="1" w:styleId="doplnuchaze">
    <w:name w:val="doplní uchazeč"/>
    <w:basedOn w:val="Normln"/>
    <w:link w:val="doplnuchazeChar"/>
    <w:uiPriority w:val="99"/>
    <w:qFormat/>
    <w:rsid w:val="001E4289"/>
    <w:pPr>
      <w:jc w:val="center"/>
    </w:pPr>
    <w:rPr>
      <w:b/>
      <w:szCs w:val="20"/>
    </w:rPr>
  </w:style>
  <w:style w:type="character" w:customStyle="1" w:styleId="doplnuchazeChar">
    <w:name w:val="doplní uchazeč Char"/>
    <w:link w:val="doplnuchaze"/>
    <w:uiPriority w:val="99"/>
    <w:locked/>
    <w:rsid w:val="001E4289"/>
    <w:rPr>
      <w:rFonts w:ascii="Calibri" w:hAnsi="Calibri"/>
      <w:b/>
      <w:sz w:val="22"/>
    </w:rPr>
  </w:style>
  <w:style w:type="paragraph" w:styleId="Odstavecseseznamem">
    <w:name w:val="List Paragraph"/>
    <w:basedOn w:val="Normln"/>
    <w:uiPriority w:val="34"/>
    <w:qFormat/>
    <w:rsid w:val="001F0955"/>
    <w:pPr>
      <w:ind w:left="708"/>
    </w:pPr>
  </w:style>
  <w:style w:type="paragraph" w:customStyle="1" w:styleId="Tma">
    <w:name w:val="Téma"/>
    <w:basedOn w:val="Normln"/>
    <w:semiHidden/>
    <w:rsid w:val="00F14B57"/>
    <w:pPr>
      <w:spacing w:after="0" w:line="240" w:lineRule="auto"/>
      <w:ind w:left="99"/>
      <w:jc w:val="both"/>
    </w:pPr>
    <w:rPr>
      <w:rFonts w:ascii="Arial" w:hAnsi="Arial"/>
      <w:b/>
      <w:bCs/>
      <w:szCs w:val="20"/>
    </w:rPr>
  </w:style>
  <w:style w:type="paragraph" w:customStyle="1" w:styleId="4Dslovn">
    <w:name w:val="4D Číslování"/>
    <w:basedOn w:val="Normln"/>
    <w:rsid w:val="00F14B57"/>
    <w:pPr>
      <w:numPr>
        <w:numId w:val="4"/>
      </w:numPr>
      <w:spacing w:after="0" w:line="240" w:lineRule="auto"/>
    </w:pPr>
    <w:rPr>
      <w:rFonts w:ascii="Arial" w:hAnsi="Arial" w:cs="Tahoma"/>
      <w:sz w:val="20"/>
      <w:szCs w:val="20"/>
    </w:rPr>
  </w:style>
  <w:style w:type="character" w:customStyle="1" w:styleId="Nadpis4Char">
    <w:name w:val="Nadpis 4 Char"/>
    <w:aliases w:val="h4 Char,bullet Char,bl Char,bb Char,Titre 41 Char,t4.T4 Char,H4 Char,Contrat 4 Char,(Alt+4) Char,Unterunterabschnitt Char,heading4 Char,Subhead C Char,PIM 4 Char,a. Char,h4 sub sub heading Char,H41 Char,(Alt+4)1 Char,H42 Char,(Alt+4)2 Char"/>
    <w:link w:val="Nadpis4"/>
    <w:locked/>
    <w:rsid w:val="008F322B"/>
    <w:rPr>
      <w:rFonts w:ascii="Calibri" w:hAnsi="Calibri"/>
      <w:b/>
      <w:sz w:val="28"/>
    </w:rPr>
  </w:style>
  <w:style w:type="character" w:customStyle="1" w:styleId="TextvysvtlivekChar">
    <w:name w:val="Text vysvětlivek Char"/>
    <w:basedOn w:val="Standardnpsmoodstavce"/>
    <w:link w:val="Textvysvtlivek"/>
    <w:locked/>
    <w:rsid w:val="008F322B"/>
    <w:rPr>
      <w:rFonts w:ascii="Calibri" w:hAnsi="Calibri"/>
    </w:rPr>
  </w:style>
  <w:style w:type="character" w:styleId="Odkaznavysvtlivky">
    <w:name w:val="endnote reference"/>
    <w:basedOn w:val="Standardnpsmoodstavce"/>
    <w:rsid w:val="008F322B"/>
    <w:rPr>
      <w:vertAlign w:val="superscript"/>
    </w:rPr>
  </w:style>
  <w:style w:type="paragraph" w:customStyle="1" w:styleId="Ploha1">
    <w:name w:val="Příloha 1"/>
    <w:basedOn w:val="Nadpis1"/>
    <w:next w:val="Zkladntext"/>
    <w:rsid w:val="00CB12DC"/>
    <w:pPr>
      <w:pageBreakBefore/>
      <w:numPr>
        <w:numId w:val="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rsid w:val="00CB12DC"/>
    <w:pPr>
      <w:numPr>
        <w:ilvl w:val="1"/>
        <w:numId w:val="5"/>
      </w:numPr>
      <w:spacing w:after="120" w:line="240" w:lineRule="auto"/>
      <w:jc w:val="both"/>
      <w:outlineLvl w:val="2"/>
    </w:pPr>
    <w:rPr>
      <w:rFonts w:ascii="Times New Roman" w:hAnsi="Times New Roman"/>
      <w:i w:val="0"/>
      <w:sz w:val="24"/>
    </w:rPr>
  </w:style>
  <w:style w:type="paragraph" w:customStyle="1" w:styleId="Ploha3">
    <w:name w:val="Příloha 3"/>
    <w:basedOn w:val="Nadpis3"/>
    <w:next w:val="Zkladntext"/>
    <w:rsid w:val="00CB12DC"/>
    <w:pPr>
      <w:numPr>
        <w:ilvl w:val="2"/>
        <w:numId w:val="5"/>
      </w:numPr>
      <w:spacing w:after="120" w:line="240" w:lineRule="auto"/>
      <w:jc w:val="both"/>
      <w:outlineLvl w:val="3"/>
    </w:pPr>
    <w:rPr>
      <w:rFonts w:ascii="Times New Roman" w:hAnsi="Times New Roman"/>
      <w:sz w:val="24"/>
      <w:szCs w:val="20"/>
    </w:rPr>
  </w:style>
  <w:style w:type="paragraph" w:customStyle="1" w:styleId="Ploha4">
    <w:name w:val="Příloha 4"/>
    <w:basedOn w:val="Nadpis4"/>
    <w:next w:val="Zkladntext"/>
    <w:rsid w:val="00CB12DC"/>
    <w:pPr>
      <w:numPr>
        <w:ilvl w:val="3"/>
        <w:numId w:val="5"/>
      </w:numPr>
    </w:pPr>
  </w:style>
  <w:style w:type="character" w:customStyle="1" w:styleId="Nadpis2Char">
    <w:name w:val="Nadpis 2 Char"/>
    <w:aliases w:val="2 Char,sub-sect Char,h2 Char,no section Char,section header Char,21 Char,sub-sect1 Char,22 Char,sub-sect2 Char,23 Char,sub-sect3 Char,24 Char,sub-sect4 Char,25 Char,sub-sect5 Char,hlavicka Char,F2 Char,F21 Char,R-nadpis2 Char,headline Char"/>
    <w:link w:val="Nadpis2"/>
    <w:locked/>
    <w:rsid w:val="00CB12DC"/>
    <w:rPr>
      <w:rFonts w:ascii="Cambria" w:hAnsi="Cambria"/>
      <w:b/>
      <w:i/>
      <w:sz w:val="28"/>
    </w:rPr>
  </w:style>
  <w:style w:type="paragraph" w:customStyle="1" w:styleId="4DNormln">
    <w:name w:val="4D Normální"/>
    <w:link w:val="4DNormlnChar"/>
    <w:rsid w:val="00261BF4"/>
    <w:rPr>
      <w:rFonts w:ascii="Arial" w:hAnsi="Arial"/>
    </w:rPr>
  </w:style>
  <w:style w:type="character" w:customStyle="1" w:styleId="4DNormlnChar">
    <w:name w:val="4D Normální Char"/>
    <w:link w:val="4DNormln"/>
    <w:locked/>
    <w:rsid w:val="00261BF4"/>
    <w:rPr>
      <w:rFonts w:ascii="Arial" w:hAnsi="Arial"/>
      <w:lang w:val="cs-CZ" w:eastAsia="cs-CZ" w:bidi="ar-SA"/>
    </w:rPr>
  </w:style>
  <w:style w:type="paragraph" w:customStyle="1" w:styleId="4Dslovn2">
    <w:name w:val="4D Číslování 2"/>
    <w:basedOn w:val="4DNormln"/>
    <w:rsid w:val="00261BF4"/>
    <w:pPr>
      <w:numPr>
        <w:ilvl w:val="1"/>
        <w:numId w:val="7"/>
      </w:numPr>
      <w:tabs>
        <w:tab w:val="clear" w:pos="1800"/>
        <w:tab w:val="num" w:pos="737"/>
        <w:tab w:val="num" w:pos="1610"/>
      </w:tabs>
      <w:ind w:left="737" w:hanging="737"/>
    </w:pPr>
  </w:style>
  <w:style w:type="paragraph" w:customStyle="1" w:styleId="StylArial10bZa6bdkovnNejmn16b">
    <w:name w:val="Styl Arial 10 b. Za:  6 b. Řádkování:  Nejméně 16 b."/>
    <w:basedOn w:val="Normln"/>
    <w:uiPriority w:val="99"/>
    <w:rsid w:val="008509FA"/>
    <w:pPr>
      <w:numPr>
        <w:numId w:val="8"/>
      </w:numPr>
      <w:spacing w:line="320" w:lineRule="atLeast"/>
    </w:pPr>
    <w:rPr>
      <w:rFonts w:ascii="Arial" w:hAnsi="Arial"/>
      <w:sz w:val="20"/>
      <w:szCs w:val="20"/>
    </w:rPr>
  </w:style>
  <w:style w:type="paragraph" w:styleId="Nadpisobsahu">
    <w:name w:val="TOC Heading"/>
    <w:basedOn w:val="Nadpis1"/>
    <w:next w:val="Normln"/>
    <w:uiPriority w:val="39"/>
    <w:qFormat/>
    <w:rsid w:val="00251FA1"/>
    <w:pPr>
      <w:keepLines/>
      <w:numPr>
        <w:numId w:val="9"/>
      </w:numPr>
      <w:spacing w:before="480" w:after="0" w:line="240" w:lineRule="auto"/>
      <w:outlineLvl w:val="9"/>
    </w:pPr>
    <w:rPr>
      <w:color w:val="365F91"/>
      <w:kern w:val="0"/>
      <w:sz w:val="28"/>
      <w:szCs w:val="28"/>
    </w:rPr>
  </w:style>
  <w:style w:type="paragraph" w:customStyle="1" w:styleId="odstavecseseznamemcxspmiddle">
    <w:name w:val="odstavecseseznamem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last">
    <w:name w:val="odstavecseseznamem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
    <w:name w:val="odstavecseseznamem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last">
    <w:name w:val="odstavecseseznamemcxspmiddlecxsplast"/>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middle">
    <w:name w:val="odstavecseseznamemcxspmiddlecxspmiddlecxspmiddle"/>
    <w:basedOn w:val="Normln"/>
    <w:rsid w:val="00251FA1"/>
    <w:pPr>
      <w:spacing w:before="100" w:beforeAutospacing="1" w:after="100" w:afterAutospacing="1" w:line="240" w:lineRule="auto"/>
      <w:jc w:val="both"/>
    </w:pPr>
    <w:rPr>
      <w:kern w:val="24"/>
      <w:lang w:val="en-US" w:eastAsia="en-US"/>
    </w:rPr>
  </w:style>
  <w:style w:type="paragraph" w:customStyle="1" w:styleId="odstavecseseznamemcxspmiddlecxspmiddlecxsplast">
    <w:name w:val="odstavecseseznamemcxspmiddlecxspmiddlecxsplast"/>
    <w:basedOn w:val="Normln"/>
    <w:rsid w:val="00251FA1"/>
    <w:pPr>
      <w:spacing w:before="100" w:beforeAutospacing="1" w:after="100" w:afterAutospacing="1" w:line="240" w:lineRule="auto"/>
      <w:jc w:val="both"/>
    </w:pPr>
    <w:rPr>
      <w:kern w:val="24"/>
      <w:lang w:val="en-US" w:eastAsia="en-US"/>
    </w:rPr>
  </w:style>
  <w:style w:type="paragraph" w:styleId="Seznamsodrkami">
    <w:name w:val="List Bullet"/>
    <w:aliases w:val="Round Bullet"/>
    <w:basedOn w:val="Normln"/>
    <w:link w:val="SeznamsodrkamiChar"/>
    <w:rsid w:val="00251FA1"/>
    <w:pPr>
      <w:numPr>
        <w:numId w:val="10"/>
      </w:numPr>
      <w:spacing w:before="120" w:after="60" w:line="240" w:lineRule="auto"/>
      <w:contextualSpacing/>
      <w:jc w:val="both"/>
    </w:pPr>
    <w:rPr>
      <w:kern w:val="24"/>
      <w:sz w:val="24"/>
    </w:rPr>
  </w:style>
  <w:style w:type="character" w:customStyle="1" w:styleId="SeznamsodrkamiChar">
    <w:name w:val="Seznam s odrážkami Char"/>
    <w:aliases w:val="Round Bullet Char"/>
    <w:basedOn w:val="Standardnpsmoodstavce"/>
    <w:link w:val="Seznamsodrkami"/>
    <w:locked/>
    <w:rsid w:val="00251FA1"/>
    <w:rPr>
      <w:rFonts w:ascii="Calibri" w:hAnsi="Calibri"/>
      <w:kern w:val="24"/>
      <w:sz w:val="24"/>
      <w:szCs w:val="24"/>
    </w:rPr>
  </w:style>
  <w:style w:type="table" w:styleId="Barevnseznamzvraznn6">
    <w:name w:val="Colorful List Accent 6"/>
    <w:basedOn w:val="Normlntabulka"/>
    <w:uiPriority w:val="72"/>
    <w:rsid w:val="00251FA1"/>
    <w:rPr>
      <w:rFonts w:ascii="Calibri" w:hAnsi="Calibri"/>
      <w:color w:val="000000"/>
      <w:sz w:val="22"/>
      <w:szCs w:val="22"/>
      <w:lang w:eastAsia="en-US"/>
    </w:rPr>
    <w:tblPr>
      <w:tblStyleRowBandSize w:val="1"/>
      <w:tblStyleColBandSize w:val="1"/>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paragraph" w:customStyle="1" w:styleId="Kap1">
    <w:name w:val="Kap1"/>
    <w:basedOn w:val="Nadpis1"/>
    <w:link w:val="Kap1Char"/>
    <w:qFormat/>
    <w:rsid w:val="00251FA1"/>
    <w:pPr>
      <w:keepNext w:val="0"/>
      <w:numPr>
        <w:numId w:val="11"/>
      </w:numPr>
      <w:spacing w:before="360" w:after="120" w:line="252" w:lineRule="auto"/>
    </w:pPr>
    <w:rPr>
      <w:rFonts w:ascii="Calibri" w:hAnsi="Calibri" w:cs="Times New Roman"/>
      <w:bCs w:val="0"/>
      <w:caps/>
      <w:color w:val="548DD4"/>
      <w:spacing w:val="20"/>
      <w:kern w:val="0"/>
      <w:sz w:val="28"/>
      <w:szCs w:val="28"/>
      <w:lang w:eastAsia="en-US"/>
    </w:rPr>
  </w:style>
  <w:style w:type="paragraph" w:customStyle="1" w:styleId="Kap11">
    <w:name w:val="Kap1.1"/>
    <w:basedOn w:val="Kap1"/>
    <w:link w:val="Kap11Char"/>
    <w:qFormat/>
    <w:rsid w:val="00D31B7E"/>
    <w:pPr>
      <w:numPr>
        <w:ilvl w:val="1"/>
      </w:numPr>
      <w:tabs>
        <w:tab w:val="num" w:pos="2297"/>
      </w:tabs>
      <w:spacing w:before="240"/>
    </w:pPr>
    <w:rPr>
      <w:sz w:val="24"/>
      <w:szCs w:val="24"/>
    </w:rPr>
  </w:style>
  <w:style w:type="character" w:customStyle="1" w:styleId="Kap11Char">
    <w:name w:val="Kap1.1 Char"/>
    <w:basedOn w:val="Standardnpsmoodstavce"/>
    <w:link w:val="Kap11"/>
    <w:locked/>
    <w:rsid w:val="00251FA1"/>
    <w:rPr>
      <w:rFonts w:ascii="Calibri" w:hAnsi="Calibri"/>
      <w:b/>
      <w:caps/>
      <w:color w:val="548DD4"/>
      <w:spacing w:val="20"/>
      <w:sz w:val="24"/>
      <w:szCs w:val="24"/>
      <w:lang w:eastAsia="en-US"/>
    </w:rPr>
  </w:style>
  <w:style w:type="character" w:customStyle="1" w:styleId="Kap1Char">
    <w:name w:val="Kap1 Char"/>
    <w:basedOn w:val="Standardnpsmoodstavce"/>
    <w:link w:val="Kap1"/>
    <w:locked/>
    <w:rsid w:val="00251FA1"/>
    <w:rPr>
      <w:rFonts w:ascii="Calibri" w:hAnsi="Calibri"/>
      <w:b/>
      <w:caps/>
      <w:color w:val="548DD4"/>
      <w:spacing w:val="20"/>
      <w:sz w:val="28"/>
      <w:szCs w:val="28"/>
      <w:lang w:eastAsia="en-US"/>
    </w:rPr>
  </w:style>
  <w:style w:type="paragraph" w:customStyle="1" w:styleId="Kap111">
    <w:name w:val="Kap1.1.1"/>
    <w:basedOn w:val="Kap11"/>
    <w:link w:val="Kap111Char"/>
    <w:qFormat/>
    <w:rsid w:val="00D31B7E"/>
    <w:pPr>
      <w:numPr>
        <w:ilvl w:val="2"/>
      </w:numPr>
      <w:tabs>
        <w:tab w:val="num" w:pos="2211"/>
      </w:tabs>
      <w:spacing w:after="0"/>
    </w:pPr>
    <w:rPr>
      <w:sz w:val="22"/>
    </w:rPr>
  </w:style>
  <w:style w:type="character" w:customStyle="1" w:styleId="Kap111Char">
    <w:name w:val="Kap1.1.1 Char"/>
    <w:basedOn w:val="Kap11Char"/>
    <w:link w:val="Kap111"/>
    <w:locked/>
    <w:rsid w:val="00251FA1"/>
    <w:rPr>
      <w:rFonts w:ascii="Calibri" w:hAnsi="Calibri"/>
      <w:b/>
      <w:caps/>
      <w:color w:val="548DD4"/>
      <w:spacing w:val="20"/>
      <w:sz w:val="22"/>
      <w:szCs w:val="24"/>
      <w:lang w:eastAsia="en-US"/>
    </w:rPr>
  </w:style>
  <w:style w:type="paragraph" w:styleId="Normlnweb">
    <w:name w:val="Normal (Web)"/>
    <w:basedOn w:val="Normln"/>
    <w:unhideWhenUsed/>
    <w:rsid w:val="00251FA1"/>
    <w:pPr>
      <w:spacing w:before="100" w:beforeAutospacing="1" w:after="100" w:afterAutospacing="1" w:line="240" w:lineRule="auto"/>
    </w:pPr>
    <w:rPr>
      <w:rFonts w:ascii="Times New Roman" w:hAnsi="Times New Roman"/>
      <w:sz w:val="24"/>
    </w:rPr>
  </w:style>
  <w:style w:type="paragraph" w:customStyle="1" w:styleId="SWNadpis2">
    <w:name w:val="SW_Nadpis2"/>
    <w:basedOn w:val="Normln"/>
    <w:link w:val="SWNadpis2Char"/>
    <w:qFormat/>
    <w:rsid w:val="00251FA1"/>
    <w:pPr>
      <w:keepLines/>
      <w:widowControl w:val="0"/>
      <w:autoSpaceDE w:val="0"/>
      <w:autoSpaceDN w:val="0"/>
      <w:adjustRightInd w:val="0"/>
      <w:spacing w:before="200" w:after="0" w:line="240" w:lineRule="auto"/>
      <w:jc w:val="both"/>
      <w:outlineLvl w:val="2"/>
    </w:pPr>
    <w:rPr>
      <w:rFonts w:ascii="Helvetica" w:hAnsi="Helvetica"/>
      <w:b/>
      <w:color w:val="000000"/>
      <w:sz w:val="29"/>
      <w:szCs w:val="20"/>
    </w:rPr>
  </w:style>
  <w:style w:type="character" w:customStyle="1" w:styleId="SWNadpis2Char">
    <w:name w:val="SW_Nadpis2 Char"/>
    <w:link w:val="SWNadpis2"/>
    <w:locked/>
    <w:rsid w:val="00251FA1"/>
    <w:rPr>
      <w:rFonts w:ascii="Helvetica" w:hAnsi="Helvetica"/>
      <w:b/>
      <w:color w:val="000000"/>
      <w:sz w:val="29"/>
    </w:rPr>
  </w:style>
  <w:style w:type="paragraph" w:styleId="Bezmezer">
    <w:name w:val="No Spacing"/>
    <w:link w:val="BezmezerChar"/>
    <w:uiPriority w:val="1"/>
    <w:qFormat/>
    <w:rsid w:val="00251FA1"/>
    <w:rPr>
      <w:rFonts w:ascii="Calibri" w:hAnsi="Calibri"/>
      <w:sz w:val="22"/>
    </w:rPr>
  </w:style>
  <w:style w:type="paragraph" w:customStyle="1" w:styleId="Nornlntext">
    <w:name w:val="Nornální text"/>
    <w:basedOn w:val="Normln"/>
    <w:link w:val="NornlntextChar"/>
    <w:qFormat/>
    <w:rsid w:val="00251FA1"/>
    <w:pPr>
      <w:widowControl w:val="0"/>
      <w:autoSpaceDE w:val="0"/>
      <w:autoSpaceDN w:val="0"/>
      <w:adjustRightInd w:val="0"/>
      <w:spacing w:before="200" w:after="0" w:line="240" w:lineRule="auto"/>
      <w:jc w:val="both"/>
    </w:pPr>
    <w:rPr>
      <w:rFonts w:ascii="Times" w:hAnsi="Times" w:cs="Times"/>
      <w:color w:val="000000"/>
      <w:sz w:val="20"/>
      <w:szCs w:val="20"/>
    </w:rPr>
  </w:style>
  <w:style w:type="character" w:customStyle="1" w:styleId="NornlntextChar">
    <w:name w:val="Nornální text Char"/>
    <w:basedOn w:val="Standardnpsmoodstavce"/>
    <w:link w:val="Nornlntext"/>
    <w:locked/>
    <w:rsid w:val="00251FA1"/>
    <w:rPr>
      <w:rFonts w:ascii="Times" w:hAnsi="Times" w:cs="Times"/>
      <w:color w:val="000000"/>
    </w:rPr>
  </w:style>
  <w:style w:type="paragraph" w:customStyle="1" w:styleId="Odstavecseseznamem1">
    <w:name w:val="Odstavec se seznamem1"/>
    <w:basedOn w:val="Normln"/>
    <w:rsid w:val="00E621DE"/>
    <w:pPr>
      <w:ind w:left="720"/>
      <w:jc w:val="both"/>
    </w:pPr>
  </w:style>
  <w:style w:type="character" w:customStyle="1" w:styleId="Nadpis6Char">
    <w:name w:val="Nadpis 6 Char"/>
    <w:aliases w:val="Heading 6  Appendix Y &amp; Z Char,H6 Char,ASAPHeading 6 Char,MUS6 Char,h6 Char,h61 Char,h62 Char,Heading 6 Char1 Char,Heading 6 Char Char Char,Heading 6 Char1 Char Char Char,Heading 6 Char Char Char Char Char,- po straně Char,6 Char,61 Char"/>
    <w:basedOn w:val="Standardnpsmoodstavce"/>
    <w:link w:val="Nadpis6"/>
    <w:locked/>
    <w:rsid w:val="0059093B"/>
    <w:rPr>
      <w:rFonts w:ascii="Frutiger LT Com 45 Light" w:hAnsi="Frutiger LT Com 45 Light" w:cs="Times New Roman"/>
      <w:i/>
      <w:color w:val="000066"/>
      <w:sz w:val="24"/>
      <w:lang w:eastAsia="en-US"/>
    </w:rPr>
  </w:style>
  <w:style w:type="character" w:customStyle="1" w:styleId="RLSeznamplohChar">
    <w:name w:val="RL Seznam příloh Char"/>
    <w:link w:val="RLSeznamploh"/>
    <w:locked/>
    <w:rsid w:val="0059093B"/>
    <w:rPr>
      <w:rFonts w:ascii="Calibri" w:hAnsi="Calibri"/>
      <w:sz w:val="22"/>
      <w:lang w:eastAsia="en-US"/>
    </w:rPr>
  </w:style>
  <w:style w:type="paragraph" w:styleId="Zkladntextodsazen">
    <w:name w:val="Body Text Indent"/>
    <w:basedOn w:val="Normln"/>
    <w:link w:val="ZkladntextodsazenChar"/>
    <w:rsid w:val="0059093B"/>
    <w:pPr>
      <w:spacing w:line="240" w:lineRule="auto"/>
      <w:ind w:left="283"/>
    </w:pPr>
    <w:rPr>
      <w:rFonts w:ascii="Times New Roman" w:hAnsi="Times New Roman"/>
    </w:rPr>
  </w:style>
  <w:style w:type="character" w:customStyle="1" w:styleId="ZkladntextodsazenChar">
    <w:name w:val="Základní text odsazený Char"/>
    <w:basedOn w:val="Standardnpsmoodstavce"/>
    <w:link w:val="Zkladntextodsazen"/>
    <w:locked/>
    <w:rsid w:val="0059093B"/>
    <w:rPr>
      <w:rFonts w:cs="Times New Roman"/>
      <w:sz w:val="24"/>
      <w:szCs w:val="24"/>
    </w:rPr>
  </w:style>
  <w:style w:type="paragraph" w:styleId="Textpoznpodarou">
    <w:name w:val="footnote text"/>
    <w:basedOn w:val="Normln"/>
    <w:link w:val="TextpoznpodarouChar"/>
    <w:rsid w:val="0059093B"/>
    <w:rPr>
      <w:rFonts w:ascii="Garamond" w:hAnsi="Garamond"/>
      <w:sz w:val="20"/>
      <w:szCs w:val="20"/>
    </w:rPr>
  </w:style>
  <w:style w:type="character" w:customStyle="1" w:styleId="TextpoznpodarouChar">
    <w:name w:val="Text pozn. pod čarou Char"/>
    <w:basedOn w:val="Standardnpsmoodstavce"/>
    <w:link w:val="Textpoznpodarou"/>
    <w:locked/>
    <w:rsid w:val="0059093B"/>
    <w:rPr>
      <w:rFonts w:ascii="Garamond" w:hAnsi="Garamond" w:cs="Times New Roman"/>
    </w:rPr>
  </w:style>
  <w:style w:type="character" w:styleId="Znakapoznpodarou">
    <w:name w:val="footnote reference"/>
    <w:basedOn w:val="Standardnpsmoodstavce"/>
    <w:rsid w:val="0059093B"/>
    <w:rPr>
      <w:vertAlign w:val="superscript"/>
    </w:rPr>
  </w:style>
  <w:style w:type="paragraph" w:styleId="Prosttext">
    <w:name w:val="Plain Text"/>
    <w:basedOn w:val="Normln"/>
    <w:link w:val="ProsttextChar"/>
    <w:rsid w:val="0059093B"/>
    <w:pPr>
      <w:spacing w:after="0" w:line="240" w:lineRule="auto"/>
    </w:pPr>
    <w:rPr>
      <w:rFonts w:ascii="Courier New" w:hAnsi="Courier New"/>
      <w:sz w:val="20"/>
      <w:szCs w:val="20"/>
    </w:rPr>
  </w:style>
  <w:style w:type="character" w:customStyle="1" w:styleId="ProsttextChar">
    <w:name w:val="Prostý text Char"/>
    <w:basedOn w:val="Standardnpsmoodstavce"/>
    <w:link w:val="Prosttext"/>
    <w:locked/>
    <w:rsid w:val="0059093B"/>
    <w:rPr>
      <w:rFonts w:ascii="Courier New" w:hAnsi="Courier New" w:cs="Times New Roman"/>
    </w:rPr>
  </w:style>
  <w:style w:type="paragraph" w:styleId="Obsah1">
    <w:name w:val="toc 1"/>
    <w:basedOn w:val="Normln"/>
    <w:next w:val="Normln"/>
    <w:link w:val="Obsah1Char"/>
    <w:autoRedefine/>
    <w:uiPriority w:val="39"/>
    <w:rsid w:val="0059093B"/>
    <w:pPr>
      <w:tabs>
        <w:tab w:val="left" w:pos="425"/>
        <w:tab w:val="right" w:leader="dot" w:pos="8930"/>
      </w:tabs>
      <w:spacing w:before="120" w:after="60" w:line="240" w:lineRule="auto"/>
      <w:ind w:left="425" w:right="284" w:hanging="425"/>
      <w:jc w:val="both"/>
    </w:pPr>
    <w:rPr>
      <w:rFonts w:ascii="Frutiger LT Com 45 Light" w:hAnsi="Frutiger LT Com 45 Light"/>
      <w:b/>
      <w:caps/>
      <w:color w:val="000066"/>
      <w:sz w:val="20"/>
      <w:szCs w:val="20"/>
      <w:lang w:eastAsia="en-US"/>
    </w:rPr>
  </w:style>
  <w:style w:type="paragraph" w:styleId="Obsah2">
    <w:name w:val="toc 2"/>
    <w:basedOn w:val="Normln"/>
    <w:next w:val="Normln"/>
    <w:autoRedefine/>
    <w:uiPriority w:val="39"/>
    <w:rsid w:val="0059093B"/>
    <w:pPr>
      <w:tabs>
        <w:tab w:val="left" w:pos="993"/>
        <w:tab w:val="right" w:leader="dot" w:pos="8930"/>
      </w:tabs>
      <w:spacing w:line="240" w:lineRule="auto"/>
      <w:ind w:left="992" w:right="284" w:hanging="567"/>
    </w:pPr>
    <w:rPr>
      <w:rFonts w:ascii="Frutiger LT Com 45 Light" w:hAnsi="Frutiger LT Com 45 Light"/>
      <w:b/>
      <w:color w:val="000066"/>
      <w:sz w:val="20"/>
      <w:szCs w:val="20"/>
      <w:lang w:eastAsia="en-US"/>
    </w:rPr>
  </w:style>
  <w:style w:type="paragraph" w:styleId="Obsah3">
    <w:name w:val="toc 3"/>
    <w:basedOn w:val="Normln"/>
    <w:next w:val="Normln"/>
    <w:autoRedefine/>
    <w:uiPriority w:val="39"/>
    <w:rsid w:val="0059093B"/>
    <w:pPr>
      <w:tabs>
        <w:tab w:val="left" w:pos="1560"/>
        <w:tab w:val="right" w:leader="dot" w:pos="8930"/>
      </w:tabs>
      <w:spacing w:line="240" w:lineRule="auto"/>
      <w:ind w:left="1560" w:right="284" w:hanging="851"/>
      <w:jc w:val="both"/>
    </w:pPr>
    <w:rPr>
      <w:rFonts w:ascii="Frutiger LT Com 45 Light" w:hAnsi="Frutiger LT Com 45 Light"/>
      <w:i/>
      <w:color w:val="000066"/>
      <w:sz w:val="20"/>
      <w:szCs w:val="20"/>
      <w:lang w:eastAsia="en-US"/>
    </w:rPr>
  </w:style>
  <w:style w:type="paragraph" w:styleId="Obsah4">
    <w:name w:val="toc 4"/>
    <w:basedOn w:val="Normln"/>
    <w:next w:val="Normln"/>
    <w:autoRedefine/>
    <w:uiPriority w:val="39"/>
    <w:rsid w:val="0059093B"/>
    <w:pPr>
      <w:tabs>
        <w:tab w:val="left" w:pos="1985"/>
        <w:tab w:val="right" w:leader="dot" w:pos="8930"/>
      </w:tabs>
      <w:spacing w:line="360" w:lineRule="auto"/>
      <w:ind w:left="1984" w:right="284" w:hanging="1264"/>
      <w:jc w:val="both"/>
    </w:pPr>
    <w:rPr>
      <w:rFonts w:ascii="Frutiger LT Com 45 Light" w:hAnsi="Frutiger LT Com 45 Light"/>
      <w:noProof/>
      <w:color w:val="000066"/>
      <w:sz w:val="20"/>
      <w:szCs w:val="20"/>
      <w:lang w:eastAsia="en-US"/>
    </w:rPr>
  </w:style>
  <w:style w:type="paragraph" w:styleId="Obsah5">
    <w:name w:val="toc 5"/>
    <w:basedOn w:val="Normln"/>
    <w:next w:val="Normln"/>
    <w:autoRedefine/>
    <w:rsid w:val="0059093B"/>
    <w:pPr>
      <w:tabs>
        <w:tab w:val="left" w:pos="2268"/>
        <w:tab w:val="right" w:leader="dot" w:pos="8930"/>
      </w:tabs>
      <w:spacing w:line="300" w:lineRule="exact"/>
      <w:ind w:left="960"/>
      <w:jc w:val="both"/>
    </w:pPr>
    <w:rPr>
      <w:rFonts w:ascii="Frutiger LT Com 45 Light" w:hAnsi="Frutiger LT Com 45 Light"/>
      <w:color w:val="000066"/>
      <w:sz w:val="20"/>
      <w:szCs w:val="20"/>
      <w:lang w:eastAsia="en-US"/>
    </w:rPr>
  </w:style>
  <w:style w:type="paragraph" w:styleId="Obsah6">
    <w:name w:val="toc 6"/>
    <w:basedOn w:val="Normln"/>
    <w:next w:val="Normln"/>
    <w:autoRedefine/>
    <w:rsid w:val="0059093B"/>
    <w:pPr>
      <w:spacing w:line="300" w:lineRule="exact"/>
      <w:ind w:left="1200"/>
      <w:jc w:val="both"/>
    </w:pPr>
    <w:rPr>
      <w:rFonts w:ascii="Frutiger LT Com 45 Light" w:hAnsi="Frutiger LT Com 45 Light"/>
      <w:color w:val="000066"/>
      <w:sz w:val="20"/>
      <w:szCs w:val="20"/>
      <w:lang w:eastAsia="en-US"/>
    </w:rPr>
  </w:style>
  <w:style w:type="paragraph" w:styleId="Obsah7">
    <w:name w:val="toc 7"/>
    <w:basedOn w:val="Normln"/>
    <w:next w:val="Normln"/>
    <w:autoRedefine/>
    <w:rsid w:val="0059093B"/>
    <w:pPr>
      <w:spacing w:line="300" w:lineRule="exact"/>
      <w:ind w:left="1440"/>
      <w:jc w:val="both"/>
    </w:pPr>
    <w:rPr>
      <w:rFonts w:ascii="Frutiger LT Com 45 Light" w:hAnsi="Frutiger LT Com 45 Light"/>
      <w:color w:val="000066"/>
      <w:sz w:val="20"/>
      <w:szCs w:val="20"/>
      <w:lang w:eastAsia="en-US"/>
    </w:rPr>
  </w:style>
  <w:style w:type="paragraph" w:styleId="Obsah8">
    <w:name w:val="toc 8"/>
    <w:basedOn w:val="Normln"/>
    <w:next w:val="Normln"/>
    <w:autoRedefine/>
    <w:rsid w:val="0059093B"/>
    <w:pPr>
      <w:spacing w:line="300" w:lineRule="exact"/>
      <w:ind w:left="1680"/>
      <w:jc w:val="both"/>
    </w:pPr>
    <w:rPr>
      <w:rFonts w:ascii="Frutiger LT Com 45 Light" w:hAnsi="Frutiger LT Com 45 Light"/>
      <w:color w:val="000066"/>
      <w:sz w:val="20"/>
      <w:szCs w:val="20"/>
      <w:lang w:eastAsia="en-US"/>
    </w:rPr>
  </w:style>
  <w:style w:type="paragraph" w:styleId="Obsah9">
    <w:name w:val="toc 9"/>
    <w:basedOn w:val="Normln"/>
    <w:next w:val="Normln"/>
    <w:autoRedefine/>
    <w:rsid w:val="0059093B"/>
    <w:pPr>
      <w:spacing w:line="300" w:lineRule="exact"/>
      <w:ind w:left="1920"/>
      <w:jc w:val="both"/>
    </w:pPr>
    <w:rPr>
      <w:rFonts w:ascii="Frutiger LT Com 45 Light" w:hAnsi="Frutiger LT Com 45 Light"/>
      <w:color w:val="000066"/>
      <w:szCs w:val="20"/>
      <w:lang w:eastAsia="en-US"/>
    </w:rPr>
  </w:style>
  <w:style w:type="paragraph" w:customStyle="1" w:styleId="Char1CharCharCharCharCharCharChar">
    <w:name w:val="Char1 Char Char Char Char Char Char Char"/>
    <w:basedOn w:val="Normln"/>
    <w:uiPriority w:val="99"/>
    <w:semiHidden/>
    <w:rsid w:val="0059093B"/>
    <w:pPr>
      <w:spacing w:after="160" w:line="240" w:lineRule="exact"/>
    </w:pPr>
    <w:rPr>
      <w:rFonts w:ascii="Frutiger LT Com 45 Light" w:hAnsi="Frutiger LT Com 45 Light"/>
      <w:color w:val="000066"/>
      <w:szCs w:val="22"/>
      <w:lang w:val="en-US" w:eastAsia="en-US"/>
    </w:rPr>
  </w:style>
  <w:style w:type="paragraph" w:styleId="Seznamsodrkami2">
    <w:name w:val="List Bullet 2"/>
    <w:basedOn w:val="Normln"/>
    <w:rsid w:val="0059093B"/>
    <w:pPr>
      <w:numPr>
        <w:ilvl w:val="1"/>
        <w:numId w:val="13"/>
      </w:numPr>
      <w:spacing w:before="120" w:after="60" w:line="240" w:lineRule="auto"/>
      <w:contextualSpacing/>
      <w:jc w:val="both"/>
    </w:pPr>
    <w:rPr>
      <w:rFonts w:ascii="Times New Roman" w:hAnsi="Times New Roman"/>
      <w:kern w:val="24"/>
    </w:rPr>
  </w:style>
  <w:style w:type="paragraph" w:customStyle="1" w:styleId="Nadpisprosluby">
    <w:name w:val="Nadpis pro služby"/>
    <w:basedOn w:val="Normln"/>
    <w:uiPriority w:val="99"/>
    <w:rsid w:val="0059093B"/>
    <w:pPr>
      <w:shd w:val="clear" w:color="auto" w:fill="E6E6E6"/>
      <w:spacing w:before="120" w:after="60" w:line="240" w:lineRule="auto"/>
      <w:jc w:val="both"/>
    </w:pPr>
    <w:rPr>
      <w:rFonts w:ascii="Arial" w:hAnsi="Arial" w:cs="Arial"/>
      <w:b/>
      <w:kern w:val="24"/>
    </w:rPr>
  </w:style>
  <w:style w:type="paragraph" w:customStyle="1" w:styleId="Nadpis-kdsluby">
    <w:name w:val="Nadpis - kód služby"/>
    <w:basedOn w:val="Normln"/>
    <w:uiPriority w:val="99"/>
    <w:rsid w:val="0059093B"/>
    <w:pPr>
      <w:spacing w:before="120" w:after="60" w:line="240" w:lineRule="auto"/>
      <w:jc w:val="both"/>
    </w:pPr>
    <w:rPr>
      <w:rFonts w:ascii="Arial" w:hAnsi="Arial" w:cs="Arial"/>
      <w:noProof/>
      <w:kern w:val="24"/>
      <w:sz w:val="20"/>
      <w:szCs w:val="20"/>
    </w:rPr>
  </w:style>
  <w:style w:type="paragraph" w:customStyle="1" w:styleId="Nadpis-nzevsluby">
    <w:name w:val="Nadpis - název služby"/>
    <w:basedOn w:val="Normln"/>
    <w:next w:val="Normln"/>
    <w:uiPriority w:val="99"/>
    <w:rsid w:val="0059093B"/>
    <w:pPr>
      <w:spacing w:before="120" w:after="60" w:line="240" w:lineRule="auto"/>
      <w:jc w:val="both"/>
    </w:pPr>
    <w:rPr>
      <w:rFonts w:ascii="Arial" w:hAnsi="Arial" w:cs="Arial"/>
      <w:b/>
      <w:kern w:val="24"/>
      <w:sz w:val="20"/>
      <w:szCs w:val="20"/>
    </w:rPr>
  </w:style>
  <w:style w:type="paragraph" w:styleId="Titulek">
    <w:name w:val="caption"/>
    <w:aliases w:val="Caption Char,Caption Char1 Char,Caption Char Char Char,Caption Char1 Char Char Char,Caption Char Char Char Char Char,Caption Char Char1 Char,Caption Char1 Char1,Caption Char Char Char1"/>
    <w:basedOn w:val="Normln"/>
    <w:next w:val="Normln"/>
    <w:qFormat/>
    <w:rsid w:val="0059093B"/>
    <w:pPr>
      <w:spacing w:before="60" w:after="360" w:line="240" w:lineRule="auto"/>
      <w:jc w:val="center"/>
    </w:pPr>
    <w:rPr>
      <w:rFonts w:ascii="Arial" w:hAnsi="Arial"/>
      <w:i/>
      <w:sz w:val="16"/>
      <w:szCs w:val="20"/>
      <w:lang w:eastAsia="en-US"/>
    </w:rPr>
  </w:style>
  <w:style w:type="paragraph" w:customStyle="1" w:styleId="NumberedHeadingStyleA1">
    <w:name w:val="Numbered Heading Style A.1"/>
    <w:basedOn w:val="Nadpis1"/>
    <w:next w:val="Normln"/>
    <w:uiPriority w:val="99"/>
    <w:rsid w:val="0059093B"/>
    <w:pPr>
      <w:numPr>
        <w:numId w:val="14"/>
      </w:numPr>
      <w:tabs>
        <w:tab w:val="left" w:pos="720"/>
      </w:tabs>
      <w:spacing w:line="240" w:lineRule="auto"/>
    </w:pPr>
    <w:rPr>
      <w:rFonts w:cs="Times New Roman"/>
      <w:bCs w:val="0"/>
      <w:kern w:val="28"/>
      <w:sz w:val="28"/>
      <w:szCs w:val="20"/>
      <w:lang w:val="en-US" w:eastAsia="en-US"/>
    </w:rPr>
  </w:style>
  <w:style w:type="paragraph" w:customStyle="1" w:styleId="NumberedHeadingStyleA2">
    <w:name w:val="Numbered Heading Style A.2"/>
    <w:basedOn w:val="Nadpis2"/>
    <w:next w:val="Normln"/>
    <w:uiPriority w:val="99"/>
    <w:rsid w:val="0059093B"/>
    <w:pPr>
      <w:numPr>
        <w:ilvl w:val="1"/>
        <w:numId w:val="14"/>
      </w:numPr>
      <w:spacing w:line="240" w:lineRule="auto"/>
    </w:pPr>
    <w:rPr>
      <w:rFonts w:ascii="Arial" w:hAnsi="Arial"/>
      <w:i w:val="0"/>
      <w:sz w:val="24"/>
      <w:lang w:val="en-US" w:eastAsia="en-US"/>
    </w:rPr>
  </w:style>
  <w:style w:type="paragraph" w:customStyle="1" w:styleId="NumberedHeadingStyleA3">
    <w:name w:val="Numbered Heading Style A.3"/>
    <w:basedOn w:val="Nadpis3"/>
    <w:next w:val="Normln"/>
    <w:uiPriority w:val="99"/>
    <w:rsid w:val="0059093B"/>
    <w:pPr>
      <w:numPr>
        <w:ilvl w:val="2"/>
        <w:numId w:val="14"/>
      </w:numPr>
      <w:tabs>
        <w:tab w:val="left" w:pos="1080"/>
      </w:tabs>
      <w:spacing w:line="240" w:lineRule="auto"/>
    </w:pPr>
    <w:rPr>
      <w:rFonts w:ascii="Arial" w:hAnsi="Arial"/>
      <w:bCs w:val="0"/>
      <w:sz w:val="24"/>
      <w:szCs w:val="20"/>
      <w:lang w:val="en-US" w:eastAsia="en-US"/>
    </w:rPr>
  </w:style>
  <w:style w:type="paragraph" w:customStyle="1" w:styleId="NumberedHeadingStyleA4">
    <w:name w:val="Numbered Heading Style A.4"/>
    <w:basedOn w:val="Nadpis4"/>
    <w:next w:val="Normln"/>
    <w:uiPriority w:val="99"/>
    <w:rsid w:val="0059093B"/>
    <w:pPr>
      <w:numPr>
        <w:ilvl w:val="3"/>
        <w:numId w:val="14"/>
      </w:numPr>
      <w:tabs>
        <w:tab w:val="left" w:pos="1440"/>
        <w:tab w:val="left" w:pos="1800"/>
      </w:tabs>
      <w:spacing w:line="240" w:lineRule="auto"/>
    </w:pPr>
    <w:rPr>
      <w:rFonts w:ascii="Arial" w:hAnsi="Arial"/>
      <w:sz w:val="20"/>
      <w:lang w:val="en-US" w:eastAsia="en-US"/>
    </w:rPr>
  </w:style>
  <w:style w:type="paragraph" w:customStyle="1" w:styleId="NumberedHeadingStyleA5">
    <w:name w:val="Numbered Heading Style A.5"/>
    <w:basedOn w:val="Nadpis5"/>
    <w:next w:val="Normln"/>
    <w:uiPriority w:val="99"/>
    <w:rsid w:val="0059093B"/>
    <w:pPr>
      <w:keepLines w:val="0"/>
      <w:numPr>
        <w:ilvl w:val="4"/>
        <w:numId w:val="14"/>
      </w:numPr>
      <w:spacing w:before="240" w:after="60" w:line="240" w:lineRule="auto"/>
    </w:pPr>
    <w:rPr>
      <w:rFonts w:ascii="Arial" w:hAnsi="Arial"/>
      <w:b/>
      <w:i/>
      <w:color w:val="auto"/>
      <w:sz w:val="20"/>
      <w:szCs w:val="12"/>
      <w:lang w:val="en-US" w:eastAsia="en-US"/>
    </w:rPr>
  </w:style>
  <w:style w:type="paragraph" w:customStyle="1" w:styleId="NumberedHeadingStyleA6">
    <w:name w:val="Numbered Heading Style A.6"/>
    <w:basedOn w:val="Nadpis6"/>
    <w:next w:val="Normln"/>
    <w:uiPriority w:val="99"/>
    <w:rsid w:val="0059093B"/>
    <w:pPr>
      <w:numPr>
        <w:ilvl w:val="5"/>
        <w:numId w:val="14"/>
      </w:numPr>
      <w:spacing w:before="240" w:line="240" w:lineRule="auto"/>
    </w:pPr>
    <w:rPr>
      <w:rFonts w:ascii="Arial" w:hAnsi="Arial"/>
      <w:color w:val="auto"/>
      <w:sz w:val="20"/>
      <w:szCs w:val="12"/>
      <w:lang w:val="en-US"/>
    </w:rPr>
  </w:style>
  <w:style w:type="paragraph" w:customStyle="1" w:styleId="NumberedHeadingStyleA7">
    <w:name w:val="Numbered Heading Style A.7"/>
    <w:basedOn w:val="Nadpis7"/>
    <w:next w:val="Normln"/>
    <w:uiPriority w:val="99"/>
    <w:rsid w:val="0059093B"/>
    <w:pPr>
      <w:keepNext/>
      <w:numPr>
        <w:ilvl w:val="6"/>
        <w:numId w:val="14"/>
      </w:numPr>
      <w:spacing w:line="240" w:lineRule="auto"/>
      <w:jc w:val="left"/>
    </w:pPr>
    <w:rPr>
      <w:rFonts w:ascii="Arial" w:hAnsi="Arial"/>
      <w:color w:val="auto"/>
      <w:szCs w:val="12"/>
      <w:lang w:val="en-US"/>
    </w:rPr>
  </w:style>
  <w:style w:type="paragraph" w:customStyle="1" w:styleId="NumberedHeadingStyleA8">
    <w:name w:val="Numbered Heading Style A.8"/>
    <w:basedOn w:val="Nadpis8"/>
    <w:next w:val="Normln"/>
    <w:uiPriority w:val="99"/>
    <w:rsid w:val="0059093B"/>
    <w:pPr>
      <w:keepNext/>
      <w:numPr>
        <w:ilvl w:val="7"/>
        <w:numId w:val="14"/>
      </w:numPr>
      <w:spacing w:line="240" w:lineRule="auto"/>
      <w:jc w:val="left"/>
    </w:pPr>
    <w:rPr>
      <w:rFonts w:ascii="Arial" w:hAnsi="Arial"/>
      <w:i w:val="0"/>
      <w:color w:val="auto"/>
      <w:sz w:val="18"/>
      <w:szCs w:val="12"/>
      <w:lang w:val="en-US"/>
    </w:rPr>
  </w:style>
  <w:style w:type="paragraph" w:customStyle="1" w:styleId="NumberedHeadingStyleA9">
    <w:name w:val="Numbered Heading Style A.9"/>
    <w:basedOn w:val="Nadpis9"/>
    <w:next w:val="Normln"/>
    <w:uiPriority w:val="99"/>
    <w:rsid w:val="0059093B"/>
    <w:pPr>
      <w:keepNext/>
      <w:numPr>
        <w:ilvl w:val="8"/>
        <w:numId w:val="14"/>
      </w:numPr>
      <w:spacing w:line="240" w:lineRule="auto"/>
      <w:jc w:val="left"/>
    </w:pPr>
    <w:rPr>
      <w:rFonts w:ascii="Arial" w:hAnsi="Arial"/>
      <w:b w:val="0"/>
      <w:color w:val="auto"/>
      <w:szCs w:val="12"/>
      <w:lang w:val="en-US"/>
    </w:rPr>
  </w:style>
  <w:style w:type="paragraph" w:customStyle="1" w:styleId="Tabulka">
    <w:name w:val="Tabulka"/>
    <w:basedOn w:val="Normln"/>
    <w:uiPriority w:val="99"/>
    <w:rsid w:val="0059093B"/>
    <w:pPr>
      <w:overflowPunct w:val="0"/>
      <w:autoSpaceDE w:val="0"/>
      <w:autoSpaceDN w:val="0"/>
      <w:adjustRightInd w:val="0"/>
      <w:spacing w:before="60" w:after="60" w:line="240" w:lineRule="auto"/>
      <w:textAlignment w:val="baseline"/>
    </w:pPr>
    <w:rPr>
      <w:rFonts w:ascii="Arial" w:hAnsi="Arial"/>
      <w:sz w:val="18"/>
      <w:szCs w:val="20"/>
    </w:rPr>
  </w:style>
  <w:style w:type="paragraph" w:customStyle="1" w:styleId="Tabulkanadpis">
    <w:name w:val="Tabulka nadpis"/>
    <w:basedOn w:val="Tabulka"/>
    <w:next w:val="Tabulka"/>
    <w:uiPriority w:val="99"/>
    <w:rsid w:val="0059093B"/>
    <w:pPr>
      <w:spacing w:before="180" w:after="72"/>
      <w:jc w:val="center"/>
    </w:pPr>
    <w:rPr>
      <w:b/>
    </w:rPr>
  </w:style>
  <w:style w:type="paragraph" w:customStyle="1" w:styleId="Char1CharCharCharCharCharCharChar1">
    <w:name w:val="Char1 Char Char Char Char Char Char Char1"/>
    <w:basedOn w:val="Normln"/>
    <w:uiPriority w:val="99"/>
    <w:semiHidden/>
    <w:rsid w:val="0059093B"/>
    <w:pPr>
      <w:spacing w:after="160" w:line="240" w:lineRule="exact"/>
    </w:pPr>
    <w:rPr>
      <w:rFonts w:ascii="Arial" w:hAnsi="Arial"/>
      <w:szCs w:val="22"/>
      <w:lang w:val="en-US" w:eastAsia="en-US"/>
    </w:rPr>
  </w:style>
  <w:style w:type="paragraph" w:styleId="Seznamobrzk">
    <w:name w:val="table of figures"/>
    <w:basedOn w:val="Normln"/>
    <w:next w:val="Normln"/>
    <w:rsid w:val="0059093B"/>
    <w:pPr>
      <w:spacing w:line="240" w:lineRule="auto"/>
      <w:ind w:left="1418" w:right="567" w:hanging="1418"/>
    </w:pPr>
    <w:rPr>
      <w:rFonts w:ascii="Frutiger LT Com 45 Light" w:hAnsi="Frutiger LT Com 45 Light"/>
      <w:b/>
      <w:caps/>
      <w:color w:val="000066"/>
      <w:sz w:val="20"/>
      <w:szCs w:val="20"/>
      <w:lang w:eastAsia="en-US"/>
    </w:rPr>
  </w:style>
  <w:style w:type="paragraph" w:customStyle="1" w:styleId="Seznamteky">
    <w:name w:val="Seznam tečky"/>
    <w:basedOn w:val="Normln"/>
    <w:uiPriority w:val="99"/>
    <w:rsid w:val="0059093B"/>
    <w:pPr>
      <w:numPr>
        <w:numId w:val="16"/>
      </w:numPr>
      <w:overflowPunct w:val="0"/>
      <w:autoSpaceDE w:val="0"/>
      <w:autoSpaceDN w:val="0"/>
      <w:adjustRightInd w:val="0"/>
      <w:spacing w:before="60" w:after="60" w:line="240" w:lineRule="auto"/>
      <w:jc w:val="both"/>
      <w:textAlignment w:val="baseline"/>
    </w:pPr>
    <w:rPr>
      <w:rFonts w:ascii="Times New Roman" w:hAnsi="Times New Roman"/>
      <w:kern w:val="22"/>
      <w:szCs w:val="20"/>
    </w:rPr>
  </w:style>
  <w:style w:type="paragraph" w:customStyle="1" w:styleId="odrka2">
    <w:name w:val="odrážka 2"/>
    <w:basedOn w:val="Seznam"/>
    <w:uiPriority w:val="99"/>
    <w:rsid w:val="0059093B"/>
    <w:pPr>
      <w:numPr>
        <w:numId w:val="17"/>
      </w:numPr>
      <w:spacing w:before="60" w:after="40" w:line="240" w:lineRule="auto"/>
    </w:pPr>
    <w:rPr>
      <w:rFonts w:ascii="Arial" w:hAnsi="Arial"/>
      <w:color w:val="auto"/>
      <w:lang w:eastAsia="cs-CZ"/>
    </w:rPr>
  </w:style>
  <w:style w:type="paragraph" w:styleId="Seznam">
    <w:name w:val="List"/>
    <w:basedOn w:val="Normln"/>
    <w:rsid w:val="0059093B"/>
    <w:pPr>
      <w:spacing w:line="300" w:lineRule="exact"/>
      <w:ind w:left="283" w:hanging="283"/>
      <w:jc w:val="both"/>
    </w:pPr>
    <w:rPr>
      <w:rFonts w:ascii="Frutiger LT Com 45 Light" w:hAnsi="Frutiger LT Com 45 Light"/>
      <w:color w:val="000066"/>
      <w:szCs w:val="20"/>
      <w:lang w:eastAsia="en-US"/>
    </w:rPr>
  </w:style>
  <w:style w:type="paragraph" w:customStyle="1" w:styleId="Normlnprotabulky">
    <w:name w:val="Normální pro tabulky"/>
    <w:basedOn w:val="Normln"/>
    <w:uiPriority w:val="99"/>
    <w:rsid w:val="0059093B"/>
    <w:pPr>
      <w:spacing w:after="0" w:line="240" w:lineRule="auto"/>
    </w:pPr>
    <w:rPr>
      <w:rFonts w:ascii="Times New Roman" w:hAnsi="Times New Roman"/>
      <w:kern w:val="24"/>
    </w:rPr>
  </w:style>
  <w:style w:type="table" w:customStyle="1" w:styleId="Tabulkafubar">
    <w:name w:val="Tabulka fubar"/>
    <w:basedOn w:val="Normlntabulka"/>
    <w:uiPriority w:val="99"/>
    <w:rsid w:val="0059093B"/>
    <w:pPr>
      <w:keepNext/>
    </w:pPr>
    <w:tblPr>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left w:w="57" w:type="dxa"/>
        <w:right w:w="57" w:type="dxa"/>
      </w:tblCellMar>
    </w:tblPr>
    <w:trPr>
      <w:cantSplit/>
      <w:jc w:val="center"/>
    </w:trPr>
    <w:tblStylePr w:type="firstRow">
      <w:rPr>
        <w:rFonts w:cs="Times New Roman"/>
        <w:b/>
        <w:i w:val="0"/>
        <w:color w:val="FFFFFF"/>
      </w:rPr>
      <w:tblPr/>
      <w:trPr>
        <w:tblHeader/>
      </w:trPr>
      <w:tcPr>
        <w:tcBorders>
          <w:insideH w:val="nil"/>
          <w:insideV w:val="single" w:sz="6" w:space="0" w:color="FFFFFF"/>
        </w:tcBorders>
        <w:shd w:val="clear" w:color="auto" w:fill="000080"/>
      </w:tcPr>
    </w:tblStylePr>
  </w:style>
  <w:style w:type="character" w:customStyle="1" w:styleId="CharChar2">
    <w:name w:val="Char Char2"/>
    <w:uiPriority w:val="99"/>
    <w:rsid w:val="0059093B"/>
    <w:rPr>
      <w:rFonts w:ascii="Times New Roman" w:hAnsi="Times New Roman"/>
      <w:kern w:val="24"/>
      <w:sz w:val="24"/>
    </w:rPr>
  </w:style>
  <w:style w:type="paragraph" w:customStyle="1" w:styleId="Odrka10">
    <w:name w:val="Odrážka 1"/>
    <w:basedOn w:val="Normln"/>
    <w:uiPriority w:val="99"/>
    <w:rsid w:val="0059093B"/>
    <w:pPr>
      <w:tabs>
        <w:tab w:val="num" w:pos="360"/>
        <w:tab w:val="num" w:pos="420"/>
      </w:tabs>
      <w:spacing w:before="60" w:after="0" w:line="240" w:lineRule="auto"/>
      <w:ind w:left="360" w:hanging="420"/>
      <w:jc w:val="both"/>
    </w:pPr>
    <w:rPr>
      <w:rFonts w:ascii="Arial" w:hAnsi="Arial" w:cs="Arial"/>
      <w:spacing w:val="-6"/>
      <w:kern w:val="24"/>
    </w:rPr>
  </w:style>
  <w:style w:type="character" w:customStyle="1" w:styleId="platne1">
    <w:name w:val="platne1"/>
    <w:basedOn w:val="Standardnpsmoodstavce"/>
    <w:uiPriority w:val="99"/>
    <w:rsid w:val="0059093B"/>
    <w:rPr>
      <w:rFonts w:cs="Times New Roman"/>
    </w:rPr>
  </w:style>
  <w:style w:type="paragraph" w:customStyle="1" w:styleId="NeslovanNadpis1">
    <w:name w:val="Nečíslovaný Nadpis 1"/>
    <w:basedOn w:val="Nadpis1"/>
    <w:next w:val="Normln"/>
    <w:uiPriority w:val="99"/>
    <w:rsid w:val="0059093B"/>
    <w:pPr>
      <w:spacing w:line="240" w:lineRule="auto"/>
      <w:ind w:left="432" w:hanging="432"/>
    </w:pPr>
    <w:rPr>
      <w:rFonts w:cs="Times New Roman"/>
      <w:sz w:val="44"/>
    </w:rPr>
  </w:style>
  <w:style w:type="paragraph" w:customStyle="1" w:styleId="ACNormln">
    <w:name w:val="AC Normální"/>
    <w:basedOn w:val="Normln"/>
    <w:uiPriority w:val="99"/>
    <w:rsid w:val="0059093B"/>
    <w:pPr>
      <w:widowControl w:val="0"/>
      <w:spacing w:before="120" w:after="0" w:line="240" w:lineRule="auto"/>
      <w:jc w:val="both"/>
    </w:pPr>
    <w:rPr>
      <w:rFonts w:ascii="Times New Roman" w:hAnsi="Times New Roman"/>
      <w:kern w:val="24"/>
      <w:szCs w:val="20"/>
    </w:rPr>
  </w:style>
  <w:style w:type="paragraph" w:customStyle="1" w:styleId="Neslovannadpis2rovn">
    <w:name w:val="Nečíslovaný nadpis 2. úrovně"/>
    <w:basedOn w:val="Nadpis2"/>
    <w:next w:val="Normln"/>
    <w:uiPriority w:val="99"/>
    <w:rsid w:val="0059093B"/>
    <w:pPr>
      <w:numPr>
        <w:ilvl w:val="1"/>
      </w:numPr>
      <w:spacing w:line="240" w:lineRule="auto"/>
      <w:ind w:left="576" w:hanging="576"/>
    </w:pPr>
    <w:rPr>
      <w:rFonts w:ascii="Arial" w:hAnsi="Arial"/>
      <w:kern w:val="24"/>
      <w:sz w:val="40"/>
    </w:rPr>
  </w:style>
  <w:style w:type="paragraph" w:customStyle="1" w:styleId="Obrzek">
    <w:name w:val="Obrázek"/>
    <w:basedOn w:val="Normln"/>
    <w:next w:val="Normln"/>
    <w:uiPriority w:val="99"/>
    <w:rsid w:val="0059093B"/>
    <w:pPr>
      <w:keepNext/>
      <w:spacing w:before="360" w:after="60" w:line="240" w:lineRule="auto"/>
      <w:jc w:val="center"/>
    </w:pPr>
    <w:rPr>
      <w:rFonts w:ascii="Times New Roman" w:hAnsi="Times New Roman"/>
      <w:kern w:val="24"/>
    </w:rPr>
  </w:style>
  <w:style w:type="paragraph" w:styleId="Seznam2">
    <w:name w:val="List 2"/>
    <w:basedOn w:val="Normln"/>
    <w:rsid w:val="0059093B"/>
    <w:pPr>
      <w:spacing w:before="120" w:after="60" w:line="240" w:lineRule="auto"/>
      <w:ind w:left="680" w:hanging="340"/>
      <w:jc w:val="both"/>
    </w:pPr>
    <w:rPr>
      <w:rFonts w:ascii="Times New Roman" w:hAnsi="Times New Roman"/>
      <w:kern w:val="24"/>
    </w:rPr>
  </w:style>
  <w:style w:type="paragraph" w:styleId="Seznam3">
    <w:name w:val="List 3"/>
    <w:basedOn w:val="Normln"/>
    <w:rsid w:val="0059093B"/>
    <w:pPr>
      <w:spacing w:before="120" w:after="60" w:line="240" w:lineRule="auto"/>
      <w:ind w:left="1020" w:hanging="340"/>
      <w:jc w:val="both"/>
    </w:pPr>
    <w:rPr>
      <w:rFonts w:ascii="Times New Roman" w:hAnsi="Times New Roman"/>
      <w:kern w:val="24"/>
    </w:rPr>
  </w:style>
  <w:style w:type="paragraph" w:styleId="Pokraovnseznamu">
    <w:name w:val="List Continue"/>
    <w:basedOn w:val="Normln"/>
    <w:rsid w:val="0059093B"/>
    <w:pPr>
      <w:spacing w:before="120" w:after="60" w:line="240" w:lineRule="auto"/>
      <w:ind w:left="340"/>
      <w:jc w:val="both"/>
    </w:pPr>
    <w:rPr>
      <w:rFonts w:ascii="Times New Roman" w:hAnsi="Times New Roman"/>
      <w:kern w:val="24"/>
    </w:rPr>
  </w:style>
  <w:style w:type="paragraph" w:styleId="Pokraovnseznamu2">
    <w:name w:val="List Continue 2"/>
    <w:basedOn w:val="Normln"/>
    <w:rsid w:val="0059093B"/>
    <w:pPr>
      <w:spacing w:before="120" w:after="60" w:line="240" w:lineRule="auto"/>
      <w:ind w:left="680"/>
      <w:jc w:val="both"/>
    </w:pPr>
    <w:rPr>
      <w:rFonts w:ascii="Times New Roman" w:hAnsi="Times New Roman"/>
      <w:kern w:val="24"/>
    </w:rPr>
  </w:style>
  <w:style w:type="paragraph" w:styleId="slovanseznam">
    <w:name w:val="List Number"/>
    <w:basedOn w:val="Normln"/>
    <w:rsid w:val="0059093B"/>
    <w:pPr>
      <w:tabs>
        <w:tab w:val="num" w:pos="340"/>
      </w:tabs>
      <w:spacing w:before="120" w:after="60" w:line="240" w:lineRule="auto"/>
      <w:ind w:left="340" w:hanging="340"/>
      <w:contextualSpacing/>
      <w:jc w:val="both"/>
    </w:pPr>
    <w:rPr>
      <w:rFonts w:ascii="Times New Roman" w:hAnsi="Times New Roman"/>
      <w:kern w:val="24"/>
    </w:rPr>
  </w:style>
  <w:style w:type="paragraph" w:styleId="Pokraovnseznamu3">
    <w:name w:val="List Continue 3"/>
    <w:basedOn w:val="Normln"/>
    <w:rsid w:val="0059093B"/>
    <w:pPr>
      <w:spacing w:before="120" w:after="60" w:line="240" w:lineRule="auto"/>
      <w:ind w:left="1021"/>
      <w:jc w:val="both"/>
    </w:pPr>
    <w:rPr>
      <w:rFonts w:ascii="Times New Roman" w:hAnsi="Times New Roman"/>
      <w:kern w:val="24"/>
    </w:rPr>
  </w:style>
  <w:style w:type="paragraph" w:styleId="Seznamsodrkami3">
    <w:name w:val="List Bullet 3"/>
    <w:basedOn w:val="Normln"/>
    <w:rsid w:val="0059093B"/>
    <w:pPr>
      <w:numPr>
        <w:ilvl w:val="2"/>
        <w:numId w:val="20"/>
      </w:numPr>
      <w:tabs>
        <w:tab w:val="clear" w:pos="1644"/>
      </w:tabs>
      <w:spacing w:before="120" w:after="60" w:line="240" w:lineRule="auto"/>
      <w:ind w:left="1020" w:hanging="340"/>
      <w:contextualSpacing/>
      <w:jc w:val="both"/>
    </w:pPr>
    <w:rPr>
      <w:rFonts w:ascii="Times New Roman" w:hAnsi="Times New Roman"/>
      <w:kern w:val="24"/>
    </w:rPr>
  </w:style>
  <w:style w:type="paragraph" w:customStyle="1" w:styleId="NeslovanNadpis1LF">
    <w:name w:val="Nečíslovaný Nadpis 1 LF"/>
    <w:basedOn w:val="NeslovanNadpis1"/>
    <w:next w:val="Normln"/>
    <w:uiPriority w:val="99"/>
    <w:rsid w:val="0059093B"/>
    <w:pPr>
      <w:pageBreakBefore/>
    </w:pPr>
  </w:style>
  <w:style w:type="paragraph" w:customStyle="1" w:styleId="code">
    <w:name w:val="code"/>
    <w:basedOn w:val="Normln"/>
    <w:uiPriority w:val="99"/>
    <w:rsid w:val="0059093B"/>
    <w:pPr>
      <w:pBdr>
        <w:top w:val="single" w:sz="48" w:space="1" w:color="FFFFFF"/>
        <w:left w:val="single" w:sz="48" w:space="4" w:color="FFFFFF"/>
        <w:bottom w:val="single" w:sz="48" w:space="1" w:color="FFFFFF"/>
        <w:right w:val="single" w:sz="48" w:space="4" w:color="FFFFFF"/>
      </w:pBdr>
      <w:shd w:val="clear" w:color="auto" w:fill="F3F3F3"/>
      <w:spacing w:before="120" w:after="60" w:line="192" w:lineRule="auto"/>
      <w:ind w:left="568" w:right="142" w:hanging="284"/>
    </w:pPr>
    <w:rPr>
      <w:rFonts w:ascii="Courier New" w:hAnsi="Courier New"/>
      <w:kern w:val="24"/>
      <w:sz w:val="20"/>
    </w:rPr>
  </w:style>
  <w:style w:type="paragraph" w:styleId="Rozloendokumentu">
    <w:name w:val="Document Map"/>
    <w:basedOn w:val="Normln"/>
    <w:link w:val="RozloendokumentuChar1"/>
    <w:rsid w:val="0059093B"/>
    <w:pPr>
      <w:shd w:val="clear" w:color="auto" w:fill="000080"/>
      <w:spacing w:before="120" w:after="60" w:line="240" w:lineRule="auto"/>
      <w:jc w:val="both"/>
    </w:pPr>
    <w:rPr>
      <w:rFonts w:ascii="Tahoma" w:hAnsi="Tahoma"/>
      <w:kern w:val="24"/>
      <w:sz w:val="20"/>
      <w:szCs w:val="20"/>
    </w:rPr>
  </w:style>
  <w:style w:type="paragraph" w:customStyle="1" w:styleId="NeslovanNadpis3">
    <w:name w:val="Nečíslovaný Nadpis 3"/>
    <w:basedOn w:val="Nadpis3"/>
    <w:next w:val="Normln"/>
    <w:uiPriority w:val="99"/>
    <w:rsid w:val="0059093B"/>
    <w:pPr>
      <w:numPr>
        <w:ilvl w:val="2"/>
      </w:numPr>
      <w:spacing w:line="240" w:lineRule="auto"/>
    </w:pPr>
    <w:rPr>
      <w:rFonts w:ascii="Arial" w:hAnsi="Arial" w:cs="Arial"/>
      <w:kern w:val="24"/>
      <w:sz w:val="36"/>
    </w:rPr>
  </w:style>
  <w:style w:type="character" w:customStyle="1" w:styleId="RozloendokumentuChar1">
    <w:name w:val="Rozložení dokumentu Char1"/>
    <w:basedOn w:val="Standardnpsmoodstavce"/>
    <w:link w:val="Rozloendokumentu"/>
    <w:uiPriority w:val="99"/>
    <w:locked/>
    <w:rsid w:val="0059093B"/>
    <w:rPr>
      <w:rFonts w:ascii="Tahoma" w:hAnsi="Tahoma" w:cs="Times New Roman"/>
      <w:kern w:val="24"/>
      <w:shd w:val="clear" w:color="auto" w:fill="000080"/>
    </w:rPr>
  </w:style>
  <w:style w:type="paragraph" w:customStyle="1" w:styleId="NeslovanNadpis4">
    <w:name w:val="Nečíslovaný Nadpis 4"/>
    <w:basedOn w:val="Nadpis4"/>
    <w:next w:val="Normln"/>
    <w:uiPriority w:val="99"/>
    <w:rsid w:val="0059093B"/>
    <w:pPr>
      <w:numPr>
        <w:ilvl w:val="3"/>
      </w:numPr>
      <w:tabs>
        <w:tab w:val="left" w:pos="2552"/>
      </w:tabs>
      <w:spacing w:line="240" w:lineRule="auto"/>
    </w:pPr>
    <w:rPr>
      <w:rFonts w:ascii="Arial" w:hAnsi="Arial"/>
      <w:i/>
      <w:kern w:val="24"/>
      <w:sz w:val="32"/>
    </w:rPr>
  </w:style>
  <w:style w:type="paragraph" w:customStyle="1" w:styleId="NeslovanNadpis5">
    <w:name w:val="Nečíslovaný Nadpis 5"/>
    <w:basedOn w:val="Nadpis5"/>
    <w:next w:val="Normln"/>
    <w:uiPriority w:val="99"/>
    <w:rsid w:val="0059093B"/>
    <w:pPr>
      <w:keepNext w:val="0"/>
      <w:keepLines w:val="0"/>
      <w:numPr>
        <w:ilvl w:val="4"/>
      </w:numPr>
      <w:spacing w:before="240" w:after="60" w:line="240" w:lineRule="auto"/>
    </w:pPr>
    <w:rPr>
      <w:rFonts w:ascii="Arial" w:hAnsi="Arial"/>
      <w:b/>
      <w:bCs/>
      <w:iCs/>
      <w:color w:val="auto"/>
      <w:kern w:val="24"/>
      <w:sz w:val="28"/>
      <w:szCs w:val="26"/>
    </w:rPr>
  </w:style>
  <w:style w:type="paragraph" w:styleId="slovanseznam2">
    <w:name w:val="List Number 2"/>
    <w:basedOn w:val="Normln"/>
    <w:rsid w:val="0059093B"/>
    <w:pPr>
      <w:tabs>
        <w:tab w:val="num" w:pos="680"/>
      </w:tabs>
      <w:spacing w:before="120" w:after="60" w:line="240" w:lineRule="auto"/>
      <w:ind w:left="680" w:hanging="340"/>
      <w:jc w:val="both"/>
    </w:pPr>
    <w:rPr>
      <w:rFonts w:ascii="Times New Roman" w:hAnsi="Times New Roman"/>
      <w:kern w:val="24"/>
    </w:rPr>
  </w:style>
  <w:style w:type="paragraph" w:customStyle="1" w:styleId="Nzevdokumentu">
    <w:name w:val="Název dokumentu"/>
    <w:basedOn w:val="Normln"/>
    <w:uiPriority w:val="99"/>
    <w:rsid w:val="0059093B"/>
    <w:pPr>
      <w:spacing w:before="120" w:after="60" w:line="240" w:lineRule="auto"/>
      <w:jc w:val="center"/>
    </w:pPr>
    <w:rPr>
      <w:rFonts w:ascii="Arial" w:hAnsi="Arial" w:cs="Arial"/>
      <w:kern w:val="24"/>
      <w:sz w:val="56"/>
      <w:szCs w:val="56"/>
    </w:rPr>
  </w:style>
  <w:style w:type="paragraph" w:customStyle="1" w:styleId="JNadpis2">
    <w:name w:val="J Nadpis 2"/>
    <w:basedOn w:val="Normln"/>
    <w:uiPriority w:val="99"/>
    <w:rsid w:val="0059093B"/>
    <w:pPr>
      <w:spacing w:before="120" w:after="60" w:line="240" w:lineRule="auto"/>
      <w:jc w:val="both"/>
    </w:pPr>
    <w:rPr>
      <w:rFonts w:ascii="Times New Roman" w:hAnsi="Times New Roman"/>
      <w:kern w:val="24"/>
    </w:rPr>
  </w:style>
  <w:style w:type="paragraph" w:customStyle="1" w:styleId="JNadpis3">
    <w:name w:val="J Nadpis 3"/>
    <w:basedOn w:val="Normln"/>
    <w:uiPriority w:val="99"/>
    <w:rsid w:val="0059093B"/>
    <w:pPr>
      <w:spacing w:before="120" w:after="60" w:line="240" w:lineRule="auto"/>
      <w:jc w:val="both"/>
    </w:pPr>
    <w:rPr>
      <w:rFonts w:ascii="Times New Roman" w:hAnsi="Times New Roman"/>
      <w:kern w:val="24"/>
    </w:rPr>
  </w:style>
  <w:style w:type="paragraph" w:customStyle="1" w:styleId="JNadpis4">
    <w:name w:val="J Nadpis 4"/>
    <w:basedOn w:val="Normln"/>
    <w:uiPriority w:val="99"/>
    <w:rsid w:val="0059093B"/>
    <w:pPr>
      <w:spacing w:before="120" w:after="60" w:line="240" w:lineRule="auto"/>
      <w:jc w:val="both"/>
    </w:pPr>
    <w:rPr>
      <w:rFonts w:ascii="Times New Roman" w:hAnsi="Times New Roman"/>
      <w:kern w:val="24"/>
    </w:rPr>
  </w:style>
  <w:style w:type="paragraph" w:styleId="Seznamsodrkami4">
    <w:name w:val="List Bullet 4"/>
    <w:basedOn w:val="Normln"/>
    <w:rsid w:val="0059093B"/>
    <w:pPr>
      <w:numPr>
        <w:numId w:val="18"/>
      </w:numPr>
      <w:spacing w:before="120" w:after="60" w:line="240" w:lineRule="auto"/>
      <w:jc w:val="both"/>
    </w:pPr>
    <w:rPr>
      <w:rFonts w:ascii="Times New Roman" w:hAnsi="Times New Roman"/>
      <w:kern w:val="24"/>
    </w:rPr>
  </w:style>
  <w:style w:type="paragraph" w:styleId="Seznamsodrkami5">
    <w:name w:val="List Bullet 5"/>
    <w:basedOn w:val="Normln"/>
    <w:rsid w:val="0059093B"/>
    <w:pPr>
      <w:numPr>
        <w:numId w:val="19"/>
      </w:numPr>
      <w:spacing w:before="120" w:after="60" w:line="240" w:lineRule="auto"/>
      <w:jc w:val="both"/>
    </w:pPr>
    <w:rPr>
      <w:rFonts w:ascii="Times New Roman" w:hAnsi="Times New Roman"/>
      <w:kern w:val="24"/>
    </w:rPr>
  </w:style>
  <w:style w:type="paragraph" w:styleId="Podtitul">
    <w:name w:val="Subtitle"/>
    <w:basedOn w:val="Normln"/>
    <w:link w:val="PodtitulChar"/>
    <w:qFormat/>
    <w:rsid w:val="0059093B"/>
    <w:pPr>
      <w:spacing w:before="120" w:after="60" w:line="240" w:lineRule="auto"/>
      <w:jc w:val="center"/>
      <w:outlineLvl w:val="1"/>
    </w:pPr>
    <w:rPr>
      <w:rFonts w:ascii="Arial" w:hAnsi="Arial"/>
      <w:kern w:val="24"/>
      <w:sz w:val="24"/>
    </w:rPr>
  </w:style>
  <w:style w:type="character" w:customStyle="1" w:styleId="PodtitulChar">
    <w:name w:val="Podtitul Char"/>
    <w:basedOn w:val="Standardnpsmoodstavce"/>
    <w:link w:val="Podtitul"/>
    <w:locked/>
    <w:rsid w:val="0059093B"/>
    <w:rPr>
      <w:rFonts w:ascii="Arial" w:hAnsi="Arial" w:cs="Times New Roman"/>
      <w:kern w:val="24"/>
      <w:sz w:val="24"/>
      <w:szCs w:val="24"/>
    </w:rPr>
  </w:style>
  <w:style w:type="paragraph" w:customStyle="1" w:styleId="Stylslovanseznam2">
    <w:name w:val="Styl Číslovaný seznam 2 +"/>
    <w:basedOn w:val="Normln"/>
    <w:uiPriority w:val="99"/>
    <w:rsid w:val="0059093B"/>
    <w:pPr>
      <w:tabs>
        <w:tab w:val="num" w:pos="680"/>
      </w:tabs>
      <w:spacing w:before="120" w:after="60" w:line="240" w:lineRule="auto"/>
      <w:ind w:left="680" w:hanging="340"/>
      <w:contextualSpacing/>
      <w:jc w:val="both"/>
    </w:pPr>
    <w:rPr>
      <w:rFonts w:ascii="Times New Roman" w:hAnsi="Times New Roman"/>
    </w:rPr>
  </w:style>
  <w:style w:type="character" w:styleId="Zdraznnintenzivn">
    <w:name w:val="Intense Emphasis"/>
    <w:basedOn w:val="Standardnpsmoodstavce"/>
    <w:uiPriority w:val="99"/>
    <w:qFormat/>
    <w:rsid w:val="0059093B"/>
    <w:rPr>
      <w:b/>
      <w:i/>
      <w:color w:val="4F81BD"/>
    </w:rPr>
  </w:style>
  <w:style w:type="paragraph" w:customStyle="1" w:styleId="Odrazky1">
    <w:name w:val="Odrazky1"/>
    <w:basedOn w:val="Normln"/>
    <w:uiPriority w:val="99"/>
    <w:rsid w:val="0059093B"/>
    <w:pPr>
      <w:numPr>
        <w:numId w:val="21"/>
      </w:numPr>
      <w:spacing w:before="60" w:after="0" w:line="240" w:lineRule="auto"/>
      <w:jc w:val="both"/>
    </w:pPr>
    <w:rPr>
      <w:rFonts w:ascii="Arial" w:hAnsi="Arial"/>
      <w:szCs w:val="20"/>
    </w:rPr>
  </w:style>
  <w:style w:type="paragraph" w:styleId="Zkladntext2">
    <w:name w:val="Body Text 2"/>
    <w:basedOn w:val="Normln"/>
    <w:link w:val="Zkladntext2Char"/>
    <w:rsid w:val="0059093B"/>
    <w:pPr>
      <w:spacing w:after="0" w:line="240" w:lineRule="auto"/>
      <w:jc w:val="both"/>
    </w:pPr>
    <w:rPr>
      <w:rFonts w:ascii="Times New Roman" w:hAnsi="Times New Roman"/>
      <w:sz w:val="24"/>
    </w:rPr>
  </w:style>
  <w:style w:type="character" w:customStyle="1" w:styleId="Zkladntext2Char">
    <w:name w:val="Základní text 2 Char"/>
    <w:basedOn w:val="Standardnpsmoodstavce"/>
    <w:link w:val="Zkladntext2"/>
    <w:locked/>
    <w:rsid w:val="0059093B"/>
    <w:rPr>
      <w:rFonts w:cs="Times New Roman"/>
      <w:sz w:val="24"/>
      <w:szCs w:val="24"/>
    </w:rPr>
  </w:style>
  <w:style w:type="character" w:customStyle="1" w:styleId="SeznamsodrkamiCharChar">
    <w:name w:val="Seznam s odrážkami Char Char"/>
    <w:uiPriority w:val="99"/>
    <w:rsid w:val="0059093B"/>
    <w:rPr>
      <w:kern w:val="24"/>
      <w:sz w:val="24"/>
      <w:lang w:val="cs-CZ" w:eastAsia="cs-CZ"/>
    </w:rPr>
  </w:style>
  <w:style w:type="paragraph" w:customStyle="1" w:styleId="xl66">
    <w:name w:val="xl66"/>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7">
    <w:name w:val="xl67"/>
    <w:basedOn w:val="Normln"/>
    <w:uiPriority w:val="99"/>
    <w:rsid w:val="0059093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textAlignment w:val="center"/>
    </w:pPr>
    <w:rPr>
      <w:rFonts w:ascii="Arial" w:hAnsi="Arial" w:cs="Arial"/>
      <w:b/>
      <w:bCs/>
    </w:rPr>
  </w:style>
  <w:style w:type="paragraph" w:customStyle="1" w:styleId="xl68">
    <w:name w:val="xl68"/>
    <w:basedOn w:val="Normln"/>
    <w:uiPriority w:val="99"/>
    <w:rsid w:val="0059093B"/>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textAlignment w:val="center"/>
    </w:pPr>
    <w:rPr>
      <w:rFonts w:ascii="Arial" w:hAnsi="Arial" w:cs="Arial"/>
      <w:b/>
      <w:bCs/>
    </w:rPr>
  </w:style>
  <w:style w:type="paragraph" w:customStyle="1" w:styleId="xl69">
    <w:name w:val="xl69"/>
    <w:basedOn w:val="Normln"/>
    <w:uiPriority w:val="99"/>
    <w:rsid w:val="0059093B"/>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textAlignment w:val="center"/>
    </w:pPr>
    <w:rPr>
      <w:rFonts w:ascii="Arial" w:hAnsi="Arial" w:cs="Arial"/>
      <w:b/>
      <w:bCs/>
    </w:rPr>
  </w:style>
  <w:style w:type="paragraph" w:customStyle="1" w:styleId="xl70">
    <w:name w:val="xl7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1">
    <w:name w:val="xl7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2">
    <w:name w:val="xl7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73">
    <w:name w:val="xl7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b/>
      <w:bCs/>
    </w:rPr>
  </w:style>
  <w:style w:type="paragraph" w:customStyle="1" w:styleId="xl74">
    <w:name w:val="xl7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75">
    <w:name w:val="xl75"/>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6">
    <w:name w:val="xl76"/>
    <w:basedOn w:val="Normln"/>
    <w:uiPriority w:val="99"/>
    <w:rsid w:val="0059093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Arial" w:hAnsi="Arial" w:cs="Arial"/>
    </w:rPr>
  </w:style>
  <w:style w:type="paragraph" w:customStyle="1" w:styleId="xl77">
    <w:name w:val="xl7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78">
    <w:name w:val="xl7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79">
    <w:name w:val="xl7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0">
    <w:name w:val="xl8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rPr>
  </w:style>
  <w:style w:type="paragraph" w:customStyle="1" w:styleId="xl81">
    <w:name w:val="xl8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2">
    <w:name w:val="xl8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rPr>
  </w:style>
  <w:style w:type="paragraph" w:customStyle="1" w:styleId="xl83">
    <w:name w:val="xl83"/>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4">
    <w:name w:val="xl84"/>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5">
    <w:name w:val="xl85"/>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6">
    <w:name w:val="xl86"/>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rPr>
  </w:style>
  <w:style w:type="paragraph" w:customStyle="1" w:styleId="xl87">
    <w:name w:val="xl87"/>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color w:val="0000FF"/>
    </w:rPr>
  </w:style>
  <w:style w:type="paragraph" w:customStyle="1" w:styleId="xl88">
    <w:name w:val="xl88"/>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color w:val="0000FF"/>
    </w:rPr>
  </w:style>
  <w:style w:type="paragraph" w:customStyle="1" w:styleId="xl89">
    <w:name w:val="xl89"/>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hAnsi="Arial" w:cs="Arial"/>
      <w:color w:val="0000FF"/>
    </w:rPr>
  </w:style>
  <w:style w:type="paragraph" w:customStyle="1" w:styleId="xl90">
    <w:name w:val="xl90"/>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rPr>
  </w:style>
  <w:style w:type="paragraph" w:customStyle="1" w:styleId="xl91">
    <w:name w:val="xl91"/>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2">
    <w:name w:val="xl92"/>
    <w:basedOn w:val="Normln"/>
    <w:uiPriority w:val="99"/>
    <w:rsid w:val="005909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rPr>
  </w:style>
  <w:style w:type="paragraph" w:customStyle="1" w:styleId="xl93">
    <w:name w:val="xl93"/>
    <w:basedOn w:val="Normln"/>
    <w:uiPriority w:val="99"/>
    <w:rsid w:val="0059093B"/>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textAlignment w:val="center"/>
    </w:pPr>
    <w:rPr>
      <w:rFonts w:ascii="Arial" w:hAnsi="Arial" w:cs="Arial"/>
      <w:b/>
      <w:bCs/>
    </w:rPr>
  </w:style>
  <w:style w:type="paragraph" w:customStyle="1" w:styleId="Obsah">
    <w:name w:val="Obsah"/>
    <w:basedOn w:val="Normln"/>
    <w:link w:val="ObsahChar"/>
    <w:rsid w:val="0059093B"/>
    <w:pPr>
      <w:pageBreakBefore/>
      <w:pBdr>
        <w:top w:val="single" w:sz="4" w:space="1" w:color="auto"/>
        <w:bottom w:val="single" w:sz="4" w:space="1" w:color="auto"/>
      </w:pBdr>
      <w:shd w:val="pct15" w:color="auto" w:fill="FFFFFF"/>
      <w:spacing w:before="500" w:line="240" w:lineRule="auto"/>
      <w:jc w:val="both"/>
    </w:pPr>
    <w:rPr>
      <w:rFonts w:ascii="Arial" w:hAnsi="Arial"/>
      <w:b/>
      <w:caps/>
      <w:sz w:val="28"/>
      <w:szCs w:val="20"/>
      <w:lang w:eastAsia="en-US"/>
    </w:rPr>
  </w:style>
  <w:style w:type="paragraph" w:customStyle="1" w:styleId="zvraznn">
    <w:name w:val="zvýrazněný"/>
    <w:basedOn w:val="Normln"/>
    <w:next w:val="Normln"/>
    <w:link w:val="zvraznnChar"/>
    <w:uiPriority w:val="99"/>
    <w:rsid w:val="0059093B"/>
    <w:pPr>
      <w:pBdr>
        <w:bottom w:val="single" w:sz="2" w:space="1" w:color="003366"/>
      </w:pBdr>
      <w:spacing w:line="240" w:lineRule="auto"/>
      <w:jc w:val="both"/>
    </w:pPr>
    <w:rPr>
      <w:rFonts w:ascii="Arial" w:hAnsi="Arial"/>
      <w:b/>
      <w:color w:val="000080"/>
      <w:sz w:val="24"/>
      <w:szCs w:val="20"/>
    </w:rPr>
  </w:style>
  <w:style w:type="paragraph" w:customStyle="1" w:styleId="StylObsah2Vlevo25cm">
    <w:name w:val="Styl Obsah 2 + Vlevo:  25 cm"/>
    <w:basedOn w:val="Obsah2"/>
    <w:autoRedefine/>
    <w:uiPriority w:val="99"/>
    <w:rsid w:val="0059093B"/>
    <w:pPr>
      <w:tabs>
        <w:tab w:val="clear" w:pos="993"/>
        <w:tab w:val="clear" w:pos="8930"/>
        <w:tab w:val="left" w:pos="1418"/>
        <w:tab w:val="right" w:leader="dot" w:pos="9202"/>
      </w:tabs>
      <w:spacing w:before="60" w:after="60"/>
      <w:ind w:left="1418" w:right="0" w:hanging="992"/>
    </w:pPr>
    <w:rPr>
      <w:rFonts w:ascii="Arial" w:hAnsi="Arial"/>
      <w:b w:val="0"/>
      <w:smallCaps/>
      <w:color w:val="auto"/>
      <w:sz w:val="24"/>
    </w:rPr>
  </w:style>
  <w:style w:type="character" w:customStyle="1" w:styleId="zvraznnChar">
    <w:name w:val="zvýrazněný Char"/>
    <w:link w:val="zvraznn"/>
    <w:uiPriority w:val="99"/>
    <w:locked/>
    <w:rsid w:val="0059093B"/>
    <w:rPr>
      <w:rFonts w:ascii="Arial" w:hAnsi="Arial"/>
      <w:b/>
      <w:color w:val="000080"/>
      <w:sz w:val="24"/>
    </w:rPr>
  </w:style>
  <w:style w:type="paragraph" w:customStyle="1" w:styleId="Odrka4">
    <w:name w:val="Odrážka 4"/>
    <w:basedOn w:val="Normln"/>
    <w:uiPriority w:val="99"/>
    <w:rsid w:val="0059093B"/>
    <w:pPr>
      <w:numPr>
        <w:numId w:val="22"/>
      </w:numPr>
      <w:spacing w:line="240" w:lineRule="auto"/>
      <w:jc w:val="both"/>
    </w:pPr>
    <w:rPr>
      <w:rFonts w:ascii="Arial" w:hAnsi="Arial"/>
      <w:szCs w:val="20"/>
      <w:lang w:eastAsia="en-US"/>
    </w:rPr>
  </w:style>
  <w:style w:type="paragraph" w:customStyle="1" w:styleId="StylNadpis1DolejednoduchAutomatick075bkar">
    <w:name w:val="Styl Nadpis 1 + Dole: (jednoduché Automatická  075 b. šířka čár..."/>
    <w:basedOn w:val="Nadpis1"/>
    <w:uiPriority w:val="99"/>
    <w:rsid w:val="0059093B"/>
    <w:pPr>
      <w:tabs>
        <w:tab w:val="num" w:pos="709"/>
      </w:tabs>
      <w:spacing w:line="240" w:lineRule="auto"/>
      <w:ind w:left="709" w:hanging="709"/>
    </w:pPr>
    <w:rPr>
      <w:rFonts w:ascii="Calibri" w:hAnsi="Calibri" w:cs="Times New Roman"/>
      <w:sz w:val="40"/>
      <w:szCs w:val="20"/>
    </w:rPr>
  </w:style>
  <w:style w:type="paragraph" w:customStyle="1" w:styleId="Seznamtabulek">
    <w:name w:val="Seznam tabulek"/>
    <w:basedOn w:val="Normln"/>
    <w:next w:val="Normln"/>
    <w:uiPriority w:val="99"/>
    <w:rsid w:val="0059093B"/>
    <w:pPr>
      <w:widowControl w:val="0"/>
      <w:spacing w:before="120" w:after="240" w:line="240" w:lineRule="auto"/>
      <w:jc w:val="both"/>
    </w:pPr>
    <w:rPr>
      <w:rFonts w:ascii="Arial" w:hAnsi="Arial"/>
      <w:noProof/>
      <w:kern w:val="24"/>
      <w:szCs w:val="22"/>
      <w:lang w:eastAsia="en-US"/>
    </w:rPr>
  </w:style>
  <w:style w:type="paragraph" w:customStyle="1" w:styleId="Rejstk">
    <w:name w:val="Rejstřík"/>
    <w:basedOn w:val="Normln"/>
    <w:uiPriority w:val="99"/>
    <w:rsid w:val="0059093B"/>
    <w:pPr>
      <w:suppressLineNumbers/>
      <w:suppressAutoHyphens/>
      <w:spacing w:before="120" w:after="60" w:line="240" w:lineRule="auto"/>
      <w:jc w:val="both"/>
    </w:pPr>
    <w:rPr>
      <w:rFonts w:cs="Tahoma"/>
      <w:kern w:val="24"/>
      <w:lang w:eastAsia="ar-SA"/>
    </w:rPr>
  </w:style>
  <w:style w:type="paragraph" w:customStyle="1" w:styleId="Obsahtabulky">
    <w:name w:val="Obsah tabulky"/>
    <w:basedOn w:val="Normln"/>
    <w:uiPriority w:val="99"/>
    <w:rsid w:val="0059093B"/>
    <w:pPr>
      <w:suppressLineNumbers/>
      <w:suppressAutoHyphens/>
      <w:spacing w:before="120" w:after="60" w:line="240" w:lineRule="auto"/>
      <w:jc w:val="both"/>
    </w:pPr>
    <w:rPr>
      <w:kern w:val="24"/>
      <w:lang w:eastAsia="ar-SA"/>
    </w:rPr>
  </w:style>
  <w:style w:type="paragraph" w:customStyle="1" w:styleId="Nadpistabulky">
    <w:name w:val="Nadpis tabulky"/>
    <w:basedOn w:val="Obsahtabulky"/>
    <w:uiPriority w:val="99"/>
    <w:rsid w:val="0059093B"/>
    <w:pPr>
      <w:jc w:val="center"/>
    </w:pPr>
    <w:rPr>
      <w:b/>
      <w:bCs/>
      <w:i/>
      <w:iCs/>
    </w:rPr>
  </w:style>
  <w:style w:type="paragraph" w:styleId="slovanseznam3">
    <w:name w:val="List Number 3"/>
    <w:basedOn w:val="Normln"/>
    <w:rsid w:val="0059093B"/>
    <w:pPr>
      <w:tabs>
        <w:tab w:val="num" w:pos="1021"/>
      </w:tabs>
      <w:spacing w:before="120" w:after="60" w:line="240" w:lineRule="auto"/>
      <w:ind w:left="1021" w:hanging="341"/>
      <w:jc w:val="both"/>
    </w:pPr>
    <w:rPr>
      <w:rFonts w:ascii="Times New Roman" w:hAnsi="Times New Roman"/>
      <w:kern w:val="24"/>
    </w:rPr>
  </w:style>
  <w:style w:type="paragraph" w:customStyle="1" w:styleId="Nadpis1LF">
    <w:name w:val="Nadpis 1 LF"/>
    <w:basedOn w:val="Nadpis1"/>
    <w:next w:val="Normln"/>
    <w:uiPriority w:val="99"/>
    <w:rsid w:val="0059093B"/>
    <w:pPr>
      <w:pageBreakBefore/>
      <w:tabs>
        <w:tab w:val="num" w:pos="709"/>
      </w:tabs>
      <w:spacing w:line="240" w:lineRule="auto"/>
      <w:ind w:left="709" w:hanging="709"/>
    </w:pPr>
    <w:rPr>
      <w:rFonts w:cs="Times New Roman"/>
      <w:sz w:val="44"/>
    </w:rPr>
  </w:style>
  <w:style w:type="character" w:customStyle="1" w:styleId="pi1">
    <w:name w:val="pi1"/>
    <w:uiPriority w:val="99"/>
    <w:rsid w:val="0059093B"/>
    <w:rPr>
      <w:color w:val="0000FF"/>
    </w:rPr>
  </w:style>
  <w:style w:type="character" w:customStyle="1" w:styleId="t1">
    <w:name w:val="t1"/>
    <w:uiPriority w:val="99"/>
    <w:rsid w:val="0059093B"/>
    <w:rPr>
      <w:color w:val="990000"/>
    </w:rPr>
  </w:style>
  <w:style w:type="paragraph" w:customStyle="1" w:styleId="Neslovannadpis6rovn">
    <w:name w:val="Nečíslovaný nadpis 6 úrovně"/>
    <w:basedOn w:val="Nadpis6"/>
    <w:next w:val="Normln"/>
    <w:uiPriority w:val="99"/>
    <w:rsid w:val="0059093B"/>
    <w:pPr>
      <w:keepNext w:val="0"/>
      <w:numPr>
        <w:ilvl w:val="5"/>
      </w:numPr>
      <w:tabs>
        <w:tab w:val="left" w:pos="3402"/>
      </w:tabs>
      <w:spacing w:before="240" w:line="240" w:lineRule="auto"/>
      <w:ind w:left="1152" w:hanging="1152"/>
    </w:pPr>
    <w:rPr>
      <w:rFonts w:ascii="Arial" w:hAnsi="Arial"/>
      <w:b/>
      <w:bCs/>
      <w:i w:val="0"/>
      <w:color w:val="auto"/>
      <w:kern w:val="24"/>
      <w:szCs w:val="22"/>
      <w:lang w:eastAsia="cs-CZ"/>
    </w:rPr>
  </w:style>
  <w:style w:type="character" w:customStyle="1" w:styleId="b1">
    <w:name w:val="b1"/>
    <w:uiPriority w:val="99"/>
    <w:rsid w:val="0059093B"/>
    <w:rPr>
      <w:rFonts w:ascii="Courier New" w:hAnsi="Courier New"/>
      <w:b/>
      <w:color w:val="FF0000"/>
      <w:u w:val="none"/>
      <w:effect w:val="none"/>
    </w:rPr>
  </w:style>
  <w:style w:type="character" w:customStyle="1" w:styleId="m1">
    <w:name w:val="m1"/>
    <w:uiPriority w:val="99"/>
    <w:rsid w:val="0059093B"/>
    <w:rPr>
      <w:color w:val="0000FF"/>
    </w:rPr>
  </w:style>
  <w:style w:type="character" w:customStyle="1" w:styleId="ns1">
    <w:name w:val="ns1"/>
    <w:uiPriority w:val="99"/>
    <w:rsid w:val="0059093B"/>
    <w:rPr>
      <w:color w:val="FF0000"/>
    </w:rPr>
  </w:style>
  <w:style w:type="paragraph" w:customStyle="1" w:styleId="SAP1nadpis">
    <w:name w:val="SAP_1nadpis"/>
    <w:basedOn w:val="Nadpis1"/>
    <w:uiPriority w:val="99"/>
    <w:rsid w:val="0059093B"/>
    <w:pPr>
      <w:tabs>
        <w:tab w:val="num" w:pos="709"/>
      </w:tabs>
      <w:spacing w:before="480" w:after="300" w:line="240" w:lineRule="auto"/>
      <w:ind w:left="709" w:hanging="709"/>
    </w:pPr>
    <w:rPr>
      <w:rFonts w:ascii="Calibri" w:hAnsi="Calibri" w:cs="Times New Roman"/>
      <w:sz w:val="40"/>
    </w:rPr>
  </w:style>
  <w:style w:type="paragraph" w:customStyle="1" w:styleId="SAP2nadpis">
    <w:name w:val="SAP_2nadpis"/>
    <w:basedOn w:val="Nadpis2"/>
    <w:uiPriority w:val="99"/>
    <w:rsid w:val="0059093B"/>
    <w:pPr>
      <w:numPr>
        <w:ilvl w:val="1"/>
      </w:numPr>
      <w:tabs>
        <w:tab w:val="num" w:pos="576"/>
        <w:tab w:val="num" w:pos="1276"/>
      </w:tabs>
      <w:spacing w:before="480" w:after="300" w:line="240" w:lineRule="auto"/>
      <w:ind w:left="576" w:hanging="576"/>
    </w:pPr>
    <w:rPr>
      <w:rFonts w:ascii="Calibri" w:hAnsi="Calibri"/>
      <w:kern w:val="24"/>
      <w:sz w:val="36"/>
    </w:rPr>
  </w:style>
  <w:style w:type="paragraph" w:customStyle="1" w:styleId="SAP3nadpis">
    <w:name w:val="SAP_3nadpis"/>
    <w:basedOn w:val="Nadpis3"/>
    <w:uiPriority w:val="99"/>
    <w:rsid w:val="0059093B"/>
    <w:pPr>
      <w:numPr>
        <w:ilvl w:val="2"/>
      </w:numPr>
      <w:tabs>
        <w:tab w:val="num" w:pos="992"/>
        <w:tab w:val="num" w:pos="1843"/>
      </w:tabs>
      <w:spacing w:before="480" w:after="300" w:line="240" w:lineRule="auto"/>
      <w:ind w:left="1843" w:hanging="1123"/>
    </w:pPr>
    <w:rPr>
      <w:rFonts w:ascii="Calibri" w:hAnsi="Calibri" w:cs="Arial"/>
      <w:bCs w:val="0"/>
      <w:kern w:val="24"/>
      <w:sz w:val="28"/>
    </w:rPr>
  </w:style>
  <w:style w:type="paragraph" w:customStyle="1" w:styleId="SAP4nadpis">
    <w:name w:val="SAP_4nadpis"/>
    <w:basedOn w:val="Nadpis4"/>
    <w:uiPriority w:val="99"/>
    <w:rsid w:val="0059093B"/>
    <w:pPr>
      <w:numPr>
        <w:ilvl w:val="3"/>
      </w:numPr>
      <w:tabs>
        <w:tab w:val="num" w:pos="1080"/>
        <w:tab w:val="num" w:pos="1800"/>
        <w:tab w:val="left" w:pos="2552"/>
      </w:tabs>
      <w:spacing w:before="360" w:after="180" w:line="240" w:lineRule="auto"/>
      <w:ind w:left="1797" w:hanging="717"/>
    </w:pPr>
    <w:rPr>
      <w:b w:val="0"/>
      <w:i/>
      <w:kern w:val="24"/>
    </w:rPr>
  </w:style>
  <w:style w:type="paragraph" w:customStyle="1" w:styleId="SAPtext">
    <w:name w:val="SAP_text"/>
    <w:basedOn w:val="Normln"/>
    <w:link w:val="SAPtextChar"/>
    <w:uiPriority w:val="99"/>
    <w:rsid w:val="0059093B"/>
    <w:pPr>
      <w:spacing w:before="120" w:after="60" w:line="240" w:lineRule="auto"/>
      <w:jc w:val="both"/>
    </w:pPr>
    <w:rPr>
      <w:kern w:val="24"/>
      <w:sz w:val="24"/>
      <w:szCs w:val="20"/>
    </w:rPr>
  </w:style>
  <w:style w:type="paragraph" w:customStyle="1" w:styleId="SAPtextodr">
    <w:name w:val="SAP_text_odr"/>
    <w:basedOn w:val="SAPtext"/>
    <w:uiPriority w:val="99"/>
    <w:rsid w:val="0059093B"/>
    <w:pPr>
      <w:tabs>
        <w:tab w:val="num" w:pos="420"/>
      </w:tabs>
      <w:ind w:left="420" w:hanging="420"/>
    </w:pPr>
  </w:style>
  <w:style w:type="paragraph" w:customStyle="1" w:styleId="SAPtextcisl">
    <w:name w:val="SAP_text_cisl"/>
    <w:basedOn w:val="SAPtext"/>
    <w:uiPriority w:val="99"/>
    <w:rsid w:val="0059093B"/>
    <w:pPr>
      <w:tabs>
        <w:tab w:val="num" w:pos="360"/>
        <w:tab w:val="num" w:pos="420"/>
      </w:tabs>
    </w:pPr>
  </w:style>
  <w:style w:type="paragraph" w:customStyle="1" w:styleId="SAPtextabc">
    <w:name w:val="SAP_text_abc"/>
    <w:basedOn w:val="SAPtext"/>
    <w:uiPriority w:val="99"/>
    <w:rsid w:val="0059093B"/>
    <w:pPr>
      <w:tabs>
        <w:tab w:val="num" w:pos="567"/>
      </w:tabs>
      <w:ind w:left="1361" w:hanging="1361"/>
    </w:pPr>
  </w:style>
  <w:style w:type="paragraph" w:customStyle="1" w:styleId="SAPtextodr2">
    <w:name w:val="SAP_text_odr2"/>
    <w:basedOn w:val="SAPtextodr"/>
    <w:uiPriority w:val="99"/>
    <w:rsid w:val="0059093B"/>
    <w:pPr>
      <w:tabs>
        <w:tab w:val="clear" w:pos="420"/>
        <w:tab w:val="num" w:pos="1474"/>
      </w:tabs>
      <w:ind w:left="1474" w:hanging="737"/>
    </w:pPr>
  </w:style>
  <w:style w:type="paragraph" w:customStyle="1" w:styleId="Odstavec">
    <w:name w:val="Odstavec"/>
    <w:basedOn w:val="Normln"/>
    <w:link w:val="OdstavecChar"/>
    <w:qFormat/>
    <w:rsid w:val="0059093B"/>
    <w:pPr>
      <w:suppressAutoHyphens/>
      <w:spacing w:before="120" w:after="240" w:line="240" w:lineRule="auto"/>
      <w:ind w:firstLine="709"/>
      <w:jc w:val="both"/>
    </w:pPr>
    <w:rPr>
      <w:rFonts w:ascii="Times New Roman" w:hAnsi="Times New Roman"/>
      <w:sz w:val="24"/>
      <w:szCs w:val="20"/>
      <w:lang w:eastAsia="ar-SA"/>
    </w:rPr>
  </w:style>
  <w:style w:type="paragraph" w:styleId="Zkladntext3">
    <w:name w:val="Body Text 3"/>
    <w:basedOn w:val="Normln"/>
    <w:link w:val="Zkladntext3Char"/>
    <w:rsid w:val="0059093B"/>
    <w:pPr>
      <w:suppressAutoHyphens/>
      <w:spacing w:line="240" w:lineRule="auto"/>
    </w:pPr>
    <w:rPr>
      <w:rFonts w:ascii="Times New Roman" w:hAnsi="Times New Roman"/>
      <w:sz w:val="16"/>
      <w:szCs w:val="16"/>
      <w:lang w:eastAsia="ar-SA"/>
    </w:rPr>
  </w:style>
  <w:style w:type="character" w:customStyle="1" w:styleId="Zkladntext3Char">
    <w:name w:val="Základní text 3 Char"/>
    <w:basedOn w:val="Standardnpsmoodstavce"/>
    <w:link w:val="Zkladntext3"/>
    <w:locked/>
    <w:rsid w:val="0059093B"/>
    <w:rPr>
      <w:rFonts w:cs="Times New Roman"/>
      <w:sz w:val="16"/>
      <w:szCs w:val="16"/>
      <w:lang w:eastAsia="ar-SA" w:bidi="ar-SA"/>
    </w:rPr>
  </w:style>
  <w:style w:type="character" w:customStyle="1" w:styleId="OdstavecChar">
    <w:name w:val="Odstavec Char"/>
    <w:link w:val="Odstavec"/>
    <w:locked/>
    <w:rsid w:val="0059093B"/>
    <w:rPr>
      <w:sz w:val="24"/>
      <w:lang w:eastAsia="ar-SA" w:bidi="ar-SA"/>
    </w:rPr>
  </w:style>
  <w:style w:type="character" w:customStyle="1" w:styleId="SAPtextChar">
    <w:name w:val="SAP_text Char"/>
    <w:link w:val="SAPtext"/>
    <w:uiPriority w:val="99"/>
    <w:locked/>
    <w:rsid w:val="0059093B"/>
    <w:rPr>
      <w:rFonts w:ascii="Calibri" w:hAnsi="Calibri"/>
      <w:kern w:val="24"/>
      <w:sz w:val="24"/>
    </w:rPr>
  </w:style>
  <w:style w:type="character" w:styleId="Siln">
    <w:name w:val="Strong"/>
    <w:basedOn w:val="Standardnpsmoodstavce"/>
    <w:qFormat/>
    <w:rsid w:val="0059093B"/>
    <w:rPr>
      <w:b/>
    </w:rPr>
  </w:style>
  <w:style w:type="paragraph" w:customStyle="1" w:styleId="RLlnek">
    <w:name w:val="RL Článek"/>
    <w:basedOn w:val="Normln"/>
    <w:uiPriority w:val="99"/>
    <w:rsid w:val="0059093B"/>
    <w:pPr>
      <w:keepNext/>
      <w:numPr>
        <w:numId w:val="23"/>
      </w:numPr>
      <w:spacing w:before="360" w:after="240" w:line="240" w:lineRule="auto"/>
      <w:jc w:val="both"/>
    </w:pPr>
    <w:rPr>
      <w:rFonts w:ascii="Arial" w:hAnsi="Arial" w:cs="Arial"/>
      <w:b/>
      <w:bCs/>
      <w:i/>
      <w:iCs/>
    </w:rPr>
  </w:style>
  <w:style w:type="paragraph" w:customStyle="1" w:styleId="RLOdstavec">
    <w:name w:val="RL Odstavec"/>
    <w:basedOn w:val="Normln"/>
    <w:uiPriority w:val="99"/>
    <w:rsid w:val="0059093B"/>
    <w:pPr>
      <w:numPr>
        <w:ilvl w:val="1"/>
        <w:numId w:val="23"/>
      </w:numPr>
      <w:spacing w:line="240" w:lineRule="auto"/>
      <w:jc w:val="both"/>
    </w:pPr>
    <w:rPr>
      <w:rFonts w:ascii="Arial" w:hAnsi="Arial" w:cs="Arial"/>
    </w:rPr>
  </w:style>
  <w:style w:type="paragraph" w:customStyle="1" w:styleId="SAPdokument">
    <w:name w:val="SAP_dokument"/>
    <w:basedOn w:val="Normln"/>
    <w:uiPriority w:val="99"/>
    <w:rsid w:val="0059093B"/>
    <w:pPr>
      <w:spacing w:before="120" w:after="60" w:line="360" w:lineRule="auto"/>
      <w:jc w:val="center"/>
    </w:pPr>
    <w:rPr>
      <w:b/>
      <w:kern w:val="24"/>
      <w:sz w:val="52"/>
      <w:szCs w:val="52"/>
    </w:rPr>
  </w:style>
  <w:style w:type="paragraph" w:customStyle="1" w:styleId="SAPobsah">
    <w:name w:val="SAP_obsah"/>
    <w:basedOn w:val="Normln"/>
    <w:uiPriority w:val="99"/>
    <w:rsid w:val="0059093B"/>
    <w:pPr>
      <w:spacing w:before="120" w:after="60" w:line="240" w:lineRule="auto"/>
      <w:jc w:val="both"/>
    </w:pPr>
    <w:rPr>
      <w:b/>
      <w:kern w:val="24"/>
      <w:u w:val="single"/>
    </w:rPr>
  </w:style>
  <w:style w:type="paragraph" w:customStyle="1" w:styleId="CharChar3Char">
    <w:name w:val="Char Char3 Char"/>
    <w:basedOn w:val="Normln"/>
    <w:uiPriority w:val="99"/>
    <w:rsid w:val="0059093B"/>
    <w:pPr>
      <w:spacing w:after="160" w:line="240" w:lineRule="exact"/>
    </w:pPr>
    <w:rPr>
      <w:rFonts w:ascii="Times New Roman Bold" w:hAnsi="Times New Roman Bold"/>
      <w:szCs w:val="26"/>
      <w:lang w:val="sk-SK" w:eastAsia="en-US"/>
    </w:rPr>
  </w:style>
  <w:style w:type="paragraph" w:customStyle="1" w:styleId="StyldoplnuchazeBlVechnavelk">
    <w:name w:val="Styl doplní uchazeč + Bílá Všechna velká"/>
    <w:basedOn w:val="Normln"/>
    <w:uiPriority w:val="99"/>
    <w:rsid w:val="0059093B"/>
    <w:pPr>
      <w:jc w:val="center"/>
    </w:pPr>
    <w:rPr>
      <w:b/>
      <w:bCs/>
      <w:color w:val="FFFFFF"/>
      <w:szCs w:val="22"/>
    </w:rPr>
  </w:style>
  <w:style w:type="paragraph" w:styleId="Zkladntextodsazen2">
    <w:name w:val="Body Text Indent 2"/>
    <w:basedOn w:val="Normln"/>
    <w:link w:val="Zkladntextodsazen2Char"/>
    <w:rsid w:val="0059093B"/>
    <w:pPr>
      <w:spacing w:line="480" w:lineRule="auto"/>
      <w:ind w:left="283"/>
    </w:pPr>
    <w:rPr>
      <w:rFonts w:ascii="Times New Roman" w:hAnsi="Times New Roman"/>
      <w:sz w:val="24"/>
    </w:rPr>
  </w:style>
  <w:style w:type="character" w:customStyle="1" w:styleId="Zkladntextodsazen2Char">
    <w:name w:val="Základní text odsazený 2 Char"/>
    <w:basedOn w:val="Standardnpsmoodstavce"/>
    <w:link w:val="Zkladntextodsazen2"/>
    <w:locked/>
    <w:rsid w:val="0059093B"/>
    <w:rPr>
      <w:rFonts w:cs="Times New Roman"/>
      <w:sz w:val="24"/>
      <w:szCs w:val="24"/>
    </w:rPr>
  </w:style>
  <w:style w:type="paragraph" w:customStyle="1" w:styleId="Styl2">
    <w:name w:val="Styl2"/>
    <w:basedOn w:val="Nadpis1"/>
    <w:autoRedefine/>
    <w:uiPriority w:val="99"/>
    <w:qFormat/>
    <w:rsid w:val="0059093B"/>
    <w:pPr>
      <w:keepNext w:val="0"/>
      <w:shd w:val="solid" w:color="FFFFFF" w:fill="FFFFFF"/>
      <w:tabs>
        <w:tab w:val="num" w:pos="454"/>
      </w:tabs>
      <w:spacing w:before="360" w:after="240" w:line="240" w:lineRule="auto"/>
      <w:ind w:left="454" w:hanging="454"/>
      <w:jc w:val="both"/>
    </w:pPr>
    <w:rPr>
      <w:rFonts w:cs="Times New Roman"/>
      <w:bCs w:val="0"/>
      <w:caps/>
      <w:kern w:val="0"/>
      <w:sz w:val="16"/>
      <w:szCs w:val="16"/>
      <w:u w:val="single"/>
      <w:lang w:eastAsia="en-US"/>
    </w:rPr>
  </w:style>
  <w:style w:type="paragraph" w:customStyle="1" w:styleId="Styl3">
    <w:name w:val="Styl3"/>
    <w:basedOn w:val="Nadpis1"/>
    <w:autoRedefine/>
    <w:uiPriority w:val="99"/>
    <w:qFormat/>
    <w:rsid w:val="0059093B"/>
    <w:pPr>
      <w:keepNext w:val="0"/>
      <w:shd w:val="solid" w:color="FFFFFF" w:fill="FFFFFF"/>
      <w:spacing w:before="360" w:after="240" w:line="240" w:lineRule="auto"/>
      <w:ind w:left="432" w:hanging="432"/>
      <w:jc w:val="both"/>
    </w:pPr>
    <w:rPr>
      <w:rFonts w:cs="Times New Roman"/>
      <w:caps/>
      <w:kern w:val="0"/>
      <w:sz w:val="20"/>
      <w:szCs w:val="20"/>
      <w:u w:val="single"/>
      <w:lang w:eastAsia="en-US"/>
    </w:rPr>
  </w:style>
  <w:style w:type="paragraph" w:customStyle="1" w:styleId="dkanormln">
    <w:name w:val="Øádka normální"/>
    <w:basedOn w:val="Normln"/>
    <w:uiPriority w:val="99"/>
    <w:rsid w:val="0059093B"/>
    <w:pPr>
      <w:spacing w:after="0" w:line="240" w:lineRule="auto"/>
      <w:jc w:val="both"/>
    </w:pPr>
    <w:rPr>
      <w:rFonts w:ascii="Times New Roman" w:hAnsi="Times New Roman"/>
      <w:kern w:val="16"/>
      <w:sz w:val="24"/>
      <w:szCs w:val="20"/>
    </w:rPr>
  </w:style>
  <w:style w:type="paragraph" w:customStyle="1" w:styleId="Textodstavce">
    <w:name w:val="Text odstavce"/>
    <w:basedOn w:val="Normln"/>
    <w:uiPriority w:val="99"/>
    <w:rsid w:val="0059093B"/>
    <w:pPr>
      <w:numPr>
        <w:ilvl w:val="6"/>
        <w:numId w:val="24"/>
      </w:numPr>
      <w:tabs>
        <w:tab w:val="left" w:pos="851"/>
      </w:tabs>
      <w:spacing w:before="120" w:line="240" w:lineRule="auto"/>
      <w:jc w:val="both"/>
      <w:outlineLvl w:val="6"/>
    </w:pPr>
    <w:rPr>
      <w:rFonts w:ascii="Times New Roman" w:hAnsi="Times New Roman"/>
      <w:sz w:val="24"/>
      <w:szCs w:val="20"/>
    </w:rPr>
  </w:style>
  <w:style w:type="paragraph" w:customStyle="1" w:styleId="Textbodu">
    <w:name w:val="Text bodu"/>
    <w:basedOn w:val="Normln"/>
    <w:uiPriority w:val="99"/>
    <w:rsid w:val="0059093B"/>
    <w:pPr>
      <w:numPr>
        <w:ilvl w:val="8"/>
        <w:numId w:val="24"/>
      </w:numPr>
      <w:spacing w:after="0" w:line="240" w:lineRule="auto"/>
      <w:jc w:val="both"/>
      <w:outlineLvl w:val="8"/>
    </w:pPr>
    <w:rPr>
      <w:rFonts w:ascii="Times New Roman" w:hAnsi="Times New Roman"/>
      <w:sz w:val="24"/>
      <w:szCs w:val="20"/>
    </w:rPr>
  </w:style>
  <w:style w:type="paragraph" w:customStyle="1" w:styleId="Textpsmene">
    <w:name w:val="Text písmene"/>
    <w:basedOn w:val="Normln"/>
    <w:uiPriority w:val="99"/>
    <w:rsid w:val="0059093B"/>
    <w:pPr>
      <w:numPr>
        <w:ilvl w:val="7"/>
        <w:numId w:val="24"/>
      </w:numPr>
      <w:spacing w:after="0" w:line="240" w:lineRule="auto"/>
      <w:jc w:val="both"/>
      <w:outlineLvl w:val="7"/>
    </w:pPr>
    <w:rPr>
      <w:rFonts w:ascii="Times New Roman" w:hAnsi="Times New Roman"/>
      <w:sz w:val="24"/>
      <w:szCs w:val="20"/>
    </w:rPr>
  </w:style>
  <w:style w:type="paragraph" w:customStyle="1" w:styleId="normalodsazene">
    <w:name w:val="normalodsazene"/>
    <w:basedOn w:val="Normln"/>
    <w:uiPriority w:val="99"/>
    <w:rsid w:val="0059093B"/>
    <w:pPr>
      <w:spacing w:before="280" w:after="280" w:line="240" w:lineRule="auto"/>
    </w:pPr>
    <w:rPr>
      <w:rFonts w:ascii="Times New Roman" w:hAnsi="Times New Roman"/>
      <w:sz w:val="20"/>
      <w:lang w:eastAsia="ar-SA"/>
    </w:rPr>
  </w:style>
  <w:style w:type="paragraph" w:customStyle="1" w:styleId="Textkolonky">
    <w:name w:val="Text kolonky"/>
    <w:basedOn w:val="Normln"/>
    <w:uiPriority w:val="99"/>
    <w:rsid w:val="0059093B"/>
    <w:pPr>
      <w:spacing w:before="40" w:after="0" w:line="240" w:lineRule="auto"/>
    </w:pPr>
    <w:rPr>
      <w:rFonts w:ascii="Arial Narrow" w:hAnsi="Arial Narrow"/>
      <w:spacing w:val="8"/>
      <w:kern w:val="20"/>
      <w:szCs w:val="20"/>
    </w:rPr>
  </w:style>
  <w:style w:type="paragraph" w:customStyle="1" w:styleId="doplnzadavatel">
    <w:name w:val="doplní zadavatel"/>
    <w:basedOn w:val="doplnuchaze"/>
    <w:uiPriority w:val="99"/>
    <w:qFormat/>
    <w:rsid w:val="0059093B"/>
    <w:rPr>
      <w:sz w:val="20"/>
      <w:lang w:eastAsia="en-US"/>
    </w:rPr>
  </w:style>
  <w:style w:type="paragraph" w:styleId="Zkladntextodsazen3">
    <w:name w:val="Body Text Indent 3"/>
    <w:basedOn w:val="Normln"/>
    <w:link w:val="Zkladntextodsazen3Char"/>
    <w:rsid w:val="0059093B"/>
    <w:pPr>
      <w:spacing w:line="240" w:lineRule="auto"/>
      <w:ind w:left="283"/>
    </w:pPr>
    <w:rPr>
      <w:rFonts w:ascii="Times New Roman" w:hAnsi="Times New Roman"/>
      <w:sz w:val="16"/>
      <w:szCs w:val="16"/>
    </w:rPr>
  </w:style>
  <w:style w:type="character" w:customStyle="1" w:styleId="Zkladntextodsazen3Char">
    <w:name w:val="Základní text odsazený 3 Char"/>
    <w:basedOn w:val="Standardnpsmoodstavce"/>
    <w:link w:val="Zkladntextodsazen3"/>
    <w:locked/>
    <w:rsid w:val="0059093B"/>
    <w:rPr>
      <w:rFonts w:cs="Times New Roman"/>
      <w:sz w:val="16"/>
      <w:szCs w:val="16"/>
    </w:rPr>
  </w:style>
  <w:style w:type="character" w:styleId="Zvraznn0">
    <w:name w:val="Emphasis"/>
    <w:basedOn w:val="Standardnpsmoodstavce"/>
    <w:uiPriority w:val="99"/>
    <w:qFormat/>
    <w:rsid w:val="0059093B"/>
    <w:rPr>
      <w:i/>
    </w:rPr>
  </w:style>
  <w:style w:type="character" w:customStyle="1" w:styleId="CharChar">
    <w:name w:val="Char Char"/>
    <w:uiPriority w:val="99"/>
    <w:rsid w:val="0059093B"/>
    <w:rPr>
      <w:rFonts w:ascii="Arial" w:hAnsi="Arial"/>
      <w:b/>
      <w:kern w:val="32"/>
      <w:sz w:val="32"/>
      <w:lang w:val="cs-CZ" w:eastAsia="cs-CZ"/>
    </w:rPr>
  </w:style>
  <w:style w:type="paragraph" w:customStyle="1" w:styleId="RLlnekzadvacdokumentace">
    <w:name w:val="RL Článek zadávací dokumentace"/>
    <w:basedOn w:val="Normln"/>
    <w:next w:val="RLTextlnkuslovan"/>
    <w:uiPriority w:val="99"/>
    <w:rsid w:val="0059093B"/>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ind w:left="737" w:hanging="737"/>
      <w:jc w:val="both"/>
      <w:outlineLvl w:val="0"/>
    </w:pPr>
    <w:rPr>
      <w:rFonts w:ascii="Arial" w:hAnsi="Arial"/>
      <w:b/>
      <w:lang w:eastAsia="en-US"/>
    </w:rPr>
  </w:style>
  <w:style w:type="paragraph" w:customStyle="1" w:styleId="StylArial10bTunPodtren">
    <w:name w:val="Styl Arial 10 b. Tučné Podtržení"/>
    <w:basedOn w:val="Normln"/>
    <w:uiPriority w:val="99"/>
    <w:rsid w:val="0059093B"/>
    <w:pPr>
      <w:numPr>
        <w:numId w:val="25"/>
      </w:numPr>
      <w:spacing w:line="320" w:lineRule="atLeast"/>
      <w:jc w:val="both"/>
    </w:pPr>
    <w:rPr>
      <w:rFonts w:ascii="Arial" w:hAnsi="Arial" w:cs="Arial"/>
      <w:b/>
      <w:sz w:val="20"/>
      <w:szCs w:val="20"/>
      <w:u w:val="single"/>
    </w:rPr>
  </w:style>
  <w:style w:type="paragraph" w:customStyle="1" w:styleId="StylArial10bTunPodtrenZarovnatdoblokuZa6b">
    <w:name w:val="Styl Arial 10 b. Tučné Podtržení Zarovnat do bloku Za:  6 b...."/>
    <w:basedOn w:val="Normln"/>
    <w:uiPriority w:val="99"/>
    <w:rsid w:val="0059093B"/>
    <w:pPr>
      <w:numPr>
        <w:numId w:val="26"/>
      </w:numPr>
      <w:spacing w:line="320" w:lineRule="atLeast"/>
      <w:jc w:val="both"/>
    </w:pPr>
    <w:rPr>
      <w:rFonts w:ascii="Arial" w:hAnsi="Arial"/>
      <w:b/>
      <w:bCs/>
      <w:sz w:val="20"/>
      <w:szCs w:val="20"/>
      <w:u w:val="single"/>
    </w:rPr>
  </w:style>
  <w:style w:type="paragraph" w:customStyle="1" w:styleId="BodySingle">
    <w:name w:val="Body Single"/>
    <w:basedOn w:val="Zkladntext"/>
    <w:link w:val="BodySingleChar1"/>
    <w:uiPriority w:val="99"/>
    <w:rsid w:val="0059093B"/>
    <w:pPr>
      <w:spacing w:before="40" w:after="80" w:line="240" w:lineRule="exact"/>
      <w:jc w:val="both"/>
    </w:pPr>
    <w:rPr>
      <w:rFonts w:ascii="Verdana" w:hAnsi="Verdana"/>
      <w:sz w:val="16"/>
      <w:szCs w:val="20"/>
    </w:rPr>
  </w:style>
  <w:style w:type="paragraph" w:customStyle="1" w:styleId="Zadvacdokumentacenadpis">
    <w:name w:val="Zadávací dokumentace nadpis"/>
    <w:basedOn w:val="Normln"/>
    <w:uiPriority w:val="99"/>
    <w:rsid w:val="0059093B"/>
    <w:pPr>
      <w:tabs>
        <w:tab w:val="num" w:pos="709"/>
      </w:tabs>
      <w:jc w:val="both"/>
    </w:pPr>
    <w:rPr>
      <w:rFonts w:ascii="Arial" w:hAnsi="Arial"/>
      <w:b/>
      <w:sz w:val="20"/>
      <w:u w:val="single"/>
    </w:rPr>
  </w:style>
  <w:style w:type="character" w:customStyle="1" w:styleId="RozloendokumentuChar">
    <w:name w:val="Rozložení dokumentu Char"/>
    <w:rsid w:val="0059093B"/>
    <w:rPr>
      <w:rFonts w:ascii="Tahoma" w:hAnsi="Tahoma"/>
      <w:kern w:val="24"/>
      <w:shd w:val="clear" w:color="auto" w:fill="000080"/>
    </w:rPr>
  </w:style>
  <w:style w:type="paragraph" w:customStyle="1" w:styleId="Styl1">
    <w:name w:val="Styl1"/>
    <w:basedOn w:val="Nadpis1"/>
    <w:uiPriority w:val="99"/>
    <w:qFormat/>
    <w:rsid w:val="0059093B"/>
    <w:pPr>
      <w:pageBreakBefore/>
      <w:shd w:val="clear" w:color="000066" w:fill="808080"/>
      <w:tabs>
        <w:tab w:val="num" w:pos="567"/>
      </w:tabs>
      <w:spacing w:before="500" w:after="300" w:line="300" w:lineRule="exact"/>
      <w:ind w:left="431" w:hanging="431"/>
    </w:pPr>
    <w:rPr>
      <w:rFonts w:ascii="Garamond" w:hAnsi="Garamond" w:cs="Times New Roman"/>
    </w:rPr>
  </w:style>
  <w:style w:type="paragraph" w:customStyle="1" w:styleId="Styl4">
    <w:name w:val="Styl4"/>
    <w:basedOn w:val="Nadpis1"/>
    <w:uiPriority w:val="99"/>
    <w:qFormat/>
    <w:rsid w:val="0059093B"/>
    <w:pPr>
      <w:pBdr>
        <w:top w:val="single" w:sz="24" w:space="1" w:color="808080"/>
        <w:left w:val="single" w:sz="24" w:space="4" w:color="808080"/>
        <w:bottom w:val="single" w:sz="24" w:space="1" w:color="808080"/>
        <w:right w:val="single" w:sz="24" w:space="4" w:color="808080"/>
      </w:pBdr>
      <w:shd w:val="clear" w:color="000066" w:fill="808080"/>
      <w:tabs>
        <w:tab w:val="num" w:pos="567"/>
      </w:tabs>
      <w:spacing w:before="500" w:after="300" w:line="300" w:lineRule="exact"/>
      <w:ind w:left="567" w:hanging="567"/>
    </w:pPr>
    <w:rPr>
      <w:rFonts w:ascii="Garamond" w:hAnsi="Garamond" w:cs="Times New Roman"/>
    </w:rPr>
  </w:style>
  <w:style w:type="paragraph" w:customStyle="1" w:styleId="Styl5">
    <w:name w:val="Styl5"/>
    <w:basedOn w:val="Nadpis2"/>
    <w:uiPriority w:val="99"/>
    <w:qFormat/>
    <w:rsid w:val="0059093B"/>
    <w:pPr>
      <w:numPr>
        <w:ilvl w:val="1"/>
      </w:numPr>
      <w:pBdr>
        <w:bottom w:val="single" w:sz="8" w:space="0" w:color="000000"/>
      </w:pBdr>
      <w:shd w:val="clear" w:color="auto" w:fill="A6A6A6"/>
      <w:tabs>
        <w:tab w:val="num" w:pos="720"/>
      </w:tabs>
      <w:spacing w:after="120" w:line="300" w:lineRule="exact"/>
      <w:ind w:left="720" w:hanging="720"/>
    </w:pPr>
    <w:rPr>
      <w:rFonts w:ascii="Garamond" w:hAnsi="Garamond"/>
    </w:rPr>
  </w:style>
  <w:style w:type="paragraph" w:customStyle="1" w:styleId="Styl6">
    <w:name w:val="Styl6"/>
    <w:basedOn w:val="Styl1"/>
    <w:uiPriority w:val="99"/>
    <w:qFormat/>
    <w:rsid w:val="0059093B"/>
    <w:pPr>
      <w:pBdr>
        <w:top w:val="single" w:sz="24" w:space="1" w:color="808080"/>
        <w:left w:val="single" w:sz="24" w:space="4" w:color="808080"/>
        <w:bottom w:val="single" w:sz="24" w:space="1" w:color="808080"/>
        <w:right w:val="single" w:sz="24" w:space="4" w:color="808080"/>
      </w:pBdr>
      <w:tabs>
        <w:tab w:val="clear" w:pos="567"/>
      </w:tabs>
      <w:ind w:left="357" w:hanging="357"/>
    </w:pPr>
  </w:style>
  <w:style w:type="paragraph" w:customStyle="1" w:styleId="Styl7">
    <w:name w:val="Styl7"/>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8">
    <w:name w:val="Styl8"/>
    <w:basedOn w:val="Nadpis2"/>
    <w:uiPriority w:val="99"/>
    <w:qFormat/>
    <w:rsid w:val="0059093B"/>
    <w:pPr>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9">
    <w:name w:val="Styl9"/>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4"/>
      <w:lang w:eastAsia="en-US"/>
    </w:rPr>
  </w:style>
  <w:style w:type="paragraph" w:customStyle="1" w:styleId="Styl10">
    <w:name w:val="Styl10"/>
    <w:basedOn w:val="Nadpis2"/>
    <w:uiPriority w:val="99"/>
    <w:qFormat/>
    <w:rsid w:val="0059093B"/>
    <w:pPr>
      <w:pageBreakBefore/>
      <w:numPr>
        <w:ilvl w:val="1"/>
      </w:numPr>
      <w:pBdr>
        <w:bottom w:val="single" w:sz="8" w:space="0" w:color="auto"/>
      </w:pBdr>
      <w:shd w:val="clear" w:color="auto" w:fill="A6A6A6"/>
      <w:tabs>
        <w:tab w:val="num" w:pos="720"/>
      </w:tabs>
      <w:spacing w:after="120" w:line="300" w:lineRule="exact"/>
      <w:ind w:left="720" w:hanging="720"/>
    </w:pPr>
    <w:rPr>
      <w:rFonts w:ascii="Garamond" w:hAnsi="Garamond"/>
    </w:rPr>
  </w:style>
  <w:style w:type="paragraph" w:customStyle="1" w:styleId="Styl11">
    <w:name w:val="Styl11"/>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2">
    <w:name w:val="Styl12"/>
    <w:basedOn w:val="Nadpis2"/>
    <w:uiPriority w:val="99"/>
    <w:qFormat/>
    <w:rsid w:val="0059093B"/>
    <w:pPr>
      <w:pageBreakBefore/>
      <w:numPr>
        <w:ilvl w:val="1"/>
        <w:numId w:val="28"/>
      </w:numPr>
      <w:pBdr>
        <w:bottom w:val="single" w:sz="8" w:space="0" w:color="auto"/>
      </w:pBdr>
      <w:shd w:val="clear" w:color="auto" w:fill="A6A6A6"/>
      <w:tabs>
        <w:tab w:val="clear" w:pos="720"/>
        <w:tab w:val="num" w:pos="360"/>
      </w:tabs>
      <w:spacing w:after="120" w:line="300" w:lineRule="exact"/>
      <w:ind w:left="0" w:firstLine="0"/>
    </w:pPr>
    <w:rPr>
      <w:rFonts w:ascii="Garamond" w:hAnsi="Garamond"/>
    </w:rPr>
  </w:style>
  <w:style w:type="paragraph" w:customStyle="1" w:styleId="Styl13">
    <w:name w:val="Styl13"/>
    <w:basedOn w:val="Nadpis3"/>
    <w:uiPriority w:val="99"/>
    <w:qFormat/>
    <w:rsid w:val="0059093B"/>
    <w:pPr>
      <w:numPr>
        <w:ilvl w:val="2"/>
      </w:numPr>
      <w:pBdr>
        <w:bottom w:val="single" w:sz="8" w:space="1" w:color="auto"/>
      </w:pBdr>
      <w:spacing w:after="120" w:line="300" w:lineRule="exact"/>
      <w:ind w:left="720" w:hanging="720"/>
    </w:pPr>
    <w:rPr>
      <w:rFonts w:ascii="Garamond" w:hAnsi="Garamond"/>
      <w:bCs w:val="0"/>
      <w:i/>
      <w:sz w:val="24"/>
      <w:szCs w:val="20"/>
      <w:lang w:eastAsia="en-US"/>
    </w:rPr>
  </w:style>
  <w:style w:type="paragraph" w:customStyle="1" w:styleId="Styl14">
    <w:name w:val="Styl14"/>
    <w:basedOn w:val="Nadpis3"/>
    <w:uiPriority w:val="99"/>
    <w:qFormat/>
    <w:rsid w:val="0059093B"/>
    <w:pPr>
      <w:numPr>
        <w:ilvl w:val="2"/>
        <w:numId w:val="28"/>
      </w:numPr>
      <w:pBdr>
        <w:bottom w:val="single" w:sz="8" w:space="1" w:color="auto"/>
      </w:pBdr>
      <w:spacing w:after="120" w:line="300" w:lineRule="exact"/>
    </w:pPr>
    <w:rPr>
      <w:rFonts w:ascii="Garamond" w:hAnsi="Garamond"/>
      <w:bCs w:val="0"/>
      <w:i/>
      <w:sz w:val="24"/>
      <w:szCs w:val="20"/>
      <w:lang w:eastAsia="en-US"/>
    </w:rPr>
  </w:style>
  <w:style w:type="paragraph" w:customStyle="1" w:styleId="Styl15">
    <w:name w:val="Styl15"/>
    <w:basedOn w:val="Normln"/>
    <w:uiPriority w:val="99"/>
    <w:qFormat/>
    <w:rsid w:val="0059093B"/>
    <w:pPr>
      <w:keepNext/>
      <w:pBdr>
        <w:top w:val="single" w:sz="24" w:space="1" w:color="808080"/>
        <w:left w:val="single" w:sz="24" w:space="4" w:color="808080"/>
        <w:bottom w:val="single" w:sz="24" w:space="1" w:color="808080"/>
        <w:right w:val="single" w:sz="24" w:space="4" w:color="808080"/>
      </w:pBdr>
      <w:shd w:val="clear" w:color="auto" w:fill="808080"/>
      <w:spacing w:before="360"/>
    </w:pPr>
    <w:rPr>
      <w:rFonts w:ascii="Garamond" w:hAnsi="Garamond"/>
      <w:b/>
      <w:caps/>
      <w:sz w:val="28"/>
    </w:rPr>
  </w:style>
  <w:style w:type="paragraph" w:customStyle="1" w:styleId="Styl16">
    <w:name w:val="Styl16"/>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7">
    <w:name w:val="Styl17"/>
    <w:basedOn w:val="Normln"/>
    <w:uiPriority w:val="99"/>
    <w:qFormat/>
    <w:rsid w:val="0059093B"/>
    <w:pPr>
      <w:pBdr>
        <w:top w:val="single" w:sz="24" w:space="1" w:color="808080"/>
        <w:left w:val="single" w:sz="24" w:space="4" w:color="808080"/>
        <w:bottom w:val="single" w:sz="24" w:space="1" w:color="808080"/>
        <w:right w:val="single" w:sz="24" w:space="4" w:color="808080"/>
      </w:pBdr>
      <w:shd w:val="clear" w:color="auto" w:fill="808080"/>
      <w:ind w:left="284" w:right="140"/>
    </w:pPr>
    <w:rPr>
      <w:rFonts w:ascii="Garamond" w:hAnsi="Garamond"/>
      <w:sz w:val="24"/>
    </w:rPr>
  </w:style>
  <w:style w:type="paragraph" w:customStyle="1" w:styleId="Styl18">
    <w:name w:val="Styl18"/>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sz w:val="28"/>
    </w:rPr>
  </w:style>
  <w:style w:type="paragraph" w:customStyle="1" w:styleId="Styl19">
    <w:name w:val="Styl19"/>
    <w:basedOn w:val="Normln"/>
    <w:uiPriority w:val="99"/>
    <w:qFormat/>
    <w:rsid w:val="0059093B"/>
    <w:pPr>
      <w:keepNext/>
      <w:pBdr>
        <w:bottom w:val="single" w:sz="4" w:space="1" w:color="000066"/>
      </w:pBdr>
      <w:shd w:val="clear" w:color="auto" w:fill="808080"/>
      <w:spacing w:before="500"/>
    </w:pPr>
    <w:rPr>
      <w:rFonts w:ascii="Garamond" w:hAnsi="Garamond"/>
      <w:b/>
      <w:caps/>
      <w:sz w:val="28"/>
    </w:rPr>
  </w:style>
  <w:style w:type="paragraph" w:customStyle="1" w:styleId="Styl20">
    <w:name w:val="Styl20"/>
    <w:basedOn w:val="Styl1"/>
    <w:uiPriority w:val="99"/>
    <w:qFormat/>
    <w:rsid w:val="0059093B"/>
    <w:pPr>
      <w:numPr>
        <w:numId w:val="27"/>
      </w:numPr>
      <w:pBdr>
        <w:top w:val="single" w:sz="24" w:space="1" w:color="808080"/>
        <w:left w:val="single" w:sz="24" w:space="4" w:color="808080"/>
        <w:bottom w:val="single" w:sz="24" w:space="1" w:color="808080"/>
        <w:right w:val="single" w:sz="24" w:space="4" w:color="808080"/>
      </w:pBdr>
      <w:tabs>
        <w:tab w:val="num" w:pos="360"/>
      </w:tabs>
      <w:ind w:left="431" w:hanging="431"/>
    </w:pPr>
  </w:style>
  <w:style w:type="paragraph" w:customStyle="1" w:styleId="Styl21">
    <w:name w:val="Styl21"/>
    <w:basedOn w:val="Normln"/>
    <w:uiPriority w:val="99"/>
    <w:qFormat/>
    <w:rsid w:val="0059093B"/>
    <w:pPr>
      <w:pageBreakBefore/>
      <w:pBdr>
        <w:top w:val="single" w:sz="24" w:space="1" w:color="808080"/>
        <w:left w:val="single" w:sz="24" w:space="4" w:color="808080"/>
        <w:bottom w:val="single" w:sz="24" w:space="1" w:color="808080"/>
        <w:right w:val="single" w:sz="24" w:space="4" w:color="808080"/>
      </w:pBdr>
      <w:shd w:val="clear" w:color="auto" w:fill="808080"/>
      <w:spacing w:before="480"/>
    </w:pPr>
    <w:rPr>
      <w:rFonts w:ascii="Garamond" w:hAnsi="Garamond"/>
      <w:b/>
      <w:caps/>
      <w:color w:val="FFFFFF"/>
      <w:sz w:val="28"/>
    </w:rPr>
  </w:style>
  <w:style w:type="paragraph" w:customStyle="1" w:styleId="Char1CharCharCharCharCharCharChar2">
    <w:name w:val="Char1 Char Char Char Char Char Char Char2"/>
    <w:basedOn w:val="Normln"/>
    <w:uiPriority w:val="99"/>
    <w:semiHidden/>
    <w:rsid w:val="0059093B"/>
    <w:pPr>
      <w:spacing w:after="160" w:line="240" w:lineRule="exact"/>
    </w:pPr>
    <w:rPr>
      <w:rFonts w:ascii="Arial" w:hAnsi="Arial"/>
      <w:szCs w:val="22"/>
      <w:lang w:val="en-US" w:eastAsia="en-US"/>
    </w:rPr>
  </w:style>
  <w:style w:type="character" w:customStyle="1" w:styleId="Tun">
    <w:name w:val="Tučné"/>
    <w:uiPriority w:val="99"/>
    <w:rsid w:val="0059093B"/>
    <w:rPr>
      <w:b/>
    </w:rPr>
  </w:style>
  <w:style w:type="paragraph" w:customStyle="1" w:styleId="Normlntext">
    <w:name w:val="Normální text"/>
    <w:basedOn w:val="Normln"/>
    <w:link w:val="NormlntextChar1"/>
    <w:uiPriority w:val="99"/>
    <w:rsid w:val="0059093B"/>
    <w:pPr>
      <w:tabs>
        <w:tab w:val="left" w:pos="851"/>
      </w:tabs>
      <w:spacing w:after="0" w:line="240" w:lineRule="auto"/>
      <w:ind w:left="851"/>
      <w:jc w:val="both"/>
    </w:pPr>
    <w:rPr>
      <w:rFonts w:ascii="Times New Roman" w:hAnsi="Times New Roman"/>
      <w:sz w:val="20"/>
      <w:szCs w:val="20"/>
    </w:rPr>
  </w:style>
  <w:style w:type="paragraph" w:customStyle="1" w:styleId="Souhrn">
    <w:name w:val="Souhrn"/>
    <w:basedOn w:val="Normln"/>
    <w:next w:val="Normlntext"/>
    <w:uiPriority w:val="99"/>
    <w:rsid w:val="0059093B"/>
    <w:pPr>
      <w:pageBreakBefore/>
      <w:tabs>
        <w:tab w:val="left" w:pos="851"/>
      </w:tabs>
      <w:spacing w:before="360" w:after="240" w:line="240" w:lineRule="auto"/>
      <w:jc w:val="center"/>
    </w:pPr>
    <w:rPr>
      <w:rFonts w:ascii="Times New Roman" w:hAnsi="Times New Roman"/>
      <w:b/>
      <w:bCs/>
      <w:sz w:val="32"/>
      <w:szCs w:val="32"/>
    </w:rPr>
  </w:style>
  <w:style w:type="paragraph" w:customStyle="1" w:styleId="Souhrn2">
    <w:name w:val="Souhrn2"/>
    <w:basedOn w:val="Normln"/>
    <w:next w:val="Normlntext"/>
    <w:uiPriority w:val="99"/>
    <w:rsid w:val="0059093B"/>
    <w:pPr>
      <w:keepNext/>
      <w:tabs>
        <w:tab w:val="left" w:pos="851"/>
      </w:tabs>
      <w:spacing w:before="480" w:after="240" w:line="240" w:lineRule="auto"/>
      <w:jc w:val="both"/>
    </w:pPr>
    <w:rPr>
      <w:rFonts w:ascii="Times New Roman" w:hAnsi="Times New Roman"/>
      <w:b/>
      <w:bCs/>
      <w:sz w:val="24"/>
    </w:rPr>
  </w:style>
  <w:style w:type="paragraph" w:customStyle="1" w:styleId="Normlntext2">
    <w:name w:val="Normální text2"/>
    <w:basedOn w:val="Normlntext"/>
    <w:uiPriority w:val="99"/>
    <w:rsid w:val="0059093B"/>
    <w:pPr>
      <w:ind w:left="1418"/>
    </w:pPr>
  </w:style>
  <w:style w:type="paragraph" w:customStyle="1" w:styleId="Pata">
    <w:name w:val="Pata"/>
    <w:basedOn w:val="Normln"/>
    <w:uiPriority w:val="99"/>
    <w:rsid w:val="0059093B"/>
    <w:pPr>
      <w:tabs>
        <w:tab w:val="left" w:pos="851"/>
        <w:tab w:val="right" w:pos="9639"/>
      </w:tabs>
      <w:spacing w:after="0" w:line="240" w:lineRule="auto"/>
      <w:ind w:left="851"/>
      <w:jc w:val="both"/>
    </w:pPr>
    <w:rPr>
      <w:rFonts w:ascii="Novarese Bk BTCE" w:hAnsi="Novarese Bk BTCE" w:cs="Novarese Bk BTCE"/>
      <w:sz w:val="16"/>
      <w:szCs w:val="16"/>
    </w:rPr>
  </w:style>
  <w:style w:type="paragraph" w:customStyle="1" w:styleId="BDONzevklienta">
    <w:name w:val="BDO Název klienta"/>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BDONzevdokumentu">
    <w:name w:val="BDO Název dokumentu"/>
    <w:basedOn w:val="BDOVerze"/>
    <w:uiPriority w:val="99"/>
    <w:rsid w:val="0059093B"/>
    <w:pPr>
      <w:tabs>
        <w:tab w:val="clear" w:pos="851"/>
      </w:tabs>
      <w:spacing w:after="120" w:line="280" w:lineRule="exact"/>
      <w:jc w:val="left"/>
    </w:pPr>
    <w:rPr>
      <w:rFonts w:ascii="Calibri" w:hAnsi="Calibri" w:cs="Times New Roman"/>
      <w:color w:val="auto"/>
      <w:sz w:val="22"/>
    </w:rPr>
  </w:style>
  <w:style w:type="paragraph" w:customStyle="1" w:styleId="Upozornn">
    <w:name w:val="Upozornění"/>
    <w:basedOn w:val="Normln"/>
    <w:uiPriority w:val="99"/>
    <w:rsid w:val="0059093B"/>
    <w:pPr>
      <w:keepNext/>
      <w:pageBreakBefore/>
      <w:tabs>
        <w:tab w:val="left" w:pos="851"/>
      </w:tabs>
      <w:spacing w:before="10000" w:after="0" w:line="240" w:lineRule="auto"/>
      <w:jc w:val="both"/>
    </w:pPr>
    <w:rPr>
      <w:rFonts w:ascii="Times New Roman" w:hAnsi="Times New Roman"/>
      <w:b/>
      <w:bCs/>
      <w:szCs w:val="22"/>
    </w:rPr>
  </w:style>
  <w:style w:type="paragraph" w:customStyle="1" w:styleId="Tabulkavlevo">
    <w:name w:val="Tabulka vlevo"/>
    <w:basedOn w:val="Normln"/>
    <w:uiPriority w:val="99"/>
    <w:rsid w:val="0059093B"/>
    <w:pPr>
      <w:keepNext/>
      <w:tabs>
        <w:tab w:val="left" w:pos="851"/>
      </w:tabs>
      <w:spacing w:before="20" w:after="20" w:line="240" w:lineRule="auto"/>
      <w:jc w:val="both"/>
    </w:pPr>
    <w:rPr>
      <w:rFonts w:ascii="Times New Roman" w:hAnsi="Times New Roman"/>
      <w:szCs w:val="22"/>
    </w:rPr>
  </w:style>
  <w:style w:type="paragraph" w:customStyle="1" w:styleId="Tabulkazhlavvlevo">
    <w:name w:val="Tabulka záhlaví vlevo"/>
    <w:basedOn w:val="Tabulkavlevo"/>
    <w:uiPriority w:val="99"/>
    <w:rsid w:val="0059093B"/>
    <w:pPr>
      <w:keepLines/>
      <w:spacing w:before="40" w:after="40"/>
    </w:pPr>
    <w:rPr>
      <w:b/>
      <w:bCs/>
    </w:rPr>
  </w:style>
  <w:style w:type="paragraph" w:customStyle="1" w:styleId="Tabulkavpravo">
    <w:name w:val="Tabulka vpravo"/>
    <w:basedOn w:val="Tabulkavlevo"/>
    <w:uiPriority w:val="99"/>
    <w:rsid w:val="0059093B"/>
    <w:pPr>
      <w:tabs>
        <w:tab w:val="right" w:pos="9639"/>
      </w:tabs>
      <w:jc w:val="right"/>
    </w:pPr>
  </w:style>
  <w:style w:type="paragraph" w:customStyle="1" w:styleId="Tabulkasted">
    <w:name w:val="Tabulka střed"/>
    <w:basedOn w:val="Tabulkavlevo"/>
    <w:uiPriority w:val="99"/>
    <w:rsid w:val="0059093B"/>
    <w:pPr>
      <w:tabs>
        <w:tab w:val="right" w:pos="9639"/>
      </w:tabs>
      <w:jc w:val="center"/>
    </w:pPr>
  </w:style>
  <w:style w:type="paragraph" w:customStyle="1" w:styleId="Tabulkazhlavsted">
    <w:name w:val="Tabulka záhlaví střed"/>
    <w:basedOn w:val="Tabulkazhlavvlevo"/>
    <w:uiPriority w:val="99"/>
    <w:rsid w:val="0059093B"/>
    <w:pPr>
      <w:jc w:val="center"/>
    </w:pPr>
  </w:style>
  <w:style w:type="paragraph" w:customStyle="1" w:styleId="ra">
    <w:name w:val="Čára"/>
    <w:basedOn w:val="Normln"/>
    <w:uiPriority w:val="99"/>
    <w:rsid w:val="0059093B"/>
    <w:pPr>
      <w:widowControl w:val="0"/>
      <w:pBdr>
        <w:top w:val="single" w:sz="4" w:space="1" w:color="000000"/>
      </w:pBdr>
      <w:tabs>
        <w:tab w:val="left" w:pos="851"/>
      </w:tabs>
      <w:spacing w:after="0" w:line="240" w:lineRule="auto"/>
      <w:jc w:val="both"/>
    </w:pPr>
    <w:rPr>
      <w:rFonts w:ascii="Times New Roman" w:hAnsi="Times New Roman"/>
      <w:sz w:val="2"/>
      <w:szCs w:val="2"/>
    </w:rPr>
  </w:style>
  <w:style w:type="paragraph" w:customStyle="1" w:styleId="Tabulkazhlavvpravo">
    <w:name w:val="Tabulka záhlaví vpravo"/>
    <w:basedOn w:val="Tabulkazhlavvlevo"/>
    <w:uiPriority w:val="99"/>
    <w:rsid w:val="0059093B"/>
    <w:pPr>
      <w:jc w:val="right"/>
    </w:pPr>
  </w:style>
  <w:style w:type="paragraph" w:customStyle="1" w:styleId="BDOLogo">
    <w:name w:val="BDO Logo"/>
    <w:basedOn w:val="BDOVerze"/>
    <w:uiPriority w:val="99"/>
    <w:rsid w:val="0059093B"/>
    <w:pPr>
      <w:tabs>
        <w:tab w:val="clear" w:pos="851"/>
      </w:tabs>
      <w:spacing w:after="120" w:line="280" w:lineRule="exact"/>
      <w:jc w:val="left"/>
    </w:pPr>
    <w:rPr>
      <w:rFonts w:ascii="Calibri" w:hAnsi="Calibri" w:cs="Times New Roman"/>
      <w:color w:val="auto"/>
      <w:sz w:val="22"/>
    </w:rPr>
  </w:style>
  <w:style w:type="character" w:customStyle="1" w:styleId="Texttun">
    <w:name w:val="Text tučně"/>
    <w:uiPriority w:val="99"/>
    <w:rsid w:val="0059093B"/>
    <w:rPr>
      <w:b/>
    </w:rPr>
  </w:style>
  <w:style w:type="character" w:customStyle="1" w:styleId="Textkurzva">
    <w:name w:val="Text kurzíva"/>
    <w:uiPriority w:val="99"/>
    <w:rsid w:val="0059093B"/>
    <w:rPr>
      <w:i/>
    </w:rPr>
  </w:style>
  <w:style w:type="paragraph" w:customStyle="1" w:styleId="CPopis">
    <w:name w:val="CPopis"/>
    <w:basedOn w:val="Normlntext"/>
    <w:next w:val="Normln"/>
    <w:uiPriority w:val="99"/>
    <w:rsid w:val="0059093B"/>
    <w:pPr>
      <w:keepNext/>
      <w:pBdr>
        <w:top w:val="single" w:sz="2" w:space="1" w:color="auto"/>
        <w:bottom w:val="single" w:sz="2" w:space="1" w:color="auto"/>
      </w:pBdr>
      <w:shd w:val="clear" w:color="auto" w:fill="E6E6E6"/>
      <w:tabs>
        <w:tab w:val="right" w:pos="567"/>
      </w:tabs>
    </w:pPr>
  </w:style>
  <w:style w:type="character" w:customStyle="1" w:styleId="Texttunkurzva">
    <w:name w:val="Text tučná kurzíva"/>
    <w:uiPriority w:val="99"/>
    <w:rsid w:val="0059093B"/>
    <w:rPr>
      <w:b/>
      <w:i/>
    </w:rPr>
  </w:style>
  <w:style w:type="paragraph" w:customStyle="1" w:styleId="Odrkabod2">
    <w:name w:val="Odrážka bod2"/>
    <w:basedOn w:val="Zkladntext"/>
    <w:uiPriority w:val="99"/>
    <w:rsid w:val="0059093B"/>
    <w:pPr>
      <w:keepNext/>
      <w:keepLines/>
      <w:numPr>
        <w:ilvl w:val="1"/>
        <w:numId w:val="29"/>
      </w:numPr>
      <w:spacing w:before="20" w:after="20" w:line="264" w:lineRule="auto"/>
      <w:jc w:val="both"/>
    </w:pPr>
    <w:rPr>
      <w:rFonts w:ascii="Times New Roman" w:hAnsi="Times New Roman"/>
      <w:szCs w:val="22"/>
      <w:lang w:eastAsia="en-US"/>
    </w:rPr>
  </w:style>
  <w:style w:type="paragraph" w:customStyle="1" w:styleId="Odrkapsmeno">
    <w:name w:val="Odrážka písmeno"/>
    <w:basedOn w:val="Zkladntext"/>
    <w:uiPriority w:val="99"/>
    <w:rsid w:val="0059093B"/>
    <w:pPr>
      <w:numPr>
        <w:numId w:val="32"/>
      </w:numPr>
      <w:tabs>
        <w:tab w:val="left" w:pos="851"/>
      </w:tabs>
      <w:spacing w:before="20" w:after="20" w:line="288" w:lineRule="auto"/>
      <w:jc w:val="both"/>
    </w:pPr>
    <w:rPr>
      <w:rFonts w:ascii="Times New Roman" w:hAnsi="Times New Roman"/>
      <w:szCs w:val="22"/>
      <w:lang w:eastAsia="en-US"/>
    </w:rPr>
  </w:style>
  <w:style w:type="paragraph" w:customStyle="1" w:styleId="Odrkaslo">
    <w:name w:val="Odrážka číslo"/>
    <w:basedOn w:val="Zkladntext"/>
    <w:uiPriority w:val="99"/>
    <w:rsid w:val="0059093B"/>
    <w:pPr>
      <w:numPr>
        <w:numId w:val="30"/>
      </w:numPr>
      <w:tabs>
        <w:tab w:val="left" w:pos="851"/>
      </w:tabs>
      <w:spacing w:before="20" w:after="20" w:line="288" w:lineRule="auto"/>
      <w:jc w:val="both"/>
    </w:pPr>
    <w:rPr>
      <w:rFonts w:ascii="Times New Roman" w:hAnsi="Times New Roman"/>
      <w:szCs w:val="22"/>
      <w:lang w:eastAsia="en-US"/>
    </w:rPr>
  </w:style>
  <w:style w:type="paragraph" w:customStyle="1" w:styleId="Zruit">
    <w:name w:val="Zrušit"/>
    <w:basedOn w:val="Normln"/>
    <w:uiPriority w:val="99"/>
    <w:rsid w:val="0059093B"/>
    <w:pPr>
      <w:spacing w:after="0" w:line="240" w:lineRule="auto"/>
      <w:ind w:left="851"/>
      <w:jc w:val="both"/>
    </w:pPr>
    <w:rPr>
      <w:rFonts w:ascii="Times New Roman" w:hAnsi="Times New Roman"/>
      <w:i/>
      <w:iCs/>
      <w:color w:val="FF0000"/>
      <w:szCs w:val="22"/>
    </w:rPr>
  </w:style>
  <w:style w:type="paragraph" w:customStyle="1" w:styleId="eit">
    <w:name w:val="Řešit"/>
    <w:basedOn w:val="Normln"/>
    <w:uiPriority w:val="99"/>
    <w:rsid w:val="0059093B"/>
    <w:pPr>
      <w:spacing w:after="0" w:line="240" w:lineRule="auto"/>
      <w:ind w:left="851"/>
      <w:jc w:val="both"/>
    </w:pPr>
    <w:rPr>
      <w:rFonts w:ascii="Times New Roman" w:hAnsi="Times New Roman"/>
      <w:i/>
      <w:iCs/>
      <w:color w:val="000080"/>
      <w:szCs w:val="22"/>
    </w:rPr>
  </w:style>
  <w:style w:type="paragraph" w:customStyle="1" w:styleId="Literatura">
    <w:name w:val="Literatura"/>
    <w:basedOn w:val="Normln"/>
    <w:uiPriority w:val="99"/>
    <w:rsid w:val="0059093B"/>
    <w:pPr>
      <w:spacing w:after="0" w:line="240" w:lineRule="auto"/>
      <w:jc w:val="both"/>
    </w:pPr>
    <w:rPr>
      <w:rFonts w:ascii="Times New Roman" w:hAnsi="Times New Roman"/>
      <w:sz w:val="18"/>
      <w:szCs w:val="18"/>
    </w:rPr>
  </w:style>
  <w:style w:type="paragraph" w:customStyle="1" w:styleId="Cl">
    <w:name w:val="Cíl"/>
    <w:basedOn w:val="Zkladntext"/>
    <w:next w:val="Normln"/>
    <w:uiPriority w:val="99"/>
    <w:rsid w:val="0059093B"/>
    <w:pPr>
      <w:keepNext/>
      <w:pBdr>
        <w:top w:val="single" w:sz="6" w:space="1" w:color="auto"/>
        <w:bottom w:val="single" w:sz="6" w:space="1" w:color="auto"/>
      </w:pBdr>
      <w:shd w:val="clear" w:color="auto" w:fill="CCCCCC"/>
      <w:tabs>
        <w:tab w:val="right" w:pos="567"/>
        <w:tab w:val="left" w:pos="851"/>
      </w:tabs>
      <w:spacing w:before="120" w:line="288" w:lineRule="auto"/>
      <w:ind w:left="851" w:hanging="851"/>
      <w:jc w:val="both"/>
    </w:pPr>
    <w:rPr>
      <w:rFonts w:ascii="Times New Roman" w:hAnsi="Times New Roman"/>
      <w:szCs w:val="22"/>
      <w:lang w:eastAsia="en-US"/>
    </w:rPr>
  </w:style>
  <w:style w:type="paragraph" w:customStyle="1" w:styleId="Pojem">
    <w:name w:val="Pojem"/>
    <w:basedOn w:val="Tabulkavlevo"/>
    <w:uiPriority w:val="99"/>
    <w:rsid w:val="0059093B"/>
    <w:pPr>
      <w:keepLines/>
      <w:tabs>
        <w:tab w:val="clear" w:pos="851"/>
      </w:tabs>
      <w:spacing w:after="0"/>
    </w:pPr>
    <w:rPr>
      <w:sz w:val="18"/>
      <w:szCs w:val="18"/>
    </w:rPr>
  </w:style>
  <w:style w:type="character" w:customStyle="1" w:styleId="Textkapitlky">
    <w:name w:val="Text kapitálky"/>
    <w:uiPriority w:val="99"/>
    <w:rsid w:val="0059093B"/>
    <w:rPr>
      <w:smallCaps/>
    </w:rPr>
  </w:style>
  <w:style w:type="paragraph" w:customStyle="1" w:styleId="Textvysvtlivky">
    <w:name w:val="Text vysvětlivky"/>
    <w:basedOn w:val="Normln"/>
    <w:uiPriority w:val="99"/>
    <w:rsid w:val="0059093B"/>
    <w:pPr>
      <w:tabs>
        <w:tab w:val="left" w:pos="851"/>
      </w:tabs>
      <w:spacing w:after="0" w:line="240" w:lineRule="auto"/>
      <w:jc w:val="both"/>
    </w:pPr>
    <w:rPr>
      <w:rFonts w:ascii="Times New Roman" w:hAnsi="Times New Roman"/>
      <w:szCs w:val="22"/>
    </w:rPr>
  </w:style>
  <w:style w:type="character" w:customStyle="1" w:styleId="Znakapoznmky">
    <w:name w:val="Značka poznámky"/>
    <w:uiPriority w:val="99"/>
    <w:rsid w:val="0059093B"/>
    <w:rPr>
      <w:sz w:val="16"/>
    </w:rPr>
  </w:style>
  <w:style w:type="paragraph" w:customStyle="1" w:styleId="Textpoznmky">
    <w:name w:val="Text poznámky"/>
    <w:basedOn w:val="Normln"/>
    <w:uiPriority w:val="99"/>
    <w:rsid w:val="0059093B"/>
    <w:pPr>
      <w:tabs>
        <w:tab w:val="left" w:pos="851"/>
      </w:tabs>
      <w:spacing w:after="0" w:line="240" w:lineRule="auto"/>
      <w:jc w:val="both"/>
    </w:pPr>
    <w:rPr>
      <w:rFonts w:ascii="Times New Roman" w:hAnsi="Times New Roman"/>
      <w:sz w:val="20"/>
      <w:szCs w:val="20"/>
    </w:rPr>
  </w:style>
  <w:style w:type="paragraph" w:customStyle="1" w:styleId="Zkladpoznmkypodarou">
    <w:name w:val="Základ poznámky pod čarou"/>
    <w:basedOn w:val="Normln"/>
    <w:uiPriority w:val="99"/>
    <w:rsid w:val="0059093B"/>
    <w:pPr>
      <w:keepLines/>
      <w:spacing w:before="20" w:after="0" w:line="200" w:lineRule="atLeast"/>
      <w:jc w:val="both"/>
    </w:pPr>
    <w:rPr>
      <w:rFonts w:ascii="Times New Roman" w:hAnsi="Times New Roman"/>
      <w:spacing w:val="-5"/>
      <w:sz w:val="16"/>
      <w:szCs w:val="16"/>
    </w:rPr>
  </w:style>
  <w:style w:type="paragraph" w:customStyle="1" w:styleId="NormlnsWWW">
    <w:name w:val="Normální (síť WWW)"/>
    <w:basedOn w:val="Normln"/>
    <w:uiPriority w:val="99"/>
    <w:rsid w:val="0059093B"/>
    <w:pPr>
      <w:tabs>
        <w:tab w:val="left" w:pos="851"/>
      </w:tabs>
      <w:spacing w:after="0" w:line="240" w:lineRule="auto"/>
      <w:jc w:val="both"/>
    </w:pPr>
    <w:rPr>
      <w:rFonts w:ascii="Times New Roman" w:hAnsi="Times New Roman"/>
      <w:sz w:val="24"/>
    </w:rPr>
  </w:style>
  <w:style w:type="character" w:customStyle="1" w:styleId="Tunkurzva">
    <w:name w:val="Tučné kurzíva"/>
    <w:uiPriority w:val="99"/>
    <w:rsid w:val="0059093B"/>
    <w:rPr>
      <w:b/>
      <w:i/>
    </w:rPr>
  </w:style>
  <w:style w:type="paragraph" w:customStyle="1" w:styleId="Mezerapedtabulkou">
    <w:name w:val="Mezera před tabulkou"/>
    <w:basedOn w:val="Normln"/>
    <w:uiPriority w:val="99"/>
    <w:rsid w:val="0059093B"/>
    <w:pPr>
      <w:keepNext/>
      <w:widowControl w:val="0"/>
      <w:spacing w:after="0" w:line="240" w:lineRule="auto"/>
      <w:jc w:val="both"/>
    </w:pPr>
    <w:rPr>
      <w:rFonts w:ascii="Times New Roman" w:hAnsi="Times New Roman"/>
      <w:sz w:val="10"/>
      <w:szCs w:val="10"/>
    </w:rPr>
  </w:style>
  <w:style w:type="paragraph" w:customStyle="1" w:styleId="Odkaz">
    <w:name w:val="Odkaz"/>
    <w:basedOn w:val="Normln"/>
    <w:uiPriority w:val="99"/>
    <w:rsid w:val="0059093B"/>
    <w:pPr>
      <w:spacing w:line="240" w:lineRule="auto"/>
      <w:ind w:left="851"/>
      <w:jc w:val="both"/>
    </w:pPr>
    <w:rPr>
      <w:rFonts w:ascii="Times New Roman" w:hAnsi="Times New Roman"/>
      <w:i/>
      <w:iCs/>
      <w:sz w:val="24"/>
    </w:rPr>
  </w:style>
  <w:style w:type="paragraph" w:customStyle="1" w:styleId="Tabulkaodrka">
    <w:name w:val="Tabulka odrážka"/>
    <w:basedOn w:val="Tabulkavlevo"/>
    <w:uiPriority w:val="99"/>
    <w:rsid w:val="0059093B"/>
    <w:pPr>
      <w:numPr>
        <w:numId w:val="33"/>
      </w:numPr>
      <w:tabs>
        <w:tab w:val="clear" w:pos="851"/>
      </w:tabs>
      <w:spacing w:before="0" w:after="0"/>
    </w:pPr>
  </w:style>
  <w:style w:type="paragraph" w:customStyle="1" w:styleId="Auditnzev">
    <w:name w:val="Audit název"/>
    <w:basedOn w:val="Normln"/>
    <w:uiPriority w:val="99"/>
    <w:rsid w:val="0059093B"/>
    <w:pPr>
      <w:keepNext/>
      <w:keepLines/>
      <w:tabs>
        <w:tab w:val="left" w:pos="284"/>
        <w:tab w:val="left" w:pos="567"/>
        <w:tab w:val="left" w:pos="851"/>
      </w:tabs>
      <w:spacing w:before="120" w:line="240" w:lineRule="auto"/>
      <w:jc w:val="center"/>
    </w:pPr>
    <w:rPr>
      <w:rFonts w:ascii="Times New Roman" w:hAnsi="Times New Roman"/>
      <w:b/>
      <w:sz w:val="36"/>
      <w:szCs w:val="22"/>
    </w:rPr>
  </w:style>
  <w:style w:type="paragraph" w:customStyle="1" w:styleId="Tabulkazhlav">
    <w:name w:val="Tabulka záhlaví"/>
    <w:basedOn w:val="Normln"/>
    <w:uiPriority w:val="99"/>
    <w:rsid w:val="0059093B"/>
    <w:pPr>
      <w:keepNext/>
      <w:keepLines/>
      <w:tabs>
        <w:tab w:val="left" w:pos="851"/>
      </w:tabs>
      <w:spacing w:after="0" w:line="240" w:lineRule="auto"/>
      <w:jc w:val="both"/>
    </w:pPr>
    <w:rPr>
      <w:rFonts w:ascii="Times New Roman" w:hAnsi="Times New Roman"/>
      <w:b/>
      <w:szCs w:val="20"/>
    </w:rPr>
  </w:style>
  <w:style w:type="paragraph" w:customStyle="1" w:styleId="Odstavecnormln">
    <w:name w:val="Odstavec normální"/>
    <w:basedOn w:val="Normln"/>
    <w:uiPriority w:val="99"/>
    <w:rsid w:val="0059093B"/>
    <w:pPr>
      <w:tabs>
        <w:tab w:val="left" w:pos="851"/>
      </w:tabs>
      <w:spacing w:before="60" w:after="20" w:line="240" w:lineRule="auto"/>
      <w:ind w:left="851"/>
      <w:jc w:val="both"/>
    </w:pPr>
    <w:rPr>
      <w:rFonts w:ascii="Times New Roman" w:hAnsi="Times New Roman"/>
      <w:szCs w:val="20"/>
    </w:rPr>
  </w:style>
  <w:style w:type="paragraph" w:customStyle="1" w:styleId="Tabulkavpravomal">
    <w:name w:val="Tabulka vpravo malá"/>
    <w:basedOn w:val="Tabulkavpravo"/>
    <w:uiPriority w:val="99"/>
    <w:rsid w:val="0059093B"/>
    <w:rPr>
      <w:sz w:val="18"/>
    </w:rPr>
  </w:style>
  <w:style w:type="paragraph" w:customStyle="1" w:styleId="Tabulkavlevomal">
    <w:name w:val="Tabulka vlevo malá"/>
    <w:basedOn w:val="Tabulkavlevo"/>
    <w:uiPriority w:val="99"/>
    <w:rsid w:val="0059093B"/>
    <w:pPr>
      <w:spacing w:before="0" w:after="0"/>
    </w:pPr>
    <w:rPr>
      <w:sz w:val="18"/>
      <w:szCs w:val="24"/>
    </w:rPr>
  </w:style>
  <w:style w:type="paragraph" w:customStyle="1" w:styleId="TabulkazhlavS">
    <w:name w:val="Tabulka záhlavíS"/>
    <w:basedOn w:val="Tabulkazhlav"/>
    <w:uiPriority w:val="99"/>
    <w:rsid w:val="0059093B"/>
    <w:pPr>
      <w:jc w:val="center"/>
    </w:pPr>
  </w:style>
  <w:style w:type="character" w:customStyle="1" w:styleId="NormlntextChar1">
    <w:name w:val="Normální text Char1"/>
    <w:link w:val="Normlntext"/>
    <w:uiPriority w:val="99"/>
    <w:locked/>
    <w:rsid w:val="0059093B"/>
  </w:style>
  <w:style w:type="paragraph" w:customStyle="1" w:styleId="Praco">
    <w:name w:val="Praco"/>
    <w:basedOn w:val="Zkladntext"/>
    <w:uiPriority w:val="99"/>
    <w:rsid w:val="0059093B"/>
    <w:pPr>
      <w:tabs>
        <w:tab w:val="left" w:pos="851"/>
      </w:tabs>
      <w:spacing w:before="20" w:after="20" w:line="288" w:lineRule="auto"/>
      <w:ind w:left="851"/>
      <w:jc w:val="both"/>
    </w:pPr>
    <w:rPr>
      <w:rFonts w:ascii="Times New Roman" w:hAnsi="Times New Roman"/>
      <w:szCs w:val="22"/>
      <w:lang w:eastAsia="en-US"/>
    </w:rPr>
  </w:style>
  <w:style w:type="table" w:customStyle="1" w:styleId="Tabulkasouhrn">
    <w:name w:val="Tabulka souhrn"/>
    <w:uiPriority w:val="99"/>
    <w:rsid w:val="0059093B"/>
    <w:pPr>
      <w:widowControl w:val="0"/>
      <w:autoSpaceDE w:val="0"/>
      <w:autoSpaceDN w:val="0"/>
      <w:adjustRightInd w:val="0"/>
    </w:pPr>
    <w:rPr>
      <w:sz w:val="24"/>
      <w:szCs w:val="24"/>
    </w:rPr>
    <w:tblPr>
      <w:tblBorders>
        <w:top w:val="double" w:sz="4" w:space="0" w:color="000000"/>
        <w:left w:val="double" w:sz="4" w:space="0" w:color="000000"/>
        <w:bottom w:val="double" w:sz="4" w:space="0" w:color="000000"/>
        <w:right w:val="double" w:sz="4" w:space="0" w:color="000000"/>
        <w:insideH w:val="single" w:sz="6" w:space="0" w:color="000000"/>
        <w:insideV w:val="single" w:sz="6" w:space="0" w:color="000000"/>
      </w:tblBorders>
      <w:tblCellMar>
        <w:top w:w="0" w:type="dxa"/>
        <w:left w:w="0" w:type="dxa"/>
        <w:bottom w:w="0" w:type="dxa"/>
        <w:right w:w="0" w:type="dxa"/>
      </w:tblCellMar>
    </w:tblPr>
    <w:trPr>
      <w:cantSplit/>
    </w:trPr>
  </w:style>
  <w:style w:type="paragraph" w:styleId="Hlavikaobsahu">
    <w:name w:val="toa heading"/>
    <w:basedOn w:val="Normln"/>
    <w:next w:val="Normln"/>
    <w:rsid w:val="0059093B"/>
    <w:pPr>
      <w:tabs>
        <w:tab w:val="left" w:pos="851"/>
      </w:tabs>
      <w:spacing w:before="120" w:after="0" w:line="240" w:lineRule="auto"/>
      <w:jc w:val="both"/>
    </w:pPr>
    <w:rPr>
      <w:rFonts w:ascii="Times New Roman" w:hAnsi="Times New Roman"/>
      <w:b/>
      <w:bCs/>
      <w:sz w:val="24"/>
    </w:rPr>
  </w:style>
  <w:style w:type="paragraph" w:styleId="Rejstk1">
    <w:name w:val="index 1"/>
    <w:basedOn w:val="Normln"/>
    <w:next w:val="Normln"/>
    <w:autoRedefine/>
    <w:rsid w:val="0059093B"/>
    <w:pPr>
      <w:spacing w:after="0" w:line="240" w:lineRule="auto"/>
      <w:ind w:left="220" w:hanging="220"/>
      <w:jc w:val="both"/>
    </w:pPr>
    <w:rPr>
      <w:rFonts w:ascii="Times New Roman" w:hAnsi="Times New Roman"/>
      <w:szCs w:val="22"/>
    </w:rPr>
  </w:style>
  <w:style w:type="paragraph" w:styleId="Hlavikarejstku">
    <w:name w:val="index heading"/>
    <w:basedOn w:val="Normln"/>
    <w:next w:val="Rejstk1"/>
    <w:rsid w:val="0059093B"/>
    <w:pPr>
      <w:tabs>
        <w:tab w:val="left" w:pos="851"/>
      </w:tabs>
      <w:spacing w:after="0" w:line="240" w:lineRule="auto"/>
      <w:jc w:val="both"/>
    </w:pPr>
    <w:rPr>
      <w:rFonts w:ascii="Times New Roman" w:hAnsi="Times New Roman"/>
      <w:b/>
      <w:bCs/>
      <w:szCs w:val="22"/>
    </w:rPr>
  </w:style>
  <w:style w:type="paragraph" w:styleId="Rejstk2">
    <w:name w:val="index 2"/>
    <w:basedOn w:val="Normln"/>
    <w:next w:val="Normln"/>
    <w:autoRedefine/>
    <w:rsid w:val="0059093B"/>
    <w:pPr>
      <w:spacing w:after="0" w:line="240" w:lineRule="auto"/>
      <w:ind w:left="440" w:hanging="220"/>
      <w:jc w:val="both"/>
    </w:pPr>
    <w:rPr>
      <w:rFonts w:ascii="Times New Roman" w:hAnsi="Times New Roman"/>
      <w:szCs w:val="22"/>
    </w:rPr>
  </w:style>
  <w:style w:type="paragraph" w:styleId="Rejstk3">
    <w:name w:val="index 3"/>
    <w:basedOn w:val="Normln"/>
    <w:next w:val="Normln"/>
    <w:autoRedefine/>
    <w:rsid w:val="0059093B"/>
    <w:pPr>
      <w:spacing w:after="0" w:line="240" w:lineRule="auto"/>
      <w:ind w:left="660" w:hanging="220"/>
      <w:jc w:val="both"/>
    </w:pPr>
    <w:rPr>
      <w:rFonts w:ascii="Times New Roman" w:hAnsi="Times New Roman"/>
      <w:szCs w:val="22"/>
    </w:rPr>
  </w:style>
  <w:style w:type="paragraph" w:styleId="Rejstk4">
    <w:name w:val="index 4"/>
    <w:basedOn w:val="Normln"/>
    <w:next w:val="Normln"/>
    <w:autoRedefine/>
    <w:rsid w:val="0059093B"/>
    <w:pPr>
      <w:spacing w:after="0" w:line="240" w:lineRule="auto"/>
      <w:ind w:left="880" w:hanging="220"/>
      <w:jc w:val="both"/>
    </w:pPr>
    <w:rPr>
      <w:rFonts w:ascii="Times New Roman" w:hAnsi="Times New Roman"/>
      <w:szCs w:val="22"/>
    </w:rPr>
  </w:style>
  <w:style w:type="paragraph" w:styleId="Rejstk5">
    <w:name w:val="index 5"/>
    <w:basedOn w:val="Normln"/>
    <w:next w:val="Normln"/>
    <w:autoRedefine/>
    <w:rsid w:val="0059093B"/>
    <w:pPr>
      <w:spacing w:after="0" w:line="240" w:lineRule="auto"/>
      <w:ind w:left="1100" w:hanging="220"/>
      <w:jc w:val="both"/>
    </w:pPr>
    <w:rPr>
      <w:rFonts w:ascii="Times New Roman" w:hAnsi="Times New Roman"/>
      <w:szCs w:val="22"/>
    </w:rPr>
  </w:style>
  <w:style w:type="paragraph" w:styleId="Rejstk6">
    <w:name w:val="index 6"/>
    <w:basedOn w:val="Normln"/>
    <w:next w:val="Normln"/>
    <w:autoRedefine/>
    <w:rsid w:val="0059093B"/>
    <w:pPr>
      <w:spacing w:after="0" w:line="240" w:lineRule="auto"/>
      <w:ind w:left="1320" w:hanging="220"/>
      <w:jc w:val="both"/>
    </w:pPr>
    <w:rPr>
      <w:rFonts w:ascii="Times New Roman" w:hAnsi="Times New Roman"/>
      <w:szCs w:val="22"/>
    </w:rPr>
  </w:style>
  <w:style w:type="paragraph" w:styleId="Rejstk7">
    <w:name w:val="index 7"/>
    <w:basedOn w:val="Normln"/>
    <w:next w:val="Normln"/>
    <w:autoRedefine/>
    <w:rsid w:val="0059093B"/>
    <w:pPr>
      <w:spacing w:after="0" w:line="240" w:lineRule="auto"/>
      <w:ind w:left="1540" w:hanging="220"/>
      <w:jc w:val="both"/>
    </w:pPr>
    <w:rPr>
      <w:rFonts w:ascii="Times New Roman" w:hAnsi="Times New Roman"/>
      <w:szCs w:val="22"/>
    </w:rPr>
  </w:style>
  <w:style w:type="paragraph" w:styleId="Rejstk8">
    <w:name w:val="index 8"/>
    <w:basedOn w:val="Normln"/>
    <w:next w:val="Normln"/>
    <w:autoRedefine/>
    <w:rsid w:val="0059093B"/>
    <w:pPr>
      <w:spacing w:after="0" w:line="240" w:lineRule="auto"/>
      <w:ind w:left="1760" w:hanging="220"/>
      <w:jc w:val="both"/>
    </w:pPr>
    <w:rPr>
      <w:rFonts w:ascii="Times New Roman" w:hAnsi="Times New Roman"/>
      <w:szCs w:val="22"/>
    </w:rPr>
  </w:style>
  <w:style w:type="paragraph" w:styleId="Rejstk9">
    <w:name w:val="index 9"/>
    <w:basedOn w:val="Normln"/>
    <w:next w:val="Normln"/>
    <w:autoRedefine/>
    <w:rsid w:val="0059093B"/>
    <w:pPr>
      <w:spacing w:after="0" w:line="240" w:lineRule="auto"/>
      <w:ind w:left="1980" w:hanging="220"/>
      <w:jc w:val="both"/>
    </w:pPr>
    <w:rPr>
      <w:rFonts w:ascii="Times New Roman" w:hAnsi="Times New Roman"/>
      <w:szCs w:val="22"/>
    </w:rPr>
  </w:style>
  <w:style w:type="paragraph" w:styleId="Seznamcitac">
    <w:name w:val="table of authorities"/>
    <w:basedOn w:val="Normln"/>
    <w:next w:val="Normln"/>
    <w:rsid w:val="0059093B"/>
    <w:pPr>
      <w:spacing w:after="0" w:line="240" w:lineRule="auto"/>
      <w:ind w:left="220" w:hanging="220"/>
      <w:jc w:val="both"/>
    </w:pPr>
    <w:rPr>
      <w:rFonts w:ascii="Times New Roman" w:hAnsi="Times New Roman"/>
      <w:szCs w:val="22"/>
    </w:rPr>
  </w:style>
  <w:style w:type="paragraph" w:styleId="Textmakra">
    <w:name w:val="macro"/>
    <w:link w:val="TextmakraChar"/>
    <w:rsid w:val="0059093B"/>
    <w:pPr>
      <w:tabs>
        <w:tab w:val="left" w:pos="480"/>
        <w:tab w:val="left" w:pos="960"/>
        <w:tab w:val="left" w:pos="1440"/>
        <w:tab w:val="left" w:pos="1920"/>
        <w:tab w:val="left" w:pos="2400"/>
        <w:tab w:val="left" w:pos="2880"/>
        <w:tab w:val="left" w:pos="3360"/>
        <w:tab w:val="left" w:pos="3840"/>
        <w:tab w:val="left" w:pos="4320"/>
      </w:tabs>
      <w:spacing w:before="60" w:after="20"/>
    </w:pPr>
    <w:rPr>
      <w:rFonts w:ascii="Courier New" w:hAnsi="Courier New" w:cs="Courier New"/>
    </w:rPr>
  </w:style>
  <w:style w:type="character" w:customStyle="1" w:styleId="TextmakraChar">
    <w:name w:val="Text makra Char"/>
    <w:basedOn w:val="Standardnpsmoodstavce"/>
    <w:link w:val="Textmakra"/>
    <w:locked/>
    <w:rsid w:val="0059093B"/>
    <w:rPr>
      <w:rFonts w:ascii="Courier New" w:hAnsi="Courier New" w:cs="Courier New"/>
      <w:lang w:val="cs-CZ" w:eastAsia="cs-CZ" w:bidi="ar-SA"/>
    </w:rPr>
  </w:style>
  <w:style w:type="paragraph" w:customStyle="1" w:styleId="Koment">
    <w:name w:val="Komentář"/>
    <w:basedOn w:val="Zkladntext"/>
    <w:uiPriority w:val="99"/>
    <w:rsid w:val="0059093B"/>
    <w:pPr>
      <w:tabs>
        <w:tab w:val="left" w:pos="851"/>
      </w:tabs>
      <w:spacing w:before="20" w:after="20" w:line="288" w:lineRule="auto"/>
      <w:ind w:left="851"/>
      <w:jc w:val="both"/>
    </w:pPr>
    <w:rPr>
      <w:rFonts w:ascii="Times New Roman" w:hAnsi="Times New Roman"/>
      <w:i/>
      <w:color w:val="333399"/>
      <w:szCs w:val="22"/>
    </w:rPr>
  </w:style>
  <w:style w:type="table" w:customStyle="1" w:styleId="Hlava">
    <w:name w:val="Hlava"/>
    <w:uiPriority w:val="99"/>
    <w:semiHidden/>
    <w:rsid w:val="0059093B"/>
    <w:tblPr>
      <w:tblCellMar>
        <w:top w:w="0" w:type="dxa"/>
        <w:left w:w="108" w:type="dxa"/>
        <w:bottom w:w="0" w:type="dxa"/>
        <w:right w:w="108" w:type="dxa"/>
      </w:tblCellMar>
    </w:tblPr>
  </w:style>
  <w:style w:type="paragraph" w:customStyle="1" w:styleId="slovanodstavec">
    <w:name w:val="Číslovaný odstavec"/>
    <w:basedOn w:val="Normln"/>
    <w:uiPriority w:val="99"/>
    <w:rsid w:val="0059093B"/>
    <w:pPr>
      <w:numPr>
        <w:numId w:val="34"/>
      </w:numPr>
      <w:spacing w:before="40" w:after="40" w:line="240" w:lineRule="auto"/>
      <w:jc w:val="both"/>
    </w:pPr>
    <w:rPr>
      <w:rFonts w:ascii="Times New Roman" w:hAnsi="Times New Roman"/>
      <w:szCs w:val="22"/>
    </w:rPr>
  </w:style>
  <w:style w:type="table" w:customStyle="1" w:styleId="Projekt">
    <w:name w:val="Projekt"/>
    <w:uiPriority w:val="99"/>
    <w:rsid w:val="0059093B"/>
    <w:pPr>
      <w:keepNext/>
    </w:pPr>
    <w:tblP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top w:w="0" w:type="dxa"/>
        <w:left w:w="57" w:type="dxa"/>
        <w:bottom w:w="0" w:type="dxa"/>
        <w:right w:w="57" w:type="dxa"/>
      </w:tblCellMar>
    </w:tblPr>
    <w:trPr>
      <w:cantSplit/>
    </w:trPr>
  </w:style>
  <w:style w:type="paragraph" w:customStyle="1" w:styleId="BDOVerze">
    <w:name w:val="BDO Verze"/>
    <w:basedOn w:val="Normln"/>
    <w:uiPriority w:val="99"/>
    <w:rsid w:val="0059093B"/>
    <w:pPr>
      <w:tabs>
        <w:tab w:val="left" w:pos="851"/>
      </w:tabs>
      <w:spacing w:after="0" w:line="240" w:lineRule="auto"/>
      <w:jc w:val="both"/>
    </w:pPr>
    <w:rPr>
      <w:rFonts w:ascii="Times New Roman" w:hAnsi="Times New Roman" w:cs="Novarese Bk BTCE"/>
      <w:color w:val="003597"/>
      <w:sz w:val="24"/>
    </w:rPr>
  </w:style>
  <w:style w:type="paragraph" w:customStyle="1" w:styleId="ColorfulList-Accent11">
    <w:name w:val="Colorful List - Accent 11"/>
    <w:basedOn w:val="Normln"/>
    <w:uiPriority w:val="99"/>
    <w:qFormat/>
    <w:rsid w:val="0059093B"/>
    <w:pPr>
      <w:spacing w:after="200" w:line="276" w:lineRule="auto"/>
      <w:ind w:left="720"/>
      <w:contextualSpacing/>
    </w:pPr>
    <w:rPr>
      <w:szCs w:val="22"/>
      <w:lang w:eastAsia="en-US"/>
    </w:rPr>
  </w:style>
  <w:style w:type="paragraph" w:customStyle="1" w:styleId="font0">
    <w:name w:val="font0"/>
    <w:basedOn w:val="Normln"/>
    <w:uiPriority w:val="99"/>
    <w:rsid w:val="0059093B"/>
    <w:pPr>
      <w:spacing w:before="100" w:beforeAutospacing="1" w:after="100" w:afterAutospacing="1" w:line="240" w:lineRule="auto"/>
    </w:pPr>
    <w:rPr>
      <w:rFonts w:ascii="Arial" w:hAnsi="Arial" w:cs="Arial"/>
      <w:sz w:val="20"/>
      <w:szCs w:val="20"/>
    </w:rPr>
  </w:style>
  <w:style w:type="paragraph" w:customStyle="1" w:styleId="xl63">
    <w:name w:val="xl63"/>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xl65">
    <w:name w:val="xl65"/>
    <w:basedOn w:val="Normln"/>
    <w:uiPriority w:val="99"/>
    <w:rsid w:val="0059093B"/>
    <w:pPr>
      <w:spacing w:before="100" w:beforeAutospacing="1" w:after="100" w:afterAutospacing="1" w:line="240" w:lineRule="auto"/>
      <w:jc w:val="center"/>
    </w:pPr>
    <w:rPr>
      <w:rFonts w:ascii="Times New Roman" w:hAnsi="Times New Roman"/>
      <w:b/>
      <w:bCs/>
      <w:sz w:val="24"/>
    </w:rPr>
  </w:style>
  <w:style w:type="paragraph" w:customStyle="1" w:styleId="Barevnseznamzvraznn11">
    <w:name w:val="Barevný seznam – zvýraznění 11"/>
    <w:basedOn w:val="Normln"/>
    <w:uiPriority w:val="99"/>
    <w:qFormat/>
    <w:rsid w:val="0059093B"/>
    <w:pPr>
      <w:spacing w:after="200" w:line="276" w:lineRule="auto"/>
      <w:ind w:left="720"/>
      <w:contextualSpacing/>
    </w:pPr>
    <w:rPr>
      <w:szCs w:val="22"/>
      <w:lang w:eastAsia="en-US"/>
    </w:rPr>
  </w:style>
  <w:style w:type="paragraph" w:customStyle="1" w:styleId="Default">
    <w:name w:val="Default"/>
    <w:rsid w:val="0059093B"/>
    <w:pPr>
      <w:autoSpaceDE w:val="0"/>
      <w:autoSpaceDN w:val="0"/>
      <w:adjustRightInd w:val="0"/>
    </w:pPr>
    <w:rPr>
      <w:rFonts w:ascii="Calibri" w:hAnsi="Calibri" w:cs="Calibri"/>
      <w:color w:val="000000"/>
      <w:sz w:val="24"/>
      <w:szCs w:val="24"/>
    </w:rPr>
  </w:style>
  <w:style w:type="character" w:customStyle="1" w:styleId="BodySingleChar1">
    <w:name w:val="Body Single Char1"/>
    <w:link w:val="BodySingle"/>
    <w:uiPriority w:val="99"/>
    <w:locked/>
    <w:rsid w:val="0059093B"/>
    <w:rPr>
      <w:rFonts w:ascii="Verdana" w:hAnsi="Verdana"/>
      <w:sz w:val="16"/>
    </w:rPr>
  </w:style>
  <w:style w:type="character" w:customStyle="1" w:styleId="CharChar1">
    <w:name w:val="Char Char1"/>
    <w:uiPriority w:val="99"/>
    <w:rsid w:val="0059093B"/>
    <w:rPr>
      <w:rFonts w:ascii="Arial" w:hAnsi="Arial"/>
      <w:b/>
      <w:kern w:val="32"/>
      <w:sz w:val="32"/>
      <w:lang w:val="cs-CZ" w:eastAsia="cs-CZ"/>
    </w:rPr>
  </w:style>
  <w:style w:type="paragraph" w:customStyle="1" w:styleId="RLTextodstavceslovan">
    <w:name w:val="RL Text odstavce číslovaný"/>
    <w:basedOn w:val="Normln"/>
    <w:uiPriority w:val="99"/>
    <w:rsid w:val="0059093B"/>
    <w:pPr>
      <w:tabs>
        <w:tab w:val="num" w:pos="709"/>
        <w:tab w:val="num" w:pos="1474"/>
      </w:tabs>
      <w:ind w:left="1474" w:hanging="737"/>
      <w:jc w:val="both"/>
    </w:pPr>
    <w:rPr>
      <w:rFonts w:ascii="Arial" w:hAnsi="Arial"/>
      <w:b/>
      <w:sz w:val="20"/>
      <w:u w:val="single"/>
    </w:rPr>
  </w:style>
  <w:style w:type="paragraph" w:customStyle="1" w:styleId="Odrky1">
    <w:name w:val="Odrážky1"/>
    <w:basedOn w:val="Zkladntext"/>
    <w:rsid w:val="0059093B"/>
    <w:pPr>
      <w:spacing w:line="240" w:lineRule="auto"/>
      <w:jc w:val="both"/>
    </w:pPr>
    <w:rPr>
      <w:rFonts w:ascii="Arial" w:hAnsi="Arial" w:cs="Arial"/>
    </w:rPr>
  </w:style>
  <w:style w:type="paragraph" w:customStyle="1" w:styleId="Odrky">
    <w:name w:val="Odrážky"/>
    <w:basedOn w:val="Normln"/>
    <w:rsid w:val="0059093B"/>
    <w:pPr>
      <w:numPr>
        <w:numId w:val="36"/>
      </w:numPr>
      <w:spacing w:before="60" w:after="60" w:line="240" w:lineRule="auto"/>
      <w:jc w:val="both"/>
    </w:pPr>
    <w:rPr>
      <w:rFonts w:ascii="Arial" w:hAnsi="Arial" w:cs="Arial"/>
      <w:sz w:val="24"/>
    </w:rPr>
  </w:style>
  <w:style w:type="paragraph" w:customStyle="1" w:styleId="lnek">
    <w:name w:val="článek"/>
    <w:basedOn w:val="Nadpis2"/>
    <w:rsid w:val="0059093B"/>
    <w:pPr>
      <w:numPr>
        <w:ilvl w:val="1"/>
      </w:numPr>
      <w:tabs>
        <w:tab w:val="num" w:pos="567"/>
      </w:tabs>
      <w:spacing w:line="320" w:lineRule="atLeast"/>
      <w:ind w:left="567" w:hanging="567"/>
    </w:pPr>
    <w:rPr>
      <w:rFonts w:ascii="Times New Roman" w:hAnsi="Times New Roman" w:cs="Tahoma"/>
      <w:b w:val="0"/>
      <w:i w:val="0"/>
      <w:sz w:val="22"/>
      <w:szCs w:val="22"/>
    </w:rPr>
  </w:style>
  <w:style w:type="paragraph" w:customStyle="1" w:styleId="Osloveni">
    <w:name w:val="Osloveni"/>
    <w:basedOn w:val="Normln"/>
    <w:rsid w:val="0059093B"/>
    <w:pPr>
      <w:spacing w:after="0" w:line="240" w:lineRule="auto"/>
      <w:jc w:val="both"/>
    </w:pPr>
    <w:rPr>
      <w:rFonts w:ascii="Times New Roman" w:hAnsi="Times New Roman"/>
      <w:sz w:val="24"/>
      <w:szCs w:val="20"/>
    </w:rPr>
  </w:style>
  <w:style w:type="paragraph" w:customStyle="1" w:styleId="Rozloendokumentu1">
    <w:name w:val="Rozložení dokumentu1"/>
    <w:basedOn w:val="Normln"/>
    <w:semiHidden/>
    <w:rsid w:val="0059093B"/>
    <w:pPr>
      <w:shd w:val="clear" w:color="auto" w:fill="000080"/>
      <w:spacing w:after="0" w:line="240" w:lineRule="auto"/>
    </w:pPr>
    <w:rPr>
      <w:rFonts w:ascii="Tahoma" w:hAnsi="Tahoma" w:cs="Tahoma"/>
      <w:sz w:val="20"/>
      <w:szCs w:val="20"/>
    </w:rPr>
  </w:style>
  <w:style w:type="character" w:customStyle="1" w:styleId="WW8Num11z0">
    <w:name w:val="WW8Num11z0"/>
    <w:rsid w:val="0059093B"/>
    <w:rPr>
      <w:rFonts w:ascii="Wingdings" w:hAnsi="Wingdings"/>
    </w:rPr>
  </w:style>
  <w:style w:type="paragraph" w:customStyle="1" w:styleId="CM1">
    <w:name w:val="CM1"/>
    <w:basedOn w:val="Default"/>
    <w:next w:val="Default"/>
    <w:rsid w:val="0059093B"/>
    <w:pPr>
      <w:widowControl w:val="0"/>
    </w:pPr>
    <w:rPr>
      <w:rFonts w:ascii="JIDHHO+Arial,Bold" w:hAnsi="JIDHHO+Arial,Bold" w:cs="JIDHHO+Arial,Bold"/>
      <w:color w:val="auto"/>
    </w:rPr>
  </w:style>
  <w:style w:type="paragraph" w:customStyle="1" w:styleId="CM10">
    <w:name w:val="CM10"/>
    <w:basedOn w:val="Default"/>
    <w:next w:val="Default"/>
    <w:rsid w:val="0059093B"/>
    <w:pPr>
      <w:widowControl w:val="0"/>
      <w:spacing w:line="256" w:lineRule="atLeast"/>
    </w:pPr>
    <w:rPr>
      <w:rFonts w:ascii="JIDHHO+Arial,Bold" w:hAnsi="JIDHHO+Arial,Bold" w:cs="JIDHHO+Arial,Bold"/>
      <w:color w:val="auto"/>
    </w:rPr>
  </w:style>
  <w:style w:type="paragraph" w:customStyle="1" w:styleId="CM11">
    <w:name w:val="CM11"/>
    <w:basedOn w:val="Default"/>
    <w:next w:val="Default"/>
    <w:rsid w:val="0059093B"/>
    <w:pPr>
      <w:widowControl w:val="0"/>
      <w:spacing w:line="253" w:lineRule="atLeast"/>
    </w:pPr>
    <w:rPr>
      <w:rFonts w:ascii="JIDHHO+Arial,Bold" w:hAnsi="JIDHHO+Arial,Bold" w:cs="JIDHHO+Arial,Bold"/>
      <w:color w:val="auto"/>
    </w:rPr>
  </w:style>
  <w:style w:type="paragraph" w:customStyle="1" w:styleId="CM12">
    <w:name w:val="CM12"/>
    <w:basedOn w:val="Default"/>
    <w:next w:val="Default"/>
    <w:rsid w:val="0059093B"/>
    <w:pPr>
      <w:widowControl w:val="0"/>
      <w:spacing w:line="253" w:lineRule="atLeast"/>
    </w:pPr>
    <w:rPr>
      <w:rFonts w:ascii="JIDHHO+Arial,Bold" w:hAnsi="JIDHHO+Arial,Bold" w:cs="JIDHHO+Arial,Bold"/>
      <w:color w:val="auto"/>
    </w:rPr>
  </w:style>
  <w:style w:type="paragraph" w:customStyle="1" w:styleId="Styl">
    <w:name w:val="Styl"/>
    <w:basedOn w:val="Normln"/>
    <w:next w:val="Rozloendokumentu"/>
    <w:uiPriority w:val="99"/>
    <w:rsid w:val="0059093B"/>
    <w:pPr>
      <w:shd w:val="clear" w:color="auto" w:fill="000080"/>
      <w:spacing w:before="120" w:after="60" w:line="240" w:lineRule="auto"/>
      <w:jc w:val="both"/>
    </w:pPr>
    <w:rPr>
      <w:rFonts w:ascii="Tahoma" w:hAnsi="Tahoma"/>
      <w:kern w:val="24"/>
      <w:sz w:val="20"/>
      <w:szCs w:val="20"/>
    </w:rPr>
  </w:style>
  <w:style w:type="paragraph" w:customStyle="1" w:styleId="xl64">
    <w:name w:val="xl64"/>
    <w:basedOn w:val="Normln"/>
    <w:uiPriority w:val="99"/>
    <w:rsid w:val="0059093B"/>
    <w:pPr>
      <w:pBdr>
        <w:left w:val="single" w:sz="4" w:space="0" w:color="auto"/>
        <w:bottom w:val="single" w:sz="4" w:space="0" w:color="auto"/>
        <w:right w:val="single" w:sz="4" w:space="0" w:color="auto"/>
      </w:pBdr>
      <w:spacing w:before="100" w:beforeAutospacing="1" w:after="100" w:afterAutospacing="1" w:line="240" w:lineRule="auto"/>
      <w:textAlignment w:val="center"/>
    </w:pPr>
    <w:rPr>
      <w:szCs w:val="22"/>
      <w:lang w:val="en-US" w:eastAsia="en-US"/>
    </w:rPr>
  </w:style>
  <w:style w:type="paragraph" w:customStyle="1" w:styleId="SLA001">
    <w:name w:val="SLA 001"/>
    <w:basedOn w:val="Normln"/>
    <w:rsid w:val="0059093B"/>
    <w:pPr>
      <w:spacing w:before="60" w:after="60" w:line="240" w:lineRule="auto"/>
    </w:pPr>
    <w:rPr>
      <w:rFonts w:ascii="Arial" w:hAnsi="Arial"/>
      <w:b/>
      <w:bCs/>
      <w:color w:val="FFFFFF"/>
      <w:sz w:val="20"/>
      <w:szCs w:val="20"/>
    </w:rPr>
  </w:style>
  <w:style w:type="paragraph" w:customStyle="1" w:styleId="KL002">
    <w:name w:val="KL 002"/>
    <w:basedOn w:val="Normln"/>
    <w:rsid w:val="0059093B"/>
    <w:pPr>
      <w:spacing w:before="60" w:after="60" w:line="240" w:lineRule="auto"/>
    </w:pPr>
    <w:rPr>
      <w:rFonts w:ascii="Arial" w:hAnsi="Arial"/>
      <w:sz w:val="24"/>
      <w:szCs w:val="20"/>
    </w:rPr>
  </w:style>
  <w:style w:type="paragraph" w:customStyle="1" w:styleId="document1cxspmiddlecxspmiddlecxspmiddle">
    <w:name w:val="document1cxspmiddlecxspmiddlecxspmiddle"/>
    <w:basedOn w:val="Normln"/>
    <w:rsid w:val="0059093B"/>
    <w:pPr>
      <w:spacing w:before="100" w:beforeAutospacing="1" w:after="100" w:afterAutospacing="1" w:line="240" w:lineRule="auto"/>
      <w:ind w:left="794"/>
      <w:jc w:val="both"/>
    </w:pPr>
    <w:rPr>
      <w:rFonts w:ascii="Tahoma" w:hAnsi="Tahoma"/>
      <w:sz w:val="20"/>
    </w:rPr>
  </w:style>
  <w:style w:type="character" w:customStyle="1" w:styleId="apple-converted-space">
    <w:name w:val="apple-converted-space"/>
    <w:basedOn w:val="Standardnpsmoodstavce"/>
    <w:rsid w:val="0059093B"/>
    <w:rPr>
      <w:rFonts w:cs="Times New Roman"/>
    </w:rPr>
  </w:style>
  <w:style w:type="character" w:customStyle="1" w:styleId="platne">
    <w:name w:val="platne"/>
    <w:basedOn w:val="Standardnpsmoodstavce"/>
    <w:rsid w:val="0059093B"/>
    <w:rPr>
      <w:rFonts w:cs="Times New Roman"/>
    </w:rPr>
  </w:style>
  <w:style w:type="table" w:customStyle="1" w:styleId="Mkatabulky1">
    <w:name w:val="Mřížka tabulky1"/>
    <w:uiPriority w:val="99"/>
    <w:rsid w:val="0059093B"/>
    <w:rPr>
      <w:rFonts w:ascii="Cambria" w:eastAsia="MS Mincho" w:hAnsi="Cambria"/>
      <w:sz w:val="24"/>
      <w:szCs w:val="24"/>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basedOn w:val="Standardnpsmoodstavce"/>
    <w:rsid w:val="003B3026"/>
    <w:rPr>
      <w:rFonts w:cs="Times New Roman"/>
    </w:rPr>
  </w:style>
  <w:style w:type="paragraph" w:customStyle="1" w:styleId="Hlavnnadpis">
    <w:name w:val="Hlavní nadpis"/>
    <w:basedOn w:val="Normln"/>
    <w:next w:val="Normln"/>
    <w:rsid w:val="00093033"/>
    <w:pPr>
      <w:spacing w:before="120" w:line="240" w:lineRule="auto"/>
      <w:jc w:val="center"/>
    </w:pPr>
    <w:rPr>
      <w:rFonts w:ascii="Trebuchet MS" w:hAnsi="Trebuchet MS"/>
      <w:b/>
      <w:caps/>
      <w:sz w:val="40"/>
      <w:szCs w:val="40"/>
    </w:rPr>
  </w:style>
  <w:style w:type="paragraph" w:customStyle="1" w:styleId="Nadpissekce">
    <w:name w:val="Nadpis sekce"/>
    <w:basedOn w:val="Normln"/>
    <w:next w:val="Normln"/>
    <w:rsid w:val="00093033"/>
    <w:pPr>
      <w:spacing w:before="120" w:line="240" w:lineRule="auto"/>
      <w:jc w:val="both"/>
    </w:pPr>
    <w:rPr>
      <w:rFonts w:ascii="Trebuchet MS" w:hAnsi="Trebuchet MS"/>
      <w:b/>
      <w:caps/>
      <w:sz w:val="28"/>
      <w:szCs w:val="28"/>
    </w:rPr>
  </w:style>
  <w:style w:type="paragraph" w:customStyle="1" w:styleId="Stylodstavcevtabulce">
    <w:name w:val="Styl odstavce v tabulce"/>
    <w:basedOn w:val="Normln"/>
    <w:rsid w:val="00093033"/>
    <w:pPr>
      <w:spacing w:before="60" w:after="60" w:line="240" w:lineRule="auto"/>
      <w:jc w:val="both"/>
    </w:pPr>
    <w:rPr>
      <w:rFonts w:ascii="Trebuchet MS" w:hAnsi="Trebuchet MS"/>
      <w:sz w:val="20"/>
      <w:szCs w:val="20"/>
    </w:rPr>
  </w:style>
  <w:style w:type="paragraph" w:styleId="AdresaHTML">
    <w:name w:val="HTML Address"/>
    <w:basedOn w:val="Normln"/>
    <w:link w:val="AdresaHTMLChar"/>
    <w:rsid w:val="00093033"/>
    <w:pPr>
      <w:spacing w:before="120" w:line="240" w:lineRule="auto"/>
      <w:jc w:val="both"/>
    </w:pPr>
    <w:rPr>
      <w:rFonts w:ascii="Trebuchet MS" w:hAnsi="Trebuchet MS"/>
      <w:i/>
      <w:iCs/>
      <w:sz w:val="20"/>
    </w:rPr>
  </w:style>
  <w:style w:type="character" w:customStyle="1" w:styleId="AdresaHTMLChar">
    <w:name w:val="Adresa HTML Char"/>
    <w:basedOn w:val="Standardnpsmoodstavce"/>
    <w:link w:val="AdresaHTML"/>
    <w:locked/>
    <w:rsid w:val="00093033"/>
    <w:rPr>
      <w:rFonts w:ascii="Trebuchet MS" w:hAnsi="Trebuchet MS" w:cs="Times New Roman"/>
      <w:i/>
      <w:iCs/>
      <w:sz w:val="24"/>
      <w:szCs w:val="24"/>
    </w:rPr>
  </w:style>
  <w:style w:type="paragraph" w:styleId="Adresanaoblku">
    <w:name w:val="envelope address"/>
    <w:basedOn w:val="Normln"/>
    <w:rsid w:val="00093033"/>
    <w:pPr>
      <w:framePr w:w="7920" w:h="1980" w:hRule="exact" w:hSpace="141" w:wrap="auto" w:hAnchor="page" w:xAlign="center" w:yAlign="bottom"/>
      <w:spacing w:before="120" w:line="240" w:lineRule="auto"/>
      <w:ind w:left="2880"/>
      <w:jc w:val="both"/>
    </w:pPr>
    <w:rPr>
      <w:rFonts w:ascii="Arial" w:hAnsi="Arial" w:cs="Arial"/>
      <w:sz w:val="24"/>
    </w:rPr>
  </w:style>
  <w:style w:type="paragraph" w:styleId="slovanseznam4">
    <w:name w:val="List Number 4"/>
    <w:basedOn w:val="Normln"/>
    <w:rsid w:val="00093033"/>
    <w:pPr>
      <w:numPr>
        <w:numId w:val="37"/>
      </w:numPr>
      <w:spacing w:before="120" w:line="240" w:lineRule="auto"/>
      <w:jc w:val="both"/>
    </w:pPr>
    <w:rPr>
      <w:rFonts w:ascii="Trebuchet MS" w:hAnsi="Trebuchet MS"/>
      <w:sz w:val="20"/>
    </w:rPr>
  </w:style>
  <w:style w:type="paragraph" w:styleId="slovanseznam5">
    <w:name w:val="List Number 5"/>
    <w:basedOn w:val="Normln"/>
    <w:rsid w:val="00093033"/>
    <w:pPr>
      <w:numPr>
        <w:numId w:val="38"/>
      </w:numPr>
      <w:spacing w:before="120" w:line="240" w:lineRule="auto"/>
      <w:jc w:val="both"/>
    </w:pPr>
    <w:rPr>
      <w:rFonts w:ascii="Trebuchet MS" w:hAnsi="Trebuchet MS"/>
      <w:sz w:val="20"/>
    </w:rPr>
  </w:style>
  <w:style w:type="paragraph" w:styleId="Datum">
    <w:name w:val="Date"/>
    <w:basedOn w:val="Normln"/>
    <w:next w:val="Normln"/>
    <w:link w:val="DatumChar"/>
    <w:rsid w:val="00093033"/>
    <w:pPr>
      <w:spacing w:before="120" w:line="240" w:lineRule="auto"/>
      <w:jc w:val="both"/>
    </w:pPr>
    <w:rPr>
      <w:rFonts w:ascii="Trebuchet MS" w:hAnsi="Trebuchet MS"/>
      <w:sz w:val="20"/>
    </w:rPr>
  </w:style>
  <w:style w:type="character" w:customStyle="1" w:styleId="DatumChar">
    <w:name w:val="Datum Char"/>
    <w:basedOn w:val="Standardnpsmoodstavce"/>
    <w:link w:val="Datum"/>
    <w:locked/>
    <w:rsid w:val="00093033"/>
    <w:rPr>
      <w:rFonts w:ascii="Trebuchet MS" w:hAnsi="Trebuchet MS" w:cs="Times New Roman"/>
      <w:sz w:val="24"/>
      <w:szCs w:val="24"/>
    </w:rPr>
  </w:style>
  <w:style w:type="paragraph" w:styleId="FormtovanvHTML">
    <w:name w:val="HTML Preformatted"/>
    <w:basedOn w:val="Normln"/>
    <w:link w:val="FormtovanvHTMLChar"/>
    <w:rsid w:val="00093033"/>
    <w:pPr>
      <w:spacing w:before="120" w:line="240" w:lineRule="auto"/>
      <w:jc w:val="both"/>
    </w:pPr>
    <w:rPr>
      <w:rFonts w:ascii="Courier New" w:hAnsi="Courier New" w:cs="Courier New"/>
      <w:sz w:val="20"/>
      <w:szCs w:val="20"/>
    </w:rPr>
  </w:style>
  <w:style w:type="character" w:customStyle="1" w:styleId="FormtovanvHTMLChar">
    <w:name w:val="Formátovaný v HTML Char"/>
    <w:basedOn w:val="Standardnpsmoodstavce"/>
    <w:link w:val="FormtovanvHTML"/>
    <w:locked/>
    <w:rsid w:val="00093033"/>
    <w:rPr>
      <w:rFonts w:ascii="Courier New" w:hAnsi="Courier New" w:cs="Courier New"/>
    </w:rPr>
  </w:style>
  <w:style w:type="paragraph" w:styleId="Nadpispoznmky">
    <w:name w:val="Note Heading"/>
    <w:basedOn w:val="Normln"/>
    <w:next w:val="Normln"/>
    <w:link w:val="NadpispoznmkyChar"/>
    <w:rsid w:val="00093033"/>
    <w:pPr>
      <w:spacing w:before="120" w:line="240" w:lineRule="auto"/>
      <w:jc w:val="both"/>
    </w:pPr>
    <w:rPr>
      <w:rFonts w:ascii="Trebuchet MS" w:hAnsi="Trebuchet MS"/>
      <w:sz w:val="20"/>
    </w:rPr>
  </w:style>
  <w:style w:type="character" w:customStyle="1" w:styleId="NadpispoznmkyChar">
    <w:name w:val="Nadpis poznámky Char"/>
    <w:basedOn w:val="Standardnpsmoodstavce"/>
    <w:link w:val="Nadpispoznmky"/>
    <w:locked/>
    <w:rsid w:val="00093033"/>
    <w:rPr>
      <w:rFonts w:ascii="Trebuchet MS" w:hAnsi="Trebuchet MS" w:cs="Times New Roman"/>
      <w:sz w:val="24"/>
      <w:szCs w:val="24"/>
    </w:rPr>
  </w:style>
  <w:style w:type="paragraph" w:styleId="Normlnodsazen">
    <w:name w:val="Normal Indent"/>
    <w:basedOn w:val="Normln"/>
    <w:rsid w:val="00093033"/>
    <w:pPr>
      <w:spacing w:before="120" w:line="240" w:lineRule="auto"/>
      <w:ind w:left="708"/>
      <w:jc w:val="both"/>
    </w:pPr>
    <w:rPr>
      <w:rFonts w:ascii="Trebuchet MS" w:hAnsi="Trebuchet MS"/>
      <w:sz w:val="20"/>
    </w:rPr>
  </w:style>
  <w:style w:type="paragraph" w:styleId="Osloven">
    <w:name w:val="Salutation"/>
    <w:basedOn w:val="Normln"/>
    <w:next w:val="Normln"/>
    <w:link w:val="OslovenChar"/>
    <w:rsid w:val="00093033"/>
    <w:pPr>
      <w:spacing w:before="120" w:line="240" w:lineRule="auto"/>
      <w:jc w:val="both"/>
    </w:pPr>
    <w:rPr>
      <w:rFonts w:ascii="Trebuchet MS" w:hAnsi="Trebuchet MS"/>
      <w:sz w:val="20"/>
    </w:rPr>
  </w:style>
  <w:style w:type="character" w:customStyle="1" w:styleId="OslovenChar">
    <w:name w:val="Oslovení Char"/>
    <w:basedOn w:val="Standardnpsmoodstavce"/>
    <w:link w:val="Osloven"/>
    <w:locked/>
    <w:rsid w:val="00093033"/>
    <w:rPr>
      <w:rFonts w:ascii="Trebuchet MS" w:hAnsi="Trebuchet MS" w:cs="Times New Roman"/>
      <w:sz w:val="24"/>
      <w:szCs w:val="24"/>
    </w:rPr>
  </w:style>
  <w:style w:type="paragraph" w:styleId="Podpis">
    <w:name w:val="Signature"/>
    <w:basedOn w:val="Normln"/>
    <w:link w:val="PodpisChar"/>
    <w:rsid w:val="00093033"/>
    <w:pPr>
      <w:spacing w:before="120" w:line="240" w:lineRule="auto"/>
      <w:ind w:left="4252"/>
      <w:jc w:val="both"/>
    </w:pPr>
    <w:rPr>
      <w:rFonts w:ascii="Trebuchet MS" w:hAnsi="Trebuchet MS"/>
      <w:sz w:val="20"/>
    </w:rPr>
  </w:style>
  <w:style w:type="character" w:customStyle="1" w:styleId="PodpisChar">
    <w:name w:val="Podpis Char"/>
    <w:basedOn w:val="Standardnpsmoodstavce"/>
    <w:link w:val="Podpis"/>
    <w:locked/>
    <w:rsid w:val="00093033"/>
    <w:rPr>
      <w:rFonts w:ascii="Trebuchet MS" w:hAnsi="Trebuchet MS" w:cs="Times New Roman"/>
      <w:sz w:val="24"/>
      <w:szCs w:val="24"/>
    </w:rPr>
  </w:style>
  <w:style w:type="paragraph" w:styleId="Podpise-mailu">
    <w:name w:val="E-mail Signature"/>
    <w:basedOn w:val="Normln"/>
    <w:link w:val="Podpise-mailuChar"/>
    <w:rsid w:val="00093033"/>
    <w:pPr>
      <w:spacing w:before="120" w:line="240" w:lineRule="auto"/>
      <w:jc w:val="both"/>
    </w:pPr>
    <w:rPr>
      <w:rFonts w:ascii="Trebuchet MS" w:hAnsi="Trebuchet MS"/>
      <w:sz w:val="20"/>
    </w:rPr>
  </w:style>
  <w:style w:type="character" w:customStyle="1" w:styleId="Podpise-mailuChar">
    <w:name w:val="Podpis e-mailu Char"/>
    <w:basedOn w:val="Standardnpsmoodstavce"/>
    <w:link w:val="Podpise-mailu"/>
    <w:locked/>
    <w:rsid w:val="00093033"/>
    <w:rPr>
      <w:rFonts w:ascii="Trebuchet MS" w:hAnsi="Trebuchet MS" w:cs="Times New Roman"/>
      <w:sz w:val="24"/>
      <w:szCs w:val="24"/>
    </w:rPr>
  </w:style>
  <w:style w:type="paragraph" w:styleId="Pokraovnseznamu4">
    <w:name w:val="List Continue 4"/>
    <w:basedOn w:val="Normln"/>
    <w:rsid w:val="00093033"/>
    <w:pPr>
      <w:spacing w:before="120" w:line="240" w:lineRule="auto"/>
      <w:ind w:left="1132"/>
      <w:jc w:val="both"/>
    </w:pPr>
    <w:rPr>
      <w:rFonts w:ascii="Trebuchet MS" w:hAnsi="Trebuchet MS"/>
      <w:sz w:val="20"/>
    </w:rPr>
  </w:style>
  <w:style w:type="paragraph" w:styleId="Pokraovnseznamu5">
    <w:name w:val="List Continue 5"/>
    <w:basedOn w:val="Normln"/>
    <w:rsid w:val="00093033"/>
    <w:pPr>
      <w:spacing w:before="120" w:line="240" w:lineRule="auto"/>
      <w:ind w:left="1415"/>
      <w:jc w:val="both"/>
    </w:pPr>
    <w:rPr>
      <w:rFonts w:ascii="Trebuchet MS" w:hAnsi="Trebuchet MS"/>
      <w:sz w:val="20"/>
    </w:rPr>
  </w:style>
  <w:style w:type="paragraph" w:styleId="Seznam4">
    <w:name w:val="List 4"/>
    <w:basedOn w:val="Normln"/>
    <w:rsid w:val="00093033"/>
    <w:pPr>
      <w:spacing w:before="120" w:line="240" w:lineRule="auto"/>
      <w:ind w:left="1132" w:hanging="283"/>
      <w:jc w:val="both"/>
    </w:pPr>
    <w:rPr>
      <w:rFonts w:ascii="Trebuchet MS" w:hAnsi="Trebuchet MS"/>
      <w:sz w:val="20"/>
    </w:rPr>
  </w:style>
  <w:style w:type="paragraph" w:styleId="Seznam5">
    <w:name w:val="List 5"/>
    <w:basedOn w:val="Normln"/>
    <w:rsid w:val="00093033"/>
    <w:pPr>
      <w:spacing w:before="120" w:line="240" w:lineRule="auto"/>
      <w:ind w:left="1415" w:hanging="283"/>
      <w:jc w:val="both"/>
    </w:pPr>
    <w:rPr>
      <w:rFonts w:ascii="Trebuchet MS" w:hAnsi="Trebuchet MS"/>
      <w:sz w:val="20"/>
    </w:rPr>
  </w:style>
  <w:style w:type="paragraph" w:styleId="Textvbloku">
    <w:name w:val="Block Text"/>
    <w:basedOn w:val="Normln"/>
    <w:rsid w:val="00093033"/>
    <w:pPr>
      <w:spacing w:before="120" w:line="240" w:lineRule="auto"/>
      <w:ind w:left="1440" w:right="1440"/>
      <w:jc w:val="both"/>
    </w:pPr>
    <w:rPr>
      <w:rFonts w:ascii="Trebuchet MS" w:hAnsi="Trebuchet MS"/>
      <w:sz w:val="20"/>
    </w:rPr>
  </w:style>
  <w:style w:type="paragraph" w:styleId="Zhlavzprvy">
    <w:name w:val="Message Header"/>
    <w:basedOn w:val="Normln"/>
    <w:link w:val="ZhlavzprvyChar"/>
    <w:rsid w:val="00093033"/>
    <w:pPr>
      <w:pBdr>
        <w:top w:val="single" w:sz="6" w:space="1" w:color="auto"/>
        <w:left w:val="single" w:sz="6" w:space="1" w:color="auto"/>
        <w:bottom w:val="single" w:sz="6" w:space="1" w:color="auto"/>
        <w:right w:val="single" w:sz="6" w:space="1" w:color="auto"/>
      </w:pBdr>
      <w:shd w:val="pct20" w:color="auto" w:fill="auto"/>
      <w:spacing w:before="120" w:line="240" w:lineRule="auto"/>
      <w:ind w:left="1134" w:hanging="1134"/>
      <w:jc w:val="both"/>
    </w:pPr>
    <w:rPr>
      <w:rFonts w:ascii="Arial" w:hAnsi="Arial" w:cs="Arial"/>
      <w:sz w:val="24"/>
    </w:rPr>
  </w:style>
  <w:style w:type="character" w:customStyle="1" w:styleId="ZhlavzprvyChar">
    <w:name w:val="Záhlaví zprávy Char"/>
    <w:basedOn w:val="Standardnpsmoodstavce"/>
    <w:link w:val="Zhlavzprvy"/>
    <w:locked/>
    <w:rsid w:val="00093033"/>
    <w:rPr>
      <w:rFonts w:ascii="Arial" w:hAnsi="Arial" w:cs="Arial"/>
      <w:sz w:val="24"/>
      <w:szCs w:val="24"/>
      <w:shd w:val="pct20" w:color="auto" w:fill="auto"/>
    </w:rPr>
  </w:style>
  <w:style w:type="paragraph" w:styleId="Zkladntext-prvnodsazen">
    <w:name w:val="Body Text First Indent"/>
    <w:basedOn w:val="Zkladntext"/>
    <w:link w:val="Zkladntext-prvnodsazenChar"/>
    <w:rsid w:val="00093033"/>
    <w:pPr>
      <w:spacing w:before="120" w:line="240" w:lineRule="auto"/>
      <w:ind w:firstLine="210"/>
      <w:jc w:val="both"/>
    </w:pPr>
    <w:rPr>
      <w:rFonts w:ascii="Trebuchet MS" w:hAnsi="Trebuchet MS"/>
      <w:sz w:val="20"/>
    </w:rPr>
  </w:style>
  <w:style w:type="character" w:customStyle="1" w:styleId="Zkladntext-prvnodsazenChar">
    <w:name w:val="Základní text - první odsazený Char"/>
    <w:basedOn w:val="ZkladntextChar"/>
    <w:link w:val="Zkladntext-prvnodsazen"/>
    <w:locked/>
    <w:rsid w:val="00093033"/>
    <w:rPr>
      <w:rFonts w:ascii="Trebuchet MS" w:hAnsi="Trebuchet MS" w:cs="Times New Roman"/>
      <w:sz w:val="24"/>
      <w:szCs w:val="24"/>
    </w:rPr>
  </w:style>
  <w:style w:type="paragraph" w:styleId="Zkladntext-prvnodsazen2">
    <w:name w:val="Body Text First Indent 2"/>
    <w:basedOn w:val="Zkladntextodsazen"/>
    <w:link w:val="Zkladntext-prvnodsazen2Char"/>
    <w:rsid w:val="00093033"/>
    <w:pPr>
      <w:spacing w:before="120"/>
      <w:ind w:firstLine="210"/>
      <w:jc w:val="both"/>
    </w:pPr>
    <w:rPr>
      <w:rFonts w:ascii="Trebuchet MS" w:hAnsi="Trebuchet MS"/>
      <w:sz w:val="20"/>
    </w:rPr>
  </w:style>
  <w:style w:type="character" w:customStyle="1" w:styleId="Zkladntext-prvnodsazen2Char">
    <w:name w:val="Základní text - první odsazený 2 Char"/>
    <w:basedOn w:val="ZkladntextodsazenChar"/>
    <w:link w:val="Zkladntext-prvnodsazen2"/>
    <w:locked/>
    <w:rsid w:val="00093033"/>
    <w:rPr>
      <w:rFonts w:ascii="Trebuchet MS" w:hAnsi="Trebuchet MS" w:cs="Times New Roman"/>
      <w:sz w:val="24"/>
      <w:szCs w:val="24"/>
    </w:rPr>
  </w:style>
  <w:style w:type="paragraph" w:styleId="Zvr">
    <w:name w:val="Closing"/>
    <w:basedOn w:val="Normln"/>
    <w:link w:val="ZvrChar"/>
    <w:rsid w:val="00093033"/>
    <w:pPr>
      <w:spacing w:before="120" w:line="240" w:lineRule="auto"/>
      <w:ind w:left="4252"/>
      <w:jc w:val="both"/>
    </w:pPr>
    <w:rPr>
      <w:rFonts w:ascii="Trebuchet MS" w:hAnsi="Trebuchet MS"/>
      <w:sz w:val="20"/>
    </w:rPr>
  </w:style>
  <w:style w:type="character" w:customStyle="1" w:styleId="ZvrChar">
    <w:name w:val="Závěr Char"/>
    <w:basedOn w:val="Standardnpsmoodstavce"/>
    <w:link w:val="Zvr"/>
    <w:locked/>
    <w:rsid w:val="00093033"/>
    <w:rPr>
      <w:rFonts w:ascii="Trebuchet MS" w:hAnsi="Trebuchet MS" w:cs="Times New Roman"/>
      <w:sz w:val="24"/>
      <w:szCs w:val="24"/>
    </w:rPr>
  </w:style>
  <w:style w:type="paragraph" w:styleId="Zptenadresanaoblku">
    <w:name w:val="envelope return"/>
    <w:basedOn w:val="Normln"/>
    <w:rsid w:val="00093033"/>
    <w:pPr>
      <w:spacing w:before="120" w:line="240" w:lineRule="auto"/>
      <w:jc w:val="both"/>
    </w:pPr>
    <w:rPr>
      <w:rFonts w:ascii="Arial" w:hAnsi="Arial" w:cs="Arial"/>
      <w:sz w:val="20"/>
      <w:szCs w:val="20"/>
    </w:rPr>
  </w:style>
  <w:style w:type="character" w:customStyle="1" w:styleId="BezmezerChar">
    <w:name w:val="Bez mezer Char"/>
    <w:link w:val="Bezmezer"/>
    <w:uiPriority w:val="1"/>
    <w:locked/>
    <w:rsid w:val="00093033"/>
    <w:rPr>
      <w:rFonts w:ascii="Calibri" w:hAnsi="Calibri"/>
      <w:sz w:val="22"/>
      <w:lang w:bidi="ar-SA"/>
    </w:rPr>
  </w:style>
  <w:style w:type="character" w:styleId="Odkazintenzivn">
    <w:name w:val="Intense Reference"/>
    <w:basedOn w:val="Standardnpsmoodstavce"/>
    <w:uiPriority w:val="32"/>
    <w:rsid w:val="00093033"/>
    <w:rPr>
      <w:b/>
      <w:smallCaps/>
      <w:color w:val="C0504D"/>
      <w:spacing w:val="5"/>
      <w:u w:val="single"/>
    </w:rPr>
  </w:style>
  <w:style w:type="character" w:styleId="Nzevknihy">
    <w:name w:val="Book Title"/>
    <w:basedOn w:val="Standardnpsmoodstavce"/>
    <w:uiPriority w:val="33"/>
    <w:rsid w:val="00093033"/>
    <w:rPr>
      <w:b/>
      <w:smallCaps/>
      <w:spacing w:val="5"/>
    </w:rPr>
  </w:style>
  <w:style w:type="character" w:styleId="Odkazjemn">
    <w:name w:val="Subtle Reference"/>
    <w:basedOn w:val="Standardnpsmoodstavce"/>
    <w:uiPriority w:val="31"/>
    <w:rsid w:val="00093033"/>
    <w:rPr>
      <w:smallCaps/>
      <w:color w:val="C0504D"/>
      <w:u w:val="single"/>
    </w:rPr>
  </w:style>
  <w:style w:type="paragraph" w:styleId="Citt">
    <w:name w:val="Quote"/>
    <w:aliases w:val="Metadata dokumentu"/>
    <w:basedOn w:val="Normln"/>
    <w:next w:val="Normln"/>
    <w:link w:val="CittChar"/>
    <w:uiPriority w:val="29"/>
    <w:qFormat/>
    <w:rsid w:val="00093033"/>
    <w:pPr>
      <w:spacing w:before="40" w:after="40" w:line="240" w:lineRule="auto"/>
    </w:pPr>
    <w:rPr>
      <w:rFonts w:ascii="Trebuchet MS" w:hAnsi="Trebuchet MS"/>
      <w:b/>
      <w:iCs/>
      <w:color w:val="FFFFFF"/>
    </w:rPr>
  </w:style>
  <w:style w:type="character" w:customStyle="1" w:styleId="CittChar">
    <w:name w:val="Citát Char"/>
    <w:aliases w:val="Metadata dokumentu Char"/>
    <w:basedOn w:val="Standardnpsmoodstavce"/>
    <w:link w:val="Citt"/>
    <w:uiPriority w:val="29"/>
    <w:locked/>
    <w:rsid w:val="00093033"/>
    <w:rPr>
      <w:rFonts w:ascii="Trebuchet MS" w:hAnsi="Trebuchet MS" w:cs="Times New Roman"/>
      <w:b/>
      <w:iCs/>
      <w:color w:val="FFFFFF"/>
      <w:sz w:val="24"/>
      <w:szCs w:val="24"/>
    </w:rPr>
  </w:style>
  <w:style w:type="paragraph" w:customStyle="1" w:styleId="Bntext">
    <w:name w:val="Běžný text"/>
    <w:link w:val="BntextChar"/>
    <w:rsid w:val="00093033"/>
    <w:rPr>
      <w:rFonts w:ascii="Trebuchet MS" w:hAnsi="Trebuchet MS"/>
      <w:noProof/>
      <w:sz w:val="24"/>
    </w:rPr>
  </w:style>
  <w:style w:type="character" w:customStyle="1" w:styleId="BntextChar">
    <w:name w:val="Běžný text Char"/>
    <w:link w:val="Bntext"/>
    <w:locked/>
    <w:rsid w:val="00093033"/>
    <w:rPr>
      <w:rFonts w:ascii="Trebuchet MS" w:hAnsi="Trebuchet MS"/>
      <w:noProof/>
      <w:sz w:val="24"/>
      <w:lang w:bidi="ar-SA"/>
    </w:rPr>
  </w:style>
  <w:style w:type="table" w:customStyle="1" w:styleId="AQ-Tabulka">
    <w:name w:val="AQ-Tabulka"/>
    <w:basedOn w:val="Normlntabulka"/>
    <w:uiPriority w:val="62"/>
    <w:rsid w:val="00093033"/>
    <w:rPr>
      <w:rFonts w:ascii="Trebuchet MS" w:hAnsi="Trebuchet MS"/>
    </w:rPr>
    <w:tblPr>
      <w:tblStyleRowBandSize w:val="1"/>
      <w:tblStyleColBandSize w:val="1"/>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FFFFFF"/>
    </w:tcPr>
    <w:tblStylePr w:type="firstRow">
      <w:pPr>
        <w:spacing w:before="0" w:after="0"/>
      </w:pPr>
      <w:rPr>
        <w:rFonts w:ascii="Palatino Linotype" w:eastAsia="Times New Roman" w:hAnsi="Palatino Linotype" w:cs="Times New Roman"/>
        <w:b/>
        <w:bCs/>
        <w:color w:val="auto"/>
        <w:sz w:val="20"/>
      </w:rPr>
      <w:tblPr/>
      <w:trPr>
        <w:cantSplit/>
        <w:tblHeader/>
      </w:trPr>
      <w:tcPr>
        <w:shd w:val="clear" w:color="auto" w:fill="17365D"/>
      </w:tcPr>
    </w:tblStylePr>
    <w:tblStylePr w:type="lastRow">
      <w:pPr>
        <w:spacing w:before="0" w:after="0"/>
      </w:pPr>
      <w:rPr>
        <w:rFonts w:ascii="Palatino Linotype" w:eastAsia="Times New Roman" w:hAnsi="Palatino Linotype" w:cs="Times New Roman"/>
        <w:b/>
        <w:bCs/>
        <w:sz w:val="20"/>
      </w:rPr>
      <w:tblPr/>
      <w:tcPr>
        <w:shd w:val="clear" w:color="auto" w:fill="B1C7E1"/>
      </w:tcPr>
    </w:tblStylePr>
    <w:tblStylePr w:type="firstCol">
      <w:rPr>
        <w:rFonts w:ascii="Palatino Linotype" w:eastAsia="Times New Roman" w:hAnsi="Palatino Linotype" w:cs="Times New Roman"/>
        <w:b/>
        <w:bCs/>
        <w:sz w:val="20"/>
      </w:rPr>
      <w:tblPr/>
      <w:tcPr>
        <w:shd w:val="clear" w:color="auto" w:fill="DBE5F1"/>
      </w:tcPr>
    </w:tblStylePr>
    <w:tblStylePr w:type="lastCol">
      <w:rPr>
        <w:rFonts w:ascii="Palatino Linotype" w:eastAsia="Times New Roman" w:hAnsi="Palatino Linotype" w:cs="Times New Roman"/>
        <w:b/>
        <w:bCs/>
        <w:sz w:val="20"/>
      </w:rPr>
      <w:tblPr/>
      <w:tcPr>
        <w:shd w:val="clear" w:color="auto" w:fill="DBE5F1"/>
      </w:tcPr>
    </w:tblStylePr>
    <w:tblStylePr w:type="band1Horz">
      <w:rPr>
        <w:rFonts w:cs="Times New Roman"/>
      </w:rPr>
      <w:tblPr/>
      <w:tcPr>
        <w:shd w:val="clear" w:color="auto" w:fill="FFFFFF"/>
      </w:tcPr>
    </w:tblStylePr>
    <w:tblStylePr w:type="band2Horz">
      <w:rPr>
        <w:rFonts w:cs="Times New Roman"/>
      </w:rPr>
      <w:tblPr/>
      <w:tcPr>
        <w:shd w:val="clear" w:color="auto" w:fill="DBE5F1"/>
      </w:tcPr>
    </w:tblStylePr>
  </w:style>
  <w:style w:type="table" w:customStyle="1" w:styleId="Stednstnovn1zvraznn11">
    <w:name w:val="Střední stínování 1 – zvýraznění 11"/>
    <w:basedOn w:val="Normlntabulka"/>
    <w:uiPriority w:val="63"/>
    <w:rsid w:val="00093033"/>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customStyle="1" w:styleId="AQTabulka">
    <w:name w:val="AQ Tabulka"/>
    <w:basedOn w:val="Motivtabulky"/>
    <w:uiPriority w:val="99"/>
    <w:qFormat/>
    <w:rsid w:val="00093033"/>
    <w:rPr>
      <w:rFonts w:ascii="Trebuchet MS" w:hAnsi="Trebuchet MS"/>
      <w:sz w:val="22"/>
      <w:lang w:eastAsia="en-US"/>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jc w:val="left"/>
      </w:pPr>
      <w:rPr>
        <w:rFonts w:ascii="Palatino Linotype" w:hAnsi="Palatino Linotype" w:cs="Times New Roman"/>
        <w:b/>
        <w:bCs/>
        <w:color w:val="auto"/>
        <w:sz w:val="22"/>
      </w:rPr>
      <w:tblPr/>
      <w:trPr>
        <w:tblHeader/>
      </w:trPr>
      <w:tcPr>
        <w:tcBorders>
          <w:tl2br w:val="none" w:sz="0" w:space="0" w:color="auto"/>
          <w:tr2bl w:val="none" w:sz="0" w:space="0" w:color="auto"/>
        </w:tcBorders>
        <w:shd w:val="clear" w:color="auto" w:fill="17365D"/>
      </w:tcPr>
    </w:tblStylePr>
    <w:tblStylePr w:type="lastRow">
      <w:rPr>
        <w:rFonts w:ascii="Palatino Linotype" w:hAnsi="Palatino Linotype" w:cs="Times New Roman"/>
        <w:sz w:val="22"/>
      </w:rPr>
    </w:tblStylePr>
    <w:tblStylePr w:type="firstCol">
      <w:rPr>
        <w:rFonts w:ascii="Palatino Linotype" w:hAnsi="Palatino Linotype" w:cs="Times New Roman"/>
        <w:sz w:val="22"/>
      </w:rPr>
    </w:tblStylePr>
    <w:tblStylePr w:type="lastCol">
      <w:rPr>
        <w:rFonts w:ascii="Palatino Linotype" w:hAnsi="Palatino Linotype" w:cs="Times New Roman"/>
        <w:sz w:val="22"/>
      </w:rPr>
    </w:tblStylePr>
    <w:tblStylePr w:type="band1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2Vert">
      <w:pPr>
        <w:spacing w:beforeLines="0" w:beforeAutospacing="0" w:afterLines="0" w:afterAutospacing="0"/>
        <w:ind w:leftChars="0" w:left="0" w:rightChars="0" w:right="0" w:firstLineChars="0" w:firstLine="0"/>
        <w:jc w:val="left"/>
        <w:outlineLvl w:val="9"/>
      </w:pPr>
      <w:rPr>
        <w:rFonts w:ascii="Palatino Linotype" w:hAnsi="Palatino Linotype" w:cs="Times New Roman"/>
        <w:sz w:val="22"/>
      </w:rPr>
    </w:tblStylePr>
    <w:tblStylePr w:type="band1Horz">
      <w:pPr>
        <w:jc w:val="left"/>
      </w:pPr>
      <w:rPr>
        <w:rFonts w:ascii="Palatino Linotype" w:hAnsi="Palatino Linotype" w:cs="Times New Roman"/>
        <w:sz w:val="22"/>
      </w:rPr>
    </w:tblStylePr>
    <w:tblStylePr w:type="band2Horz">
      <w:pPr>
        <w:spacing w:beforeLines="0" w:beforeAutospacing="0" w:afterLines="0" w:afterAutospacing="0"/>
        <w:jc w:val="left"/>
      </w:pPr>
      <w:rPr>
        <w:rFonts w:ascii="Palatino Linotype" w:hAnsi="Palatino Linotype" w:cs="Times New Roman"/>
        <w:sz w:val="22"/>
      </w:rPr>
      <w:tblPr/>
      <w:tcPr>
        <w:shd w:val="clear" w:color="auto" w:fill="DBE5F1"/>
      </w:tcPr>
    </w:tblStylePr>
    <w:tblStylePr w:type="neCell">
      <w:rPr>
        <w:rFonts w:ascii="Palatino Linotype" w:hAnsi="Palatino Linotype" w:cs="Times New Roman"/>
        <w:sz w:val="22"/>
      </w:rPr>
    </w:tblStylePr>
    <w:tblStylePr w:type="nwCell">
      <w:rPr>
        <w:rFonts w:ascii="Palatino Linotype" w:hAnsi="Palatino Linotype" w:cs="Times New Roman"/>
        <w:sz w:val="22"/>
      </w:rPr>
    </w:tblStylePr>
    <w:tblStylePr w:type="seCell">
      <w:rPr>
        <w:rFonts w:ascii="Palatino Linotype" w:hAnsi="Palatino Linotype" w:cs="Times New Roman"/>
        <w:sz w:val="22"/>
      </w:rPr>
    </w:tblStylePr>
    <w:tblStylePr w:type="swCell">
      <w:rPr>
        <w:rFonts w:ascii="Palatino Linotype" w:hAnsi="Palatino Linotype" w:cs="Times New Roman"/>
        <w:sz w:val="22"/>
      </w:rPr>
    </w:tblStylePr>
  </w:style>
  <w:style w:type="paragraph" w:customStyle="1" w:styleId="sN1">
    <w:name w:val="Čís. N1"/>
    <w:basedOn w:val="Nadpis1"/>
    <w:next w:val="Normln"/>
    <w:link w:val="sN1Char"/>
    <w:autoRedefine/>
    <w:qFormat/>
    <w:rsid w:val="00093033"/>
    <w:pPr>
      <w:numPr>
        <w:numId w:val="42"/>
      </w:numPr>
      <w:spacing w:after="240" w:line="240" w:lineRule="auto"/>
    </w:pPr>
    <w:rPr>
      <w:rFonts w:ascii="Trebuchet MS" w:hAnsi="Trebuchet MS" w:cs="Times New Roman"/>
      <w:caps/>
      <w:noProof/>
      <w:color w:val="021F37"/>
      <w:sz w:val="40"/>
      <w:szCs w:val="40"/>
    </w:rPr>
  </w:style>
  <w:style w:type="character" w:customStyle="1" w:styleId="sN1Char">
    <w:name w:val="Čís. N1 Char"/>
    <w:link w:val="sN1"/>
    <w:locked/>
    <w:rsid w:val="00093033"/>
    <w:rPr>
      <w:rFonts w:ascii="Trebuchet MS" w:hAnsi="Trebuchet MS"/>
      <w:b/>
      <w:bCs/>
      <w:caps/>
      <w:noProof/>
      <w:color w:val="021F37"/>
      <w:kern w:val="32"/>
      <w:sz w:val="40"/>
      <w:szCs w:val="40"/>
    </w:rPr>
  </w:style>
  <w:style w:type="paragraph" w:customStyle="1" w:styleId="NesN2">
    <w:name w:val="Nečís. N2"/>
    <w:basedOn w:val="Nadpis2"/>
    <w:next w:val="Normln"/>
    <w:link w:val="NesN2Char"/>
    <w:qFormat/>
    <w:rsid w:val="00093033"/>
    <w:pPr>
      <w:spacing w:before="120" w:after="240" w:line="240" w:lineRule="auto"/>
      <w:ind w:left="992" w:hanging="992"/>
    </w:pPr>
    <w:rPr>
      <w:rFonts w:ascii="Trebuchet MS" w:hAnsi="Trebuchet MS"/>
      <w:i w:val="0"/>
      <w:smallCaps/>
      <w:noProof/>
      <w:color w:val="9EE343"/>
    </w:rPr>
  </w:style>
  <w:style w:type="paragraph" w:customStyle="1" w:styleId="NesN3">
    <w:name w:val="Nečís. N3"/>
    <w:basedOn w:val="Nadpis3"/>
    <w:next w:val="Normln"/>
    <w:link w:val="NesN3Char"/>
    <w:qFormat/>
    <w:rsid w:val="00093033"/>
    <w:pPr>
      <w:spacing w:before="120" w:after="240" w:line="240" w:lineRule="auto"/>
    </w:pPr>
    <w:rPr>
      <w:rFonts w:ascii="Trebuchet MS" w:hAnsi="Trebuchet MS"/>
      <w:bCs w:val="0"/>
      <w:smallCaps/>
      <w:noProof/>
      <w:color w:val="9EE343"/>
      <w:sz w:val="32"/>
      <w:szCs w:val="20"/>
    </w:rPr>
  </w:style>
  <w:style w:type="character" w:customStyle="1" w:styleId="NesN2Char">
    <w:name w:val="Nečís. N2 Char"/>
    <w:link w:val="NesN2"/>
    <w:locked/>
    <w:rsid w:val="00093033"/>
    <w:rPr>
      <w:rFonts w:ascii="Trebuchet MS" w:hAnsi="Trebuchet MS"/>
      <w:b/>
      <w:smallCaps/>
      <w:noProof/>
      <w:color w:val="9EE343"/>
      <w:sz w:val="28"/>
    </w:rPr>
  </w:style>
  <w:style w:type="paragraph" w:customStyle="1" w:styleId="NesN4">
    <w:name w:val="Nečís. N4"/>
    <w:basedOn w:val="Nadpis4"/>
    <w:next w:val="Normln"/>
    <w:link w:val="NesN4Char"/>
    <w:qFormat/>
    <w:rsid w:val="00093033"/>
    <w:pPr>
      <w:spacing w:before="200" w:after="240" w:line="240" w:lineRule="auto"/>
      <w:ind w:left="1134" w:hanging="1134"/>
    </w:pPr>
    <w:rPr>
      <w:rFonts w:ascii="Trebuchet MS" w:hAnsi="Trebuchet MS"/>
      <w:noProof/>
      <w:color w:val="9EE343"/>
    </w:rPr>
  </w:style>
  <w:style w:type="character" w:customStyle="1" w:styleId="NesN3Char">
    <w:name w:val="Nečís. N3 Char"/>
    <w:link w:val="NesN3"/>
    <w:locked/>
    <w:rsid w:val="00093033"/>
    <w:rPr>
      <w:rFonts w:ascii="Trebuchet MS" w:hAnsi="Trebuchet MS"/>
      <w:b/>
      <w:smallCaps/>
      <w:noProof/>
      <w:color w:val="9EE343"/>
      <w:sz w:val="32"/>
    </w:rPr>
  </w:style>
  <w:style w:type="character" w:customStyle="1" w:styleId="NesN4Char">
    <w:name w:val="Nečís. N4 Char"/>
    <w:link w:val="NesN4"/>
    <w:locked/>
    <w:rsid w:val="00093033"/>
    <w:rPr>
      <w:rFonts w:ascii="Trebuchet MS" w:hAnsi="Trebuchet MS"/>
      <w:b/>
      <w:noProof/>
      <w:color w:val="9EE343"/>
      <w:sz w:val="28"/>
    </w:rPr>
  </w:style>
  <w:style w:type="table" w:styleId="Profesionlntabulka">
    <w:name w:val="Table Professional"/>
    <w:basedOn w:val="Normlntabulka"/>
    <w:rsid w:val="00093033"/>
    <w:pPr>
      <w:spacing w:before="120" w:after="120" w:line="360" w:lineRule="auto"/>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rsid w:val="00093033"/>
    <w:pPr>
      <w:spacing w:before="120" w:after="120" w:line="360" w:lineRule="auto"/>
      <w:jc w:val="both"/>
    </w:p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Motivtabulky">
    <w:name w:val="Table Theme"/>
    <w:basedOn w:val="Normlntabulka"/>
    <w:rsid w:val="00093033"/>
    <w:pPr>
      <w:spacing w:before="120" w:after="12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ovseznam">
    <w:name w:val="Odrážkový seznam"/>
    <w:basedOn w:val="Normln"/>
    <w:link w:val="OdrkovseznamChar"/>
    <w:rsid w:val="00093033"/>
    <w:pPr>
      <w:numPr>
        <w:numId w:val="40"/>
      </w:numPr>
      <w:spacing w:before="120" w:line="240" w:lineRule="auto"/>
      <w:jc w:val="both"/>
    </w:pPr>
    <w:rPr>
      <w:rFonts w:ascii="Trebuchet MS" w:hAnsi="Trebuchet MS"/>
      <w:noProof/>
      <w:sz w:val="20"/>
    </w:rPr>
  </w:style>
  <w:style w:type="character" w:customStyle="1" w:styleId="OdrkovseznamChar">
    <w:name w:val="Odrážkový seznam Char"/>
    <w:link w:val="Odrkovseznam"/>
    <w:locked/>
    <w:rsid w:val="00093033"/>
    <w:rPr>
      <w:rFonts w:ascii="Trebuchet MS" w:hAnsi="Trebuchet MS"/>
      <w:noProof/>
      <w:szCs w:val="24"/>
    </w:rPr>
  </w:style>
  <w:style w:type="character" w:customStyle="1" w:styleId="ObsahChar">
    <w:name w:val="Obsah Char"/>
    <w:link w:val="Obsah"/>
    <w:locked/>
    <w:rsid w:val="00093033"/>
    <w:rPr>
      <w:rFonts w:ascii="Arial" w:hAnsi="Arial"/>
      <w:b/>
      <w:caps/>
      <w:sz w:val="28"/>
      <w:shd w:val="pct15" w:color="auto" w:fill="FFFFFF"/>
      <w:lang w:eastAsia="en-US"/>
    </w:rPr>
  </w:style>
  <w:style w:type="character" w:customStyle="1" w:styleId="Obsah1Char">
    <w:name w:val="Obsah 1 Char"/>
    <w:link w:val="Obsah1"/>
    <w:uiPriority w:val="39"/>
    <w:locked/>
    <w:rsid w:val="00093033"/>
    <w:rPr>
      <w:rFonts w:ascii="Frutiger LT Com 45 Light" w:hAnsi="Frutiger LT Com 45 Light"/>
      <w:b/>
      <w:caps/>
      <w:color w:val="000066"/>
      <w:lang w:eastAsia="en-US"/>
    </w:rPr>
  </w:style>
  <w:style w:type="paragraph" w:customStyle="1" w:styleId="Textprotabulku">
    <w:name w:val="Text pro tabulku"/>
    <w:basedOn w:val="Normln"/>
    <w:link w:val="TextprotabulkuChar"/>
    <w:qFormat/>
    <w:rsid w:val="00093033"/>
    <w:pPr>
      <w:spacing w:before="120" w:line="240" w:lineRule="auto"/>
    </w:pPr>
    <w:rPr>
      <w:rFonts w:ascii="Trebuchet MS" w:hAnsi="Trebuchet MS"/>
      <w:noProof/>
      <w:sz w:val="24"/>
      <w:szCs w:val="20"/>
    </w:rPr>
  </w:style>
  <w:style w:type="character" w:customStyle="1" w:styleId="TextprotabulkuChar">
    <w:name w:val="Text pro tabulku Char"/>
    <w:link w:val="Textprotabulku"/>
    <w:locked/>
    <w:rsid w:val="00093033"/>
    <w:rPr>
      <w:rFonts w:ascii="Trebuchet MS" w:hAnsi="Trebuchet MS"/>
      <w:noProof/>
      <w:sz w:val="24"/>
    </w:rPr>
  </w:style>
  <w:style w:type="table" w:styleId="Jednoduchtabulka3">
    <w:name w:val="Table Simple 3"/>
    <w:basedOn w:val="Normlntabulka"/>
    <w:rsid w:val="00093033"/>
    <w:pPr>
      <w:spacing w:before="120" w:after="120"/>
      <w:jc w:val="both"/>
    </w:p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Svtlmkazvraznn11">
    <w:name w:val="Světlá mřížka – zvýraznění 11"/>
    <w:basedOn w:val="Normlntabulka"/>
    <w:uiPriority w:val="62"/>
    <w:rsid w:val="0009303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AQDopisZpat">
    <w:name w:val="AQ_Dopis_Zápatí"/>
    <w:basedOn w:val="Zpat"/>
    <w:link w:val="AQDopisZpatChar"/>
    <w:qFormat/>
    <w:rsid w:val="00093033"/>
    <w:pPr>
      <w:pBdr>
        <w:top w:val="none" w:sz="0" w:space="0" w:color="auto"/>
      </w:pBdr>
      <w:tabs>
        <w:tab w:val="center" w:pos="4536"/>
        <w:tab w:val="right" w:pos="9072"/>
      </w:tabs>
      <w:spacing w:before="120" w:after="120" w:line="240" w:lineRule="auto"/>
    </w:pPr>
    <w:rPr>
      <w:rFonts w:ascii="Trebuchet MS" w:hAnsi="Trebuchet MS"/>
      <w:color w:val="auto"/>
      <w:szCs w:val="20"/>
    </w:rPr>
  </w:style>
  <w:style w:type="character" w:customStyle="1" w:styleId="AQDopisZpatChar">
    <w:name w:val="AQ_Dopis_Zápatí Char"/>
    <w:link w:val="AQDopisZpat"/>
    <w:locked/>
    <w:rsid w:val="00093033"/>
    <w:rPr>
      <w:rFonts w:ascii="Trebuchet MS" w:hAnsi="Trebuchet MS"/>
      <w:sz w:val="16"/>
    </w:rPr>
  </w:style>
  <w:style w:type="paragraph" w:customStyle="1" w:styleId="slovannadpis1rovn">
    <w:name w:val="Číslovaný nadpis 1. úrovně"/>
    <w:basedOn w:val="Nadpis1"/>
    <w:next w:val="Normln"/>
    <w:rsid w:val="00093033"/>
    <w:pPr>
      <w:keepNext w:val="0"/>
      <w:pageBreakBefore/>
      <w:numPr>
        <w:numId w:val="43"/>
      </w:numPr>
      <w:pBdr>
        <w:bottom w:val="single" w:sz="4" w:space="1" w:color="FFCC00"/>
      </w:pBdr>
      <w:spacing w:before="480" w:after="120" w:line="240" w:lineRule="auto"/>
    </w:pPr>
    <w:rPr>
      <w:rFonts w:cs="Times New Roman"/>
      <w:bCs w:val="0"/>
      <w:noProof/>
      <w:kern w:val="0"/>
      <w:szCs w:val="20"/>
    </w:rPr>
  </w:style>
  <w:style w:type="paragraph" w:customStyle="1" w:styleId="slovannadpis2rovn">
    <w:name w:val="Číslovaný nadpis 2. úrovně"/>
    <w:basedOn w:val="Nadpis2"/>
    <w:next w:val="Normln"/>
    <w:link w:val="slovannadpis2rovnChar"/>
    <w:rsid w:val="00093033"/>
    <w:pPr>
      <w:keepNext w:val="0"/>
      <w:numPr>
        <w:ilvl w:val="1"/>
        <w:numId w:val="43"/>
      </w:numPr>
      <w:spacing w:after="120" w:line="240" w:lineRule="auto"/>
    </w:pPr>
    <w:rPr>
      <w:rFonts w:ascii="Verdana" w:hAnsi="Verdana"/>
      <w:i w:val="0"/>
      <w:noProof/>
      <w:sz w:val="26"/>
      <w:szCs w:val="26"/>
    </w:rPr>
  </w:style>
  <w:style w:type="paragraph" w:customStyle="1" w:styleId="slovannadpis3rovn">
    <w:name w:val="Číslovaný nadpis 3. úrovně"/>
    <w:basedOn w:val="Nadpis3"/>
    <w:next w:val="Normln"/>
    <w:rsid w:val="00093033"/>
    <w:pPr>
      <w:keepNext w:val="0"/>
      <w:numPr>
        <w:ilvl w:val="2"/>
        <w:numId w:val="43"/>
      </w:numPr>
      <w:tabs>
        <w:tab w:val="left" w:pos="851"/>
      </w:tabs>
      <w:spacing w:before="360" w:line="240" w:lineRule="auto"/>
    </w:pPr>
    <w:rPr>
      <w:rFonts w:ascii="Verdana" w:hAnsi="Verdana"/>
      <w:bCs w:val="0"/>
      <w:noProof/>
      <w:sz w:val="24"/>
      <w:szCs w:val="24"/>
    </w:rPr>
  </w:style>
  <w:style w:type="paragraph" w:customStyle="1" w:styleId="slovannadpis4rovn">
    <w:name w:val="Číslovaný nadpis 4. úrovně"/>
    <w:basedOn w:val="Nadpis4"/>
    <w:next w:val="Normln"/>
    <w:rsid w:val="00093033"/>
    <w:pPr>
      <w:keepNext w:val="0"/>
      <w:numPr>
        <w:ilvl w:val="3"/>
        <w:numId w:val="43"/>
      </w:numPr>
      <w:spacing w:before="120" w:line="240" w:lineRule="auto"/>
    </w:pPr>
    <w:rPr>
      <w:rFonts w:ascii="Verdana" w:hAnsi="Verdana"/>
      <w:noProof/>
      <w:sz w:val="22"/>
    </w:rPr>
  </w:style>
  <w:style w:type="character" w:customStyle="1" w:styleId="slovannadpis2rovnChar">
    <w:name w:val="Číslovaný nadpis 2. úrovně Char"/>
    <w:basedOn w:val="Standardnpsmoodstavce"/>
    <w:link w:val="slovannadpis2rovn"/>
    <w:locked/>
    <w:rsid w:val="00093033"/>
    <w:rPr>
      <w:rFonts w:ascii="Verdana" w:hAnsi="Verdana"/>
      <w:b/>
      <w:noProof/>
      <w:sz w:val="26"/>
      <w:szCs w:val="26"/>
    </w:rPr>
  </w:style>
  <w:style w:type="numbering" w:styleId="111111">
    <w:name w:val="Outline List 2"/>
    <w:basedOn w:val="Bezseznamu"/>
    <w:unhideWhenUsed/>
    <w:rsid w:val="00B806ED"/>
    <w:pPr>
      <w:numPr>
        <w:numId w:val="35"/>
      </w:numPr>
    </w:pPr>
  </w:style>
  <w:style w:type="numbering" w:customStyle="1" w:styleId="AQslovanseznam">
    <w:name w:val="AQ Číslovaný seznam"/>
    <w:uiPriority w:val="99"/>
    <w:rsid w:val="00B806ED"/>
    <w:pPr>
      <w:numPr>
        <w:numId w:val="39"/>
      </w:numPr>
    </w:pPr>
  </w:style>
  <w:style w:type="numbering" w:customStyle="1" w:styleId="Seznamsla">
    <w:name w:val="Seznam čísla"/>
    <w:rsid w:val="00B806ED"/>
    <w:pPr>
      <w:numPr>
        <w:numId w:val="30"/>
      </w:numPr>
    </w:pPr>
  </w:style>
  <w:style w:type="numbering" w:customStyle="1" w:styleId="AQOdrkovseznam">
    <w:name w:val="AQ Odrážkový seznam"/>
    <w:uiPriority w:val="99"/>
    <w:rsid w:val="00B806ED"/>
    <w:pPr>
      <w:numPr>
        <w:numId w:val="41"/>
      </w:numPr>
    </w:pPr>
  </w:style>
  <w:style w:type="numbering" w:customStyle="1" w:styleId="Seznamnadpisy">
    <w:name w:val="Seznam nadpisy"/>
    <w:rsid w:val="00B806ED"/>
    <w:pPr>
      <w:numPr>
        <w:numId w:val="31"/>
      </w:numPr>
    </w:pPr>
  </w:style>
  <w:style w:type="numbering" w:customStyle="1" w:styleId="odrka1">
    <w:name w:val="odrážka 1"/>
    <w:rsid w:val="00B806ED"/>
    <w:pPr>
      <w:numPr>
        <w:numId w:val="15"/>
      </w:numPr>
    </w:pPr>
  </w:style>
  <w:style w:type="numbering" w:customStyle="1" w:styleId="Seznampsmena">
    <w:name w:val="Seznam písmena"/>
    <w:rsid w:val="00B806ED"/>
    <w:pPr>
      <w:numPr>
        <w:numId w:val="32"/>
      </w:numPr>
    </w:pPr>
  </w:style>
  <w:style w:type="numbering" w:customStyle="1" w:styleId="Seznamodrky">
    <w:name w:val="Seznam odrážky"/>
    <w:rsid w:val="00B806ED"/>
    <w:pPr>
      <w:numPr>
        <w:numId w:val="29"/>
      </w:numPr>
    </w:pPr>
  </w:style>
  <w:style w:type="paragraph" w:customStyle="1" w:styleId="RLP1">
    <w:name w:val="RL PČ 1"/>
    <w:basedOn w:val="Normln"/>
    <w:qFormat/>
    <w:rsid w:val="00233E4D"/>
    <w:pPr>
      <w:keepNext/>
      <w:numPr>
        <w:numId w:val="44"/>
      </w:numPr>
      <w:spacing w:line="240" w:lineRule="auto"/>
    </w:pPr>
    <w:rPr>
      <w:b/>
      <w:sz w:val="28"/>
    </w:rPr>
  </w:style>
  <w:style w:type="character" w:customStyle="1" w:styleId="TextkomenteChar1">
    <w:name w:val="Text komentáře Char1"/>
    <w:basedOn w:val="Standardnpsmoodstavce"/>
    <w:uiPriority w:val="99"/>
    <w:locked/>
    <w:rsid w:val="0083442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960">
      <w:bodyDiv w:val="1"/>
      <w:marLeft w:val="0"/>
      <w:marRight w:val="0"/>
      <w:marTop w:val="0"/>
      <w:marBottom w:val="0"/>
      <w:divBdr>
        <w:top w:val="none" w:sz="0" w:space="0" w:color="auto"/>
        <w:left w:val="none" w:sz="0" w:space="0" w:color="auto"/>
        <w:bottom w:val="none" w:sz="0" w:space="0" w:color="auto"/>
        <w:right w:val="none" w:sz="0" w:space="0" w:color="auto"/>
      </w:divBdr>
    </w:div>
    <w:div w:id="38671920">
      <w:bodyDiv w:val="1"/>
      <w:marLeft w:val="0"/>
      <w:marRight w:val="0"/>
      <w:marTop w:val="0"/>
      <w:marBottom w:val="0"/>
      <w:divBdr>
        <w:top w:val="none" w:sz="0" w:space="0" w:color="auto"/>
        <w:left w:val="none" w:sz="0" w:space="0" w:color="auto"/>
        <w:bottom w:val="none" w:sz="0" w:space="0" w:color="auto"/>
        <w:right w:val="none" w:sz="0" w:space="0" w:color="auto"/>
      </w:divBdr>
    </w:div>
    <w:div w:id="39478142">
      <w:bodyDiv w:val="1"/>
      <w:marLeft w:val="0"/>
      <w:marRight w:val="0"/>
      <w:marTop w:val="0"/>
      <w:marBottom w:val="0"/>
      <w:divBdr>
        <w:top w:val="none" w:sz="0" w:space="0" w:color="auto"/>
        <w:left w:val="none" w:sz="0" w:space="0" w:color="auto"/>
        <w:bottom w:val="none" w:sz="0" w:space="0" w:color="auto"/>
        <w:right w:val="none" w:sz="0" w:space="0" w:color="auto"/>
      </w:divBdr>
    </w:div>
    <w:div w:id="123473185">
      <w:bodyDiv w:val="1"/>
      <w:marLeft w:val="0"/>
      <w:marRight w:val="0"/>
      <w:marTop w:val="0"/>
      <w:marBottom w:val="0"/>
      <w:divBdr>
        <w:top w:val="none" w:sz="0" w:space="0" w:color="auto"/>
        <w:left w:val="none" w:sz="0" w:space="0" w:color="auto"/>
        <w:bottom w:val="none" w:sz="0" w:space="0" w:color="auto"/>
        <w:right w:val="none" w:sz="0" w:space="0" w:color="auto"/>
      </w:divBdr>
    </w:div>
    <w:div w:id="152645989">
      <w:bodyDiv w:val="1"/>
      <w:marLeft w:val="0"/>
      <w:marRight w:val="0"/>
      <w:marTop w:val="0"/>
      <w:marBottom w:val="0"/>
      <w:divBdr>
        <w:top w:val="none" w:sz="0" w:space="0" w:color="auto"/>
        <w:left w:val="none" w:sz="0" w:space="0" w:color="auto"/>
        <w:bottom w:val="none" w:sz="0" w:space="0" w:color="auto"/>
        <w:right w:val="none" w:sz="0" w:space="0" w:color="auto"/>
      </w:divBdr>
    </w:div>
    <w:div w:id="166941289">
      <w:bodyDiv w:val="1"/>
      <w:marLeft w:val="0"/>
      <w:marRight w:val="0"/>
      <w:marTop w:val="0"/>
      <w:marBottom w:val="0"/>
      <w:divBdr>
        <w:top w:val="none" w:sz="0" w:space="0" w:color="auto"/>
        <w:left w:val="none" w:sz="0" w:space="0" w:color="auto"/>
        <w:bottom w:val="none" w:sz="0" w:space="0" w:color="auto"/>
        <w:right w:val="none" w:sz="0" w:space="0" w:color="auto"/>
      </w:divBdr>
    </w:div>
    <w:div w:id="238710175">
      <w:bodyDiv w:val="1"/>
      <w:marLeft w:val="0"/>
      <w:marRight w:val="0"/>
      <w:marTop w:val="0"/>
      <w:marBottom w:val="0"/>
      <w:divBdr>
        <w:top w:val="none" w:sz="0" w:space="0" w:color="auto"/>
        <w:left w:val="none" w:sz="0" w:space="0" w:color="auto"/>
        <w:bottom w:val="none" w:sz="0" w:space="0" w:color="auto"/>
        <w:right w:val="none" w:sz="0" w:space="0" w:color="auto"/>
      </w:divBdr>
    </w:div>
    <w:div w:id="326442618">
      <w:bodyDiv w:val="1"/>
      <w:marLeft w:val="0"/>
      <w:marRight w:val="0"/>
      <w:marTop w:val="0"/>
      <w:marBottom w:val="0"/>
      <w:divBdr>
        <w:top w:val="none" w:sz="0" w:space="0" w:color="auto"/>
        <w:left w:val="none" w:sz="0" w:space="0" w:color="auto"/>
        <w:bottom w:val="none" w:sz="0" w:space="0" w:color="auto"/>
        <w:right w:val="none" w:sz="0" w:space="0" w:color="auto"/>
      </w:divBdr>
    </w:div>
    <w:div w:id="370107055">
      <w:bodyDiv w:val="1"/>
      <w:marLeft w:val="0"/>
      <w:marRight w:val="0"/>
      <w:marTop w:val="0"/>
      <w:marBottom w:val="0"/>
      <w:divBdr>
        <w:top w:val="none" w:sz="0" w:space="0" w:color="auto"/>
        <w:left w:val="none" w:sz="0" w:space="0" w:color="auto"/>
        <w:bottom w:val="none" w:sz="0" w:space="0" w:color="auto"/>
        <w:right w:val="none" w:sz="0" w:space="0" w:color="auto"/>
      </w:divBdr>
    </w:div>
    <w:div w:id="387605592">
      <w:bodyDiv w:val="1"/>
      <w:marLeft w:val="0"/>
      <w:marRight w:val="0"/>
      <w:marTop w:val="0"/>
      <w:marBottom w:val="0"/>
      <w:divBdr>
        <w:top w:val="none" w:sz="0" w:space="0" w:color="auto"/>
        <w:left w:val="none" w:sz="0" w:space="0" w:color="auto"/>
        <w:bottom w:val="none" w:sz="0" w:space="0" w:color="auto"/>
        <w:right w:val="none" w:sz="0" w:space="0" w:color="auto"/>
      </w:divBdr>
    </w:div>
    <w:div w:id="467432828">
      <w:bodyDiv w:val="1"/>
      <w:marLeft w:val="0"/>
      <w:marRight w:val="0"/>
      <w:marTop w:val="0"/>
      <w:marBottom w:val="0"/>
      <w:divBdr>
        <w:top w:val="none" w:sz="0" w:space="0" w:color="auto"/>
        <w:left w:val="none" w:sz="0" w:space="0" w:color="auto"/>
        <w:bottom w:val="none" w:sz="0" w:space="0" w:color="auto"/>
        <w:right w:val="none" w:sz="0" w:space="0" w:color="auto"/>
      </w:divBdr>
    </w:div>
    <w:div w:id="675883271">
      <w:bodyDiv w:val="1"/>
      <w:marLeft w:val="0"/>
      <w:marRight w:val="0"/>
      <w:marTop w:val="0"/>
      <w:marBottom w:val="0"/>
      <w:divBdr>
        <w:top w:val="none" w:sz="0" w:space="0" w:color="auto"/>
        <w:left w:val="none" w:sz="0" w:space="0" w:color="auto"/>
        <w:bottom w:val="none" w:sz="0" w:space="0" w:color="auto"/>
        <w:right w:val="none" w:sz="0" w:space="0" w:color="auto"/>
      </w:divBdr>
    </w:div>
    <w:div w:id="744038276">
      <w:bodyDiv w:val="1"/>
      <w:marLeft w:val="0"/>
      <w:marRight w:val="0"/>
      <w:marTop w:val="0"/>
      <w:marBottom w:val="0"/>
      <w:divBdr>
        <w:top w:val="none" w:sz="0" w:space="0" w:color="auto"/>
        <w:left w:val="none" w:sz="0" w:space="0" w:color="auto"/>
        <w:bottom w:val="none" w:sz="0" w:space="0" w:color="auto"/>
        <w:right w:val="none" w:sz="0" w:space="0" w:color="auto"/>
      </w:divBdr>
    </w:div>
    <w:div w:id="808595816">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048338">
      <w:bodyDiv w:val="1"/>
      <w:marLeft w:val="0"/>
      <w:marRight w:val="0"/>
      <w:marTop w:val="0"/>
      <w:marBottom w:val="0"/>
      <w:divBdr>
        <w:top w:val="none" w:sz="0" w:space="0" w:color="auto"/>
        <w:left w:val="none" w:sz="0" w:space="0" w:color="auto"/>
        <w:bottom w:val="none" w:sz="0" w:space="0" w:color="auto"/>
        <w:right w:val="none" w:sz="0" w:space="0" w:color="auto"/>
      </w:divBdr>
    </w:div>
    <w:div w:id="1042483067">
      <w:bodyDiv w:val="1"/>
      <w:marLeft w:val="0"/>
      <w:marRight w:val="0"/>
      <w:marTop w:val="0"/>
      <w:marBottom w:val="0"/>
      <w:divBdr>
        <w:top w:val="none" w:sz="0" w:space="0" w:color="auto"/>
        <w:left w:val="none" w:sz="0" w:space="0" w:color="auto"/>
        <w:bottom w:val="none" w:sz="0" w:space="0" w:color="auto"/>
        <w:right w:val="none" w:sz="0" w:space="0" w:color="auto"/>
      </w:divBdr>
    </w:div>
    <w:div w:id="1051340911">
      <w:bodyDiv w:val="1"/>
      <w:marLeft w:val="0"/>
      <w:marRight w:val="0"/>
      <w:marTop w:val="0"/>
      <w:marBottom w:val="0"/>
      <w:divBdr>
        <w:top w:val="none" w:sz="0" w:space="0" w:color="auto"/>
        <w:left w:val="none" w:sz="0" w:space="0" w:color="auto"/>
        <w:bottom w:val="none" w:sz="0" w:space="0" w:color="auto"/>
        <w:right w:val="none" w:sz="0" w:space="0" w:color="auto"/>
      </w:divBdr>
    </w:div>
    <w:div w:id="1071544833">
      <w:bodyDiv w:val="1"/>
      <w:marLeft w:val="0"/>
      <w:marRight w:val="0"/>
      <w:marTop w:val="0"/>
      <w:marBottom w:val="0"/>
      <w:divBdr>
        <w:top w:val="none" w:sz="0" w:space="0" w:color="auto"/>
        <w:left w:val="none" w:sz="0" w:space="0" w:color="auto"/>
        <w:bottom w:val="none" w:sz="0" w:space="0" w:color="auto"/>
        <w:right w:val="none" w:sz="0" w:space="0" w:color="auto"/>
      </w:divBdr>
    </w:div>
    <w:div w:id="1171019380">
      <w:bodyDiv w:val="1"/>
      <w:marLeft w:val="0"/>
      <w:marRight w:val="0"/>
      <w:marTop w:val="0"/>
      <w:marBottom w:val="0"/>
      <w:divBdr>
        <w:top w:val="none" w:sz="0" w:space="0" w:color="auto"/>
        <w:left w:val="none" w:sz="0" w:space="0" w:color="auto"/>
        <w:bottom w:val="none" w:sz="0" w:space="0" w:color="auto"/>
        <w:right w:val="none" w:sz="0" w:space="0" w:color="auto"/>
      </w:divBdr>
    </w:div>
    <w:div w:id="1220559919">
      <w:bodyDiv w:val="1"/>
      <w:marLeft w:val="0"/>
      <w:marRight w:val="0"/>
      <w:marTop w:val="0"/>
      <w:marBottom w:val="0"/>
      <w:divBdr>
        <w:top w:val="none" w:sz="0" w:space="0" w:color="auto"/>
        <w:left w:val="none" w:sz="0" w:space="0" w:color="auto"/>
        <w:bottom w:val="none" w:sz="0" w:space="0" w:color="auto"/>
        <w:right w:val="none" w:sz="0" w:space="0" w:color="auto"/>
      </w:divBdr>
    </w:div>
    <w:div w:id="1228609538">
      <w:bodyDiv w:val="1"/>
      <w:marLeft w:val="0"/>
      <w:marRight w:val="0"/>
      <w:marTop w:val="0"/>
      <w:marBottom w:val="0"/>
      <w:divBdr>
        <w:top w:val="none" w:sz="0" w:space="0" w:color="auto"/>
        <w:left w:val="none" w:sz="0" w:space="0" w:color="auto"/>
        <w:bottom w:val="none" w:sz="0" w:space="0" w:color="auto"/>
        <w:right w:val="none" w:sz="0" w:space="0" w:color="auto"/>
      </w:divBdr>
    </w:div>
    <w:div w:id="1265070022">
      <w:marLeft w:val="0"/>
      <w:marRight w:val="0"/>
      <w:marTop w:val="0"/>
      <w:marBottom w:val="0"/>
      <w:divBdr>
        <w:top w:val="none" w:sz="0" w:space="0" w:color="auto"/>
        <w:left w:val="none" w:sz="0" w:space="0" w:color="auto"/>
        <w:bottom w:val="none" w:sz="0" w:space="0" w:color="auto"/>
        <w:right w:val="none" w:sz="0" w:space="0" w:color="auto"/>
      </w:divBdr>
    </w:div>
    <w:div w:id="1265070023">
      <w:marLeft w:val="0"/>
      <w:marRight w:val="0"/>
      <w:marTop w:val="0"/>
      <w:marBottom w:val="0"/>
      <w:divBdr>
        <w:top w:val="none" w:sz="0" w:space="0" w:color="auto"/>
        <w:left w:val="none" w:sz="0" w:space="0" w:color="auto"/>
        <w:bottom w:val="none" w:sz="0" w:space="0" w:color="auto"/>
        <w:right w:val="none" w:sz="0" w:space="0" w:color="auto"/>
      </w:divBdr>
      <w:divsChild>
        <w:div w:id="1265070031">
          <w:marLeft w:val="0"/>
          <w:marRight w:val="0"/>
          <w:marTop w:val="0"/>
          <w:marBottom w:val="262"/>
          <w:divBdr>
            <w:top w:val="none" w:sz="0" w:space="0" w:color="auto"/>
            <w:left w:val="none" w:sz="0" w:space="0" w:color="auto"/>
            <w:bottom w:val="none" w:sz="0" w:space="0" w:color="auto"/>
            <w:right w:val="none" w:sz="0" w:space="0" w:color="auto"/>
          </w:divBdr>
          <w:divsChild>
            <w:div w:id="1265070029">
              <w:marLeft w:val="0"/>
              <w:marRight w:val="0"/>
              <w:marTop w:val="0"/>
              <w:marBottom w:val="0"/>
              <w:divBdr>
                <w:top w:val="none" w:sz="0" w:space="0" w:color="auto"/>
                <w:left w:val="none" w:sz="0" w:space="0" w:color="auto"/>
                <w:bottom w:val="none" w:sz="0" w:space="0" w:color="auto"/>
                <w:right w:val="none" w:sz="0" w:space="0" w:color="auto"/>
              </w:divBdr>
              <w:divsChild>
                <w:div w:id="1265070032">
                  <w:marLeft w:val="0"/>
                  <w:marRight w:val="582"/>
                  <w:marTop w:val="0"/>
                  <w:marBottom w:val="0"/>
                  <w:divBdr>
                    <w:top w:val="none" w:sz="0" w:space="0" w:color="auto"/>
                    <w:left w:val="none" w:sz="0" w:space="0" w:color="auto"/>
                    <w:bottom w:val="none" w:sz="0" w:space="0" w:color="auto"/>
                    <w:right w:val="none" w:sz="0" w:space="0" w:color="auto"/>
                  </w:divBdr>
                  <w:divsChild>
                    <w:div w:id="1265070028">
                      <w:marLeft w:val="0"/>
                      <w:marRight w:val="0"/>
                      <w:marTop w:val="0"/>
                      <w:marBottom w:val="0"/>
                      <w:divBdr>
                        <w:top w:val="none" w:sz="0" w:space="0" w:color="auto"/>
                        <w:left w:val="none" w:sz="0" w:space="0" w:color="auto"/>
                        <w:bottom w:val="none" w:sz="0" w:space="0" w:color="auto"/>
                        <w:right w:val="none" w:sz="0" w:space="0" w:color="auto"/>
                      </w:divBdr>
                      <w:divsChild>
                        <w:div w:id="1265070026">
                          <w:marLeft w:val="0"/>
                          <w:marRight w:val="0"/>
                          <w:marTop w:val="0"/>
                          <w:marBottom w:val="0"/>
                          <w:divBdr>
                            <w:top w:val="none" w:sz="0" w:space="0" w:color="auto"/>
                            <w:left w:val="none" w:sz="0" w:space="0" w:color="auto"/>
                            <w:bottom w:val="none" w:sz="0" w:space="0" w:color="auto"/>
                            <w:right w:val="none" w:sz="0" w:space="0" w:color="auto"/>
                          </w:divBdr>
                          <w:divsChild>
                            <w:div w:id="1265070030">
                              <w:marLeft w:val="0"/>
                              <w:marRight w:val="0"/>
                              <w:marTop w:val="0"/>
                              <w:marBottom w:val="0"/>
                              <w:divBdr>
                                <w:top w:val="none" w:sz="0" w:space="0" w:color="auto"/>
                                <w:left w:val="none" w:sz="0" w:space="0" w:color="auto"/>
                                <w:bottom w:val="none" w:sz="0" w:space="0" w:color="auto"/>
                                <w:right w:val="none" w:sz="0" w:space="0" w:color="auto"/>
                              </w:divBdr>
                              <w:divsChild>
                                <w:div w:id="1265070024">
                                  <w:marLeft w:val="0"/>
                                  <w:marRight w:val="0"/>
                                  <w:marTop w:val="0"/>
                                  <w:marBottom w:val="0"/>
                                  <w:divBdr>
                                    <w:top w:val="none" w:sz="0" w:space="0" w:color="auto"/>
                                    <w:left w:val="none" w:sz="0" w:space="0" w:color="auto"/>
                                    <w:bottom w:val="none" w:sz="0" w:space="0" w:color="auto"/>
                                    <w:right w:val="none" w:sz="0" w:space="0" w:color="auto"/>
                                  </w:divBdr>
                                </w:div>
                                <w:div w:id="1265070027">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070025">
      <w:marLeft w:val="0"/>
      <w:marRight w:val="0"/>
      <w:marTop w:val="0"/>
      <w:marBottom w:val="0"/>
      <w:divBdr>
        <w:top w:val="none" w:sz="0" w:space="0" w:color="auto"/>
        <w:left w:val="none" w:sz="0" w:space="0" w:color="auto"/>
        <w:bottom w:val="none" w:sz="0" w:space="0" w:color="auto"/>
        <w:right w:val="none" w:sz="0" w:space="0" w:color="auto"/>
      </w:divBdr>
    </w:div>
    <w:div w:id="1355420309">
      <w:bodyDiv w:val="1"/>
      <w:marLeft w:val="0"/>
      <w:marRight w:val="0"/>
      <w:marTop w:val="0"/>
      <w:marBottom w:val="0"/>
      <w:divBdr>
        <w:top w:val="none" w:sz="0" w:space="0" w:color="auto"/>
        <w:left w:val="none" w:sz="0" w:space="0" w:color="auto"/>
        <w:bottom w:val="none" w:sz="0" w:space="0" w:color="auto"/>
        <w:right w:val="none" w:sz="0" w:space="0" w:color="auto"/>
      </w:divBdr>
    </w:div>
    <w:div w:id="1433361176">
      <w:bodyDiv w:val="1"/>
      <w:marLeft w:val="0"/>
      <w:marRight w:val="0"/>
      <w:marTop w:val="0"/>
      <w:marBottom w:val="0"/>
      <w:divBdr>
        <w:top w:val="none" w:sz="0" w:space="0" w:color="auto"/>
        <w:left w:val="none" w:sz="0" w:space="0" w:color="auto"/>
        <w:bottom w:val="none" w:sz="0" w:space="0" w:color="auto"/>
        <w:right w:val="none" w:sz="0" w:space="0" w:color="auto"/>
      </w:divBdr>
    </w:div>
    <w:div w:id="1469128319">
      <w:bodyDiv w:val="1"/>
      <w:marLeft w:val="0"/>
      <w:marRight w:val="0"/>
      <w:marTop w:val="0"/>
      <w:marBottom w:val="0"/>
      <w:divBdr>
        <w:top w:val="none" w:sz="0" w:space="0" w:color="auto"/>
        <w:left w:val="none" w:sz="0" w:space="0" w:color="auto"/>
        <w:bottom w:val="none" w:sz="0" w:space="0" w:color="auto"/>
        <w:right w:val="none" w:sz="0" w:space="0" w:color="auto"/>
      </w:divBdr>
    </w:div>
    <w:div w:id="1532035203">
      <w:bodyDiv w:val="1"/>
      <w:marLeft w:val="0"/>
      <w:marRight w:val="0"/>
      <w:marTop w:val="0"/>
      <w:marBottom w:val="0"/>
      <w:divBdr>
        <w:top w:val="none" w:sz="0" w:space="0" w:color="auto"/>
        <w:left w:val="none" w:sz="0" w:space="0" w:color="auto"/>
        <w:bottom w:val="none" w:sz="0" w:space="0" w:color="auto"/>
        <w:right w:val="none" w:sz="0" w:space="0" w:color="auto"/>
      </w:divBdr>
    </w:div>
    <w:div w:id="1639526950">
      <w:bodyDiv w:val="1"/>
      <w:marLeft w:val="0"/>
      <w:marRight w:val="0"/>
      <w:marTop w:val="0"/>
      <w:marBottom w:val="0"/>
      <w:divBdr>
        <w:top w:val="none" w:sz="0" w:space="0" w:color="auto"/>
        <w:left w:val="none" w:sz="0" w:space="0" w:color="auto"/>
        <w:bottom w:val="none" w:sz="0" w:space="0" w:color="auto"/>
        <w:right w:val="none" w:sz="0" w:space="0" w:color="auto"/>
      </w:divBdr>
    </w:div>
    <w:div w:id="1760249693">
      <w:bodyDiv w:val="1"/>
      <w:marLeft w:val="0"/>
      <w:marRight w:val="0"/>
      <w:marTop w:val="0"/>
      <w:marBottom w:val="0"/>
      <w:divBdr>
        <w:top w:val="none" w:sz="0" w:space="0" w:color="auto"/>
        <w:left w:val="none" w:sz="0" w:space="0" w:color="auto"/>
        <w:bottom w:val="none" w:sz="0" w:space="0" w:color="auto"/>
        <w:right w:val="none" w:sz="0" w:space="0" w:color="auto"/>
      </w:divBdr>
    </w:div>
    <w:div w:id="1773864566">
      <w:bodyDiv w:val="1"/>
      <w:marLeft w:val="0"/>
      <w:marRight w:val="0"/>
      <w:marTop w:val="0"/>
      <w:marBottom w:val="0"/>
      <w:divBdr>
        <w:top w:val="none" w:sz="0" w:space="0" w:color="auto"/>
        <w:left w:val="none" w:sz="0" w:space="0" w:color="auto"/>
        <w:bottom w:val="none" w:sz="0" w:space="0" w:color="auto"/>
        <w:right w:val="none" w:sz="0" w:space="0" w:color="auto"/>
      </w:divBdr>
    </w:div>
    <w:div w:id="1851527531">
      <w:bodyDiv w:val="1"/>
      <w:marLeft w:val="0"/>
      <w:marRight w:val="0"/>
      <w:marTop w:val="0"/>
      <w:marBottom w:val="0"/>
      <w:divBdr>
        <w:top w:val="none" w:sz="0" w:space="0" w:color="auto"/>
        <w:left w:val="none" w:sz="0" w:space="0" w:color="auto"/>
        <w:bottom w:val="none" w:sz="0" w:space="0" w:color="auto"/>
        <w:right w:val="none" w:sz="0" w:space="0" w:color="auto"/>
      </w:divBdr>
    </w:div>
    <w:div w:id="1925062873">
      <w:bodyDiv w:val="1"/>
      <w:marLeft w:val="0"/>
      <w:marRight w:val="0"/>
      <w:marTop w:val="0"/>
      <w:marBottom w:val="0"/>
      <w:divBdr>
        <w:top w:val="none" w:sz="0" w:space="0" w:color="auto"/>
        <w:left w:val="none" w:sz="0" w:space="0" w:color="auto"/>
        <w:bottom w:val="none" w:sz="0" w:space="0" w:color="auto"/>
        <w:right w:val="none" w:sz="0" w:space="0" w:color="auto"/>
      </w:divBdr>
    </w:div>
    <w:div w:id="2002193146">
      <w:bodyDiv w:val="1"/>
      <w:marLeft w:val="0"/>
      <w:marRight w:val="0"/>
      <w:marTop w:val="0"/>
      <w:marBottom w:val="0"/>
      <w:divBdr>
        <w:top w:val="none" w:sz="0" w:space="0" w:color="auto"/>
        <w:left w:val="none" w:sz="0" w:space="0" w:color="auto"/>
        <w:bottom w:val="none" w:sz="0" w:space="0" w:color="auto"/>
        <w:right w:val="none" w:sz="0" w:space="0" w:color="auto"/>
      </w:divBdr>
    </w:div>
    <w:div w:id="2071612618">
      <w:bodyDiv w:val="1"/>
      <w:marLeft w:val="0"/>
      <w:marRight w:val="0"/>
      <w:marTop w:val="0"/>
      <w:marBottom w:val="0"/>
      <w:divBdr>
        <w:top w:val="none" w:sz="0" w:space="0" w:color="auto"/>
        <w:left w:val="none" w:sz="0" w:space="0" w:color="auto"/>
        <w:bottom w:val="none" w:sz="0" w:space="0" w:color="auto"/>
        <w:right w:val="none" w:sz="0" w:space="0" w:color="auto"/>
      </w:divBdr>
    </w:div>
    <w:div w:id="21291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8.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10.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eader" Target="header9.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a1jOb6sfspnSoyZCjkSh/WC5tyM=</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QoAOT7Gfjg769JOrFZyQKccNacw=</DigestValue>
    </Reference>
  </SignedInfo>
  <SignatureValue>VOmjMom2jpjqTGBH1AB7DIGFqCFW9FZ8jPXJ4HijrnfC5hM0wHBhKv97YhpfIWGz24oN5267QLf/
ze4YVqmCmarzkxXefOEoHXcojoyqPayeD5ICAi+GYja7AvEt/c73zIrQ9mDg0g76bgnWy84VOp6i
8GhvROchjqqDF99kFUGyeIYKD9ofwqQpuBABjvHgYlvq/yK4sYKI57RHfz2+vnxX4YJzWLX4/rr0
fH66QALGLvDhHpzejXJHagbrDOIFEe+OcAlViau65ls9DYvWdcckvipvgJANyzdfZzOvoVgstdMf
zfE6U9tO6isQRlThhxtoloIF/jB9lZbViUpN7Q==</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3hqsG4pEACv6s+vpQCo33a6oDqI=</DigestValue>
      </Reference>
      <Reference URI="/word/media/image1.png?ContentType=image/png">
        <DigestMethod Algorithm="http://www.w3.org/2000/09/xmldsig#sha1"/>
        <DigestValue>qwlov5tHF9Bg+1+p7oTEHXY69z0=</DigestValue>
      </Reference>
      <Reference URI="/word/media/image3.png?ContentType=image/png">
        <DigestMethod Algorithm="http://www.w3.org/2000/09/xmldsig#sha1"/>
        <DigestValue>2ySJ7Rt5ig8JQKdSrjMQ+XkkOIE=</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m1rIu/FptoQGKp7Pvq+kgulHFuI=</DigestValue>
      </Reference>
      <Reference URI="/word/header6.xml?ContentType=application/vnd.openxmlformats-officedocument.wordprocessingml.header+xml">
        <DigestMethod Algorithm="http://www.w3.org/2000/09/xmldsig#sha1"/>
        <DigestValue>RbZctMMAziZXWr6bQKBKEYDwfxE=</DigestValue>
      </Reference>
      <Reference URI="/word/media/image2.png?ContentType=image/png">
        <DigestMethod Algorithm="http://www.w3.org/2000/09/xmldsig#sha1"/>
        <DigestValue>HWwi4cEDal+HVJ5pey2QuU/5GT8=</DigestValue>
      </Reference>
      <Reference URI="/word/media/image5.png?ContentType=image/png">
        <DigestMethod Algorithm="http://www.w3.org/2000/09/xmldsig#sha1"/>
        <DigestValue>6uP+ykYXGX9QOCJ3CrUjQusBfRo=</DigestValue>
      </Reference>
      <Reference URI="/word/media/image4.png?ContentType=image/png">
        <DigestMethod Algorithm="http://www.w3.org/2000/09/xmldsig#sha1"/>
        <DigestValue>kv6f6FyfhLtaVN02mm13yHzzYbw=</DigestValue>
      </Reference>
      <Reference URI="/word/styles.xml?ContentType=application/vnd.openxmlformats-officedocument.wordprocessingml.styles+xml">
        <DigestMethod Algorithm="http://www.w3.org/2000/09/xmldsig#sha1"/>
        <DigestValue>ikNkA+HGwphtVcBlpyWgFgUHTMc=</DigestValue>
      </Reference>
      <Reference URI="/word/numbering.xml?ContentType=application/vnd.openxmlformats-officedocument.wordprocessingml.numbering+xml">
        <DigestMethod Algorithm="http://www.w3.org/2000/09/xmldsig#sha1"/>
        <DigestValue>YF0YWPT49rwEU4l3S5ICOeo/pBg=</DigestValue>
      </Reference>
      <Reference URI="/word/fontTable.xml?ContentType=application/vnd.openxmlformats-officedocument.wordprocessingml.fontTable+xml">
        <DigestMethod Algorithm="http://www.w3.org/2000/09/xmldsig#sha1"/>
        <DigestValue>1EIw8dda0fMqMzkV4aJSxBH+110=</DigestValue>
      </Reference>
      <Reference URI="/word/settings.xml?ContentType=application/vnd.openxmlformats-officedocument.wordprocessingml.settings+xml">
        <DigestMethod Algorithm="http://www.w3.org/2000/09/xmldsig#sha1"/>
        <DigestValue>SuZ7GLY04/NOCe9Wq+zU8oB9fK4=</DigestValue>
      </Reference>
      <Reference URI="/word/webSettings.xml?ContentType=application/vnd.openxmlformats-officedocument.wordprocessingml.webSettings+xml">
        <DigestMethod Algorithm="http://www.w3.org/2000/09/xmldsig#sha1"/>
        <DigestValue>fX8euLCxY7cEr3MdD3lDmkffE2E=</DigestValue>
      </Reference>
      <Reference URI="/word/header7.xml?ContentType=application/vnd.openxmlformats-officedocument.wordprocessingml.header+xml">
        <DigestMethod Algorithm="http://www.w3.org/2000/09/xmldsig#sha1"/>
        <DigestValue>udx4YbQdMlHYkYci7KxgP2aVTiU=</DigestValue>
      </Reference>
      <Reference URI="/word/header9.xml?ContentType=application/vnd.openxmlformats-officedocument.wordprocessingml.header+xml">
        <DigestMethod Algorithm="http://www.w3.org/2000/09/xmldsig#sha1"/>
        <DigestValue>599N8WY1oQXOEiKwdIvOTqVMbaM=</DigestValue>
      </Reference>
      <Reference URI="/word/header8.xml?ContentType=application/vnd.openxmlformats-officedocument.wordprocessingml.header+xml">
        <DigestMethod Algorithm="http://www.w3.org/2000/09/xmldsig#sha1"/>
        <DigestValue>Mgcux8Qul0pUvcUzEcnHLGxMb6I=</DigestValue>
      </Reference>
      <Reference URI="/word/header2.xml?ContentType=application/vnd.openxmlformats-officedocument.wordprocessingml.header+xml">
        <DigestMethod Algorithm="http://www.w3.org/2000/09/xmldsig#sha1"/>
        <DigestValue>HMQtdtrbYc7+hWxnQDgx4B3tXcY=</DigestValue>
      </Reference>
      <Reference URI="/word/header10.xml?ContentType=application/vnd.openxmlformats-officedocument.wordprocessingml.header+xml">
        <DigestMethod Algorithm="http://www.w3.org/2000/09/xmldsig#sha1"/>
        <DigestValue>NnxzxrDWAJ4rSzzNWGn7gCCEO4M=</DigestValue>
      </Reference>
      <Reference URI="/word/document.xml?ContentType=application/vnd.openxmlformats-officedocument.wordprocessingml.document.main+xml">
        <DigestMethod Algorithm="http://www.w3.org/2000/09/xmldsig#sha1"/>
        <DigestValue>IAo3L+SCiVfMaNBkTcwX4j8UogA=</DigestValue>
      </Reference>
      <Reference URI="/word/footer1.xml?ContentType=application/vnd.openxmlformats-officedocument.wordprocessingml.footer+xml">
        <DigestMethod Algorithm="http://www.w3.org/2000/09/xmldsig#sha1"/>
        <DigestValue>219qCEi9hisWiEovntkgls/qVKw=</DigestValue>
      </Reference>
      <Reference URI="/word/footer2.xml?ContentType=application/vnd.openxmlformats-officedocument.wordprocessingml.footer+xml">
        <DigestMethod Algorithm="http://www.w3.org/2000/09/xmldsig#sha1"/>
        <DigestValue>BmSXbSEqVaAh2W0MNblKSqWZN6w=</DigestValue>
      </Reference>
      <Reference URI="/word/endnotes.xml?ContentType=application/vnd.openxmlformats-officedocument.wordprocessingml.endnotes+xml">
        <DigestMethod Algorithm="http://www.w3.org/2000/09/xmldsig#sha1"/>
        <DigestValue>DP5hQhdy4mkio/zxArTdQMhi5s8=</DigestValue>
      </Reference>
      <Reference URI="/word/header5.xml?ContentType=application/vnd.openxmlformats-officedocument.wordprocessingml.header+xml">
        <DigestMethod Algorithm="http://www.w3.org/2000/09/xmldsig#sha1"/>
        <DigestValue>h4QnHn5aeC68dT17rLYseWTeHo4=</DigestValue>
      </Reference>
      <Reference URI="/word/header1.xml?ContentType=application/vnd.openxmlformats-officedocument.wordprocessingml.header+xml">
        <DigestMethod Algorithm="http://www.w3.org/2000/09/xmldsig#sha1"/>
        <DigestValue>eipz4ot2JiWSp8lwL8ehFX1hRtc=</DigestValue>
      </Reference>
      <Reference URI="/word/header3.xml?ContentType=application/vnd.openxmlformats-officedocument.wordprocessingml.header+xml">
        <DigestMethod Algorithm="http://www.w3.org/2000/09/xmldsig#sha1"/>
        <DigestValue>jiUxWTepsMKEid4bYUtoNTk2Eow=</DigestValue>
      </Reference>
      <Reference URI="/word/header4.xml?ContentType=application/vnd.openxmlformats-officedocument.wordprocessingml.header+xml">
        <DigestMethod Algorithm="http://www.w3.org/2000/09/xmldsig#sha1"/>
        <DigestValue>x9Cp2ycvo1sCwjJGOiHnbJ9pLsI=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numbering.xml.rels?ContentType=application/vnd.openxmlformats-package.relationships+xml">
        <Transforms>
          <Transform Algorithm="http://schemas.openxmlformats.org/package/2006/RelationshipTransform">
            <mdssi:RelationshipReference SourceId="rId3"/>
            <mdssi:RelationshipReference SourceId="rId2"/>
            <mdssi:RelationshipReference SourceId="rId1"/>
            <mdssi:RelationshipReference SourceId="rId5"/>
            <mdssi:RelationshipReference SourceId="rId4"/>
          </Transform>
          <Transform Algorithm="http://www.w3.org/TR/2001/REC-xml-c14n-20010315"/>
        </Transforms>
        <DigestMethod Algorithm="http://www.w3.org/2000/09/xmldsig#sha1"/>
        <DigestValue>1HfZHEXaVHxYSPx568GQwDOE5oQ=</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7"/>
            <mdssi:RelationshipReference SourceId="rId12"/>
            <mdssi:RelationshipReference SourceId="rId17"/>
            <mdssi:RelationshipReference SourceId="rId25"/>
            <mdssi:RelationshipReference SourceId="rId16"/>
            <mdssi:RelationshipReference SourceId="rId20"/>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Ln80xypgDjzLsJC6E+B2PMP0SKQ=</DigestValue>
      </Reference>
    </Manifest>
    <SignatureProperties>
      <SignatureProperty Id="idSignatureTime" Target="#idPackageSignature">
        <mdssi:SignatureTime>
          <mdssi:Format>YYYY-MM-DDThh:mm:ssTZD</mdssi:Format>
          <mdssi:Value>2017-02-25T18:09:28Z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2017-02-25T18:09:28Z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AC29-6C2A-4D72-AD03-22967B5F9508}">
  <ds:schemaRefs>
    <ds:schemaRef ds:uri="http://schemas.microsoft.com/office/2006/documentManagement/types"/>
    <ds:schemaRef ds:uri="http://www.w3.org/XML/1998/namespace"/>
    <ds:schemaRef ds:uri="http://purl.org/dc/dcmitype/"/>
    <ds:schemaRef ds:uri="http://purl.org/dc/terms/"/>
    <ds:schemaRef ds:uri="http://schemas.microsoft.com/office/infopath/2007/PartnerControls"/>
    <ds:schemaRef ds:uri="http://purl.org/dc/elements/1.1/"/>
    <ds:schemaRef ds:uri="http://schemas.openxmlformats.org/package/2006/metadata/core-properties"/>
    <ds:schemaRef ds:uri="a9359a40-f311-4999-9c73-bd7ebaba2dd8"/>
    <ds:schemaRef ds:uri="http://schemas.microsoft.com/office/2006/metadata/properties"/>
  </ds:schemaRefs>
</ds:datastoreItem>
</file>

<file path=customXml/itemProps2.xml><?xml version="1.0" encoding="utf-8"?>
<ds:datastoreItem xmlns:ds="http://schemas.openxmlformats.org/officeDocument/2006/customXml" ds:itemID="{0B5585EC-D211-4B46-BC57-BD6DB387A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7599EE-3ED9-4AAC-8EB7-C26944B41284}">
  <ds:schemaRefs>
    <ds:schemaRef ds:uri="http://schemas.microsoft.com/sharepoint/v3/contenttype/forms"/>
  </ds:schemaRefs>
</ds:datastoreItem>
</file>

<file path=customXml/itemProps4.xml><?xml version="1.0" encoding="utf-8"?>
<ds:datastoreItem xmlns:ds="http://schemas.openxmlformats.org/officeDocument/2006/customXml" ds:itemID="{89198C27-8D66-4C71-A28F-8B68A1B4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44</Pages>
  <Words>11676</Words>
  <Characters>68894</Characters>
  <Application>Microsoft Office Word</Application>
  <DocSecurity>0</DocSecurity>
  <Lines>574</Lines>
  <Paragraphs>160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80410</CharactersWithSpaces>
  <SharedDoc>false</SharedDoc>
  <HLinks>
    <vt:vector size="270" baseType="variant">
      <vt:variant>
        <vt:i4>1441842</vt:i4>
      </vt:variant>
      <vt:variant>
        <vt:i4>368</vt:i4>
      </vt:variant>
      <vt:variant>
        <vt:i4>0</vt:i4>
      </vt:variant>
      <vt:variant>
        <vt:i4>5</vt:i4>
      </vt:variant>
      <vt:variant>
        <vt:lpwstr/>
      </vt:variant>
      <vt:variant>
        <vt:lpwstr>_Toc361916187</vt:lpwstr>
      </vt:variant>
      <vt:variant>
        <vt:i4>1441842</vt:i4>
      </vt:variant>
      <vt:variant>
        <vt:i4>362</vt:i4>
      </vt:variant>
      <vt:variant>
        <vt:i4>0</vt:i4>
      </vt:variant>
      <vt:variant>
        <vt:i4>5</vt:i4>
      </vt:variant>
      <vt:variant>
        <vt:lpwstr/>
      </vt:variant>
      <vt:variant>
        <vt:lpwstr>_Toc361916186</vt:lpwstr>
      </vt:variant>
      <vt:variant>
        <vt:i4>1441842</vt:i4>
      </vt:variant>
      <vt:variant>
        <vt:i4>356</vt:i4>
      </vt:variant>
      <vt:variant>
        <vt:i4>0</vt:i4>
      </vt:variant>
      <vt:variant>
        <vt:i4>5</vt:i4>
      </vt:variant>
      <vt:variant>
        <vt:lpwstr/>
      </vt:variant>
      <vt:variant>
        <vt:lpwstr>_Toc361916185</vt:lpwstr>
      </vt:variant>
      <vt:variant>
        <vt:i4>1441842</vt:i4>
      </vt:variant>
      <vt:variant>
        <vt:i4>350</vt:i4>
      </vt:variant>
      <vt:variant>
        <vt:i4>0</vt:i4>
      </vt:variant>
      <vt:variant>
        <vt:i4>5</vt:i4>
      </vt:variant>
      <vt:variant>
        <vt:lpwstr/>
      </vt:variant>
      <vt:variant>
        <vt:lpwstr>_Toc361916184</vt:lpwstr>
      </vt:variant>
      <vt:variant>
        <vt:i4>1441842</vt:i4>
      </vt:variant>
      <vt:variant>
        <vt:i4>344</vt:i4>
      </vt:variant>
      <vt:variant>
        <vt:i4>0</vt:i4>
      </vt:variant>
      <vt:variant>
        <vt:i4>5</vt:i4>
      </vt:variant>
      <vt:variant>
        <vt:lpwstr/>
      </vt:variant>
      <vt:variant>
        <vt:lpwstr>_Toc361916183</vt:lpwstr>
      </vt:variant>
      <vt:variant>
        <vt:i4>1441842</vt:i4>
      </vt:variant>
      <vt:variant>
        <vt:i4>338</vt:i4>
      </vt:variant>
      <vt:variant>
        <vt:i4>0</vt:i4>
      </vt:variant>
      <vt:variant>
        <vt:i4>5</vt:i4>
      </vt:variant>
      <vt:variant>
        <vt:lpwstr/>
      </vt:variant>
      <vt:variant>
        <vt:lpwstr>_Toc361916182</vt:lpwstr>
      </vt:variant>
      <vt:variant>
        <vt:i4>1441842</vt:i4>
      </vt:variant>
      <vt:variant>
        <vt:i4>332</vt:i4>
      </vt:variant>
      <vt:variant>
        <vt:i4>0</vt:i4>
      </vt:variant>
      <vt:variant>
        <vt:i4>5</vt:i4>
      </vt:variant>
      <vt:variant>
        <vt:lpwstr/>
      </vt:variant>
      <vt:variant>
        <vt:lpwstr>_Toc361916181</vt:lpwstr>
      </vt:variant>
      <vt:variant>
        <vt:i4>1441842</vt:i4>
      </vt:variant>
      <vt:variant>
        <vt:i4>326</vt:i4>
      </vt:variant>
      <vt:variant>
        <vt:i4>0</vt:i4>
      </vt:variant>
      <vt:variant>
        <vt:i4>5</vt:i4>
      </vt:variant>
      <vt:variant>
        <vt:lpwstr/>
      </vt:variant>
      <vt:variant>
        <vt:lpwstr>_Toc361916180</vt:lpwstr>
      </vt:variant>
      <vt:variant>
        <vt:i4>1638450</vt:i4>
      </vt:variant>
      <vt:variant>
        <vt:i4>320</vt:i4>
      </vt:variant>
      <vt:variant>
        <vt:i4>0</vt:i4>
      </vt:variant>
      <vt:variant>
        <vt:i4>5</vt:i4>
      </vt:variant>
      <vt:variant>
        <vt:lpwstr/>
      </vt:variant>
      <vt:variant>
        <vt:lpwstr>_Toc361916179</vt:lpwstr>
      </vt:variant>
      <vt:variant>
        <vt:i4>1638450</vt:i4>
      </vt:variant>
      <vt:variant>
        <vt:i4>314</vt:i4>
      </vt:variant>
      <vt:variant>
        <vt:i4>0</vt:i4>
      </vt:variant>
      <vt:variant>
        <vt:i4>5</vt:i4>
      </vt:variant>
      <vt:variant>
        <vt:lpwstr/>
      </vt:variant>
      <vt:variant>
        <vt:lpwstr>_Toc361916178</vt:lpwstr>
      </vt:variant>
      <vt:variant>
        <vt:i4>1638450</vt:i4>
      </vt:variant>
      <vt:variant>
        <vt:i4>308</vt:i4>
      </vt:variant>
      <vt:variant>
        <vt:i4>0</vt:i4>
      </vt:variant>
      <vt:variant>
        <vt:i4>5</vt:i4>
      </vt:variant>
      <vt:variant>
        <vt:lpwstr/>
      </vt:variant>
      <vt:variant>
        <vt:lpwstr>_Toc361916177</vt:lpwstr>
      </vt:variant>
      <vt:variant>
        <vt:i4>1638450</vt:i4>
      </vt:variant>
      <vt:variant>
        <vt:i4>302</vt:i4>
      </vt:variant>
      <vt:variant>
        <vt:i4>0</vt:i4>
      </vt:variant>
      <vt:variant>
        <vt:i4>5</vt:i4>
      </vt:variant>
      <vt:variant>
        <vt:lpwstr/>
      </vt:variant>
      <vt:variant>
        <vt:lpwstr>_Toc361916176</vt:lpwstr>
      </vt:variant>
      <vt:variant>
        <vt:i4>1638450</vt:i4>
      </vt:variant>
      <vt:variant>
        <vt:i4>296</vt:i4>
      </vt:variant>
      <vt:variant>
        <vt:i4>0</vt:i4>
      </vt:variant>
      <vt:variant>
        <vt:i4>5</vt:i4>
      </vt:variant>
      <vt:variant>
        <vt:lpwstr/>
      </vt:variant>
      <vt:variant>
        <vt:lpwstr>_Toc361916175</vt:lpwstr>
      </vt:variant>
      <vt:variant>
        <vt:i4>1638450</vt:i4>
      </vt:variant>
      <vt:variant>
        <vt:i4>290</vt:i4>
      </vt:variant>
      <vt:variant>
        <vt:i4>0</vt:i4>
      </vt:variant>
      <vt:variant>
        <vt:i4>5</vt:i4>
      </vt:variant>
      <vt:variant>
        <vt:lpwstr/>
      </vt:variant>
      <vt:variant>
        <vt:lpwstr>_Toc361916174</vt:lpwstr>
      </vt:variant>
      <vt:variant>
        <vt:i4>1638450</vt:i4>
      </vt:variant>
      <vt:variant>
        <vt:i4>284</vt:i4>
      </vt:variant>
      <vt:variant>
        <vt:i4>0</vt:i4>
      </vt:variant>
      <vt:variant>
        <vt:i4>5</vt:i4>
      </vt:variant>
      <vt:variant>
        <vt:lpwstr/>
      </vt:variant>
      <vt:variant>
        <vt:lpwstr>_Toc361916173</vt:lpwstr>
      </vt:variant>
      <vt:variant>
        <vt:i4>1638450</vt:i4>
      </vt:variant>
      <vt:variant>
        <vt:i4>278</vt:i4>
      </vt:variant>
      <vt:variant>
        <vt:i4>0</vt:i4>
      </vt:variant>
      <vt:variant>
        <vt:i4>5</vt:i4>
      </vt:variant>
      <vt:variant>
        <vt:lpwstr/>
      </vt:variant>
      <vt:variant>
        <vt:lpwstr>_Toc361916172</vt:lpwstr>
      </vt:variant>
      <vt:variant>
        <vt:i4>1638450</vt:i4>
      </vt:variant>
      <vt:variant>
        <vt:i4>272</vt:i4>
      </vt:variant>
      <vt:variant>
        <vt:i4>0</vt:i4>
      </vt:variant>
      <vt:variant>
        <vt:i4>5</vt:i4>
      </vt:variant>
      <vt:variant>
        <vt:lpwstr/>
      </vt:variant>
      <vt:variant>
        <vt:lpwstr>_Toc361916171</vt:lpwstr>
      </vt:variant>
      <vt:variant>
        <vt:i4>1638450</vt:i4>
      </vt:variant>
      <vt:variant>
        <vt:i4>266</vt:i4>
      </vt:variant>
      <vt:variant>
        <vt:i4>0</vt:i4>
      </vt:variant>
      <vt:variant>
        <vt:i4>5</vt:i4>
      </vt:variant>
      <vt:variant>
        <vt:lpwstr/>
      </vt:variant>
      <vt:variant>
        <vt:lpwstr>_Toc361916170</vt:lpwstr>
      </vt:variant>
      <vt:variant>
        <vt:i4>1572914</vt:i4>
      </vt:variant>
      <vt:variant>
        <vt:i4>260</vt:i4>
      </vt:variant>
      <vt:variant>
        <vt:i4>0</vt:i4>
      </vt:variant>
      <vt:variant>
        <vt:i4>5</vt:i4>
      </vt:variant>
      <vt:variant>
        <vt:lpwstr/>
      </vt:variant>
      <vt:variant>
        <vt:lpwstr>_Toc361916169</vt:lpwstr>
      </vt:variant>
      <vt:variant>
        <vt:i4>1572914</vt:i4>
      </vt:variant>
      <vt:variant>
        <vt:i4>254</vt:i4>
      </vt:variant>
      <vt:variant>
        <vt:i4>0</vt:i4>
      </vt:variant>
      <vt:variant>
        <vt:i4>5</vt:i4>
      </vt:variant>
      <vt:variant>
        <vt:lpwstr/>
      </vt:variant>
      <vt:variant>
        <vt:lpwstr>_Toc361916168</vt:lpwstr>
      </vt:variant>
      <vt:variant>
        <vt:i4>1572914</vt:i4>
      </vt:variant>
      <vt:variant>
        <vt:i4>248</vt:i4>
      </vt:variant>
      <vt:variant>
        <vt:i4>0</vt:i4>
      </vt:variant>
      <vt:variant>
        <vt:i4>5</vt:i4>
      </vt:variant>
      <vt:variant>
        <vt:lpwstr/>
      </vt:variant>
      <vt:variant>
        <vt:lpwstr>_Toc361916167</vt:lpwstr>
      </vt:variant>
      <vt:variant>
        <vt:i4>1572914</vt:i4>
      </vt:variant>
      <vt:variant>
        <vt:i4>242</vt:i4>
      </vt:variant>
      <vt:variant>
        <vt:i4>0</vt:i4>
      </vt:variant>
      <vt:variant>
        <vt:i4>5</vt:i4>
      </vt:variant>
      <vt:variant>
        <vt:lpwstr/>
      </vt:variant>
      <vt:variant>
        <vt:lpwstr>_Toc361916166</vt:lpwstr>
      </vt:variant>
      <vt:variant>
        <vt:i4>3866743</vt:i4>
      </vt:variant>
      <vt:variant>
        <vt:i4>233</vt:i4>
      </vt:variant>
      <vt:variant>
        <vt:i4>0</vt:i4>
      </vt:variant>
      <vt:variant>
        <vt:i4>5</vt:i4>
      </vt:variant>
      <vt:variant>
        <vt:lpwstr/>
      </vt:variant>
      <vt:variant>
        <vt:lpwstr>Annex07</vt:lpwstr>
      </vt:variant>
      <vt:variant>
        <vt:i4>3866743</vt:i4>
      </vt:variant>
      <vt:variant>
        <vt:i4>230</vt:i4>
      </vt:variant>
      <vt:variant>
        <vt:i4>0</vt:i4>
      </vt:variant>
      <vt:variant>
        <vt:i4>5</vt:i4>
      </vt:variant>
      <vt:variant>
        <vt:lpwstr/>
      </vt:variant>
      <vt:variant>
        <vt:lpwstr>Annex06</vt:lpwstr>
      </vt:variant>
      <vt:variant>
        <vt:i4>3866743</vt:i4>
      </vt:variant>
      <vt:variant>
        <vt:i4>227</vt:i4>
      </vt:variant>
      <vt:variant>
        <vt:i4>0</vt:i4>
      </vt:variant>
      <vt:variant>
        <vt:i4>5</vt:i4>
      </vt:variant>
      <vt:variant>
        <vt:lpwstr/>
      </vt:variant>
      <vt:variant>
        <vt:lpwstr>Annex05</vt:lpwstr>
      </vt:variant>
      <vt:variant>
        <vt:i4>3866743</vt:i4>
      </vt:variant>
      <vt:variant>
        <vt:i4>224</vt:i4>
      </vt:variant>
      <vt:variant>
        <vt:i4>0</vt:i4>
      </vt:variant>
      <vt:variant>
        <vt:i4>5</vt:i4>
      </vt:variant>
      <vt:variant>
        <vt:lpwstr/>
      </vt:variant>
      <vt:variant>
        <vt:lpwstr>Annex04</vt:lpwstr>
      </vt:variant>
      <vt:variant>
        <vt:i4>3866743</vt:i4>
      </vt:variant>
      <vt:variant>
        <vt:i4>221</vt:i4>
      </vt:variant>
      <vt:variant>
        <vt:i4>0</vt:i4>
      </vt:variant>
      <vt:variant>
        <vt:i4>5</vt:i4>
      </vt:variant>
      <vt:variant>
        <vt:lpwstr/>
      </vt:variant>
      <vt:variant>
        <vt:lpwstr>Annex03</vt:lpwstr>
      </vt:variant>
      <vt:variant>
        <vt:i4>3866743</vt:i4>
      </vt:variant>
      <vt:variant>
        <vt:i4>218</vt:i4>
      </vt:variant>
      <vt:variant>
        <vt:i4>0</vt:i4>
      </vt:variant>
      <vt:variant>
        <vt:i4>5</vt:i4>
      </vt:variant>
      <vt:variant>
        <vt:lpwstr/>
      </vt:variant>
      <vt:variant>
        <vt:lpwstr>Annex02</vt:lpwstr>
      </vt:variant>
      <vt:variant>
        <vt:i4>3866743</vt:i4>
      </vt:variant>
      <vt:variant>
        <vt:i4>215</vt:i4>
      </vt:variant>
      <vt:variant>
        <vt:i4>0</vt:i4>
      </vt:variant>
      <vt:variant>
        <vt:i4>5</vt:i4>
      </vt:variant>
      <vt:variant>
        <vt:lpwstr/>
      </vt:variant>
      <vt:variant>
        <vt:lpwstr>Annex01</vt:lpwstr>
      </vt:variant>
      <vt:variant>
        <vt:i4>3866743</vt:i4>
      </vt:variant>
      <vt:variant>
        <vt:i4>191</vt:i4>
      </vt:variant>
      <vt:variant>
        <vt:i4>0</vt:i4>
      </vt:variant>
      <vt:variant>
        <vt:i4>5</vt:i4>
      </vt:variant>
      <vt:variant>
        <vt:lpwstr/>
      </vt:variant>
      <vt:variant>
        <vt:lpwstr>Annex03</vt:lpwstr>
      </vt:variant>
      <vt:variant>
        <vt:i4>2490472</vt:i4>
      </vt:variant>
      <vt:variant>
        <vt:i4>173</vt:i4>
      </vt:variant>
      <vt:variant>
        <vt:i4>0</vt:i4>
      </vt:variant>
      <vt:variant>
        <vt:i4>5</vt:i4>
      </vt:variant>
      <vt:variant>
        <vt:lpwstr/>
      </vt:variant>
      <vt:variant>
        <vt:lpwstr>ListAnnex03</vt:lpwstr>
      </vt:variant>
      <vt:variant>
        <vt:i4>2490472</vt:i4>
      </vt:variant>
      <vt:variant>
        <vt:i4>131</vt:i4>
      </vt:variant>
      <vt:variant>
        <vt:i4>0</vt:i4>
      </vt:variant>
      <vt:variant>
        <vt:i4>5</vt:i4>
      </vt:variant>
      <vt:variant>
        <vt:lpwstr/>
      </vt:variant>
      <vt:variant>
        <vt:lpwstr>ListAnnex05</vt:lpwstr>
      </vt:variant>
      <vt:variant>
        <vt:i4>2490472</vt:i4>
      </vt:variant>
      <vt:variant>
        <vt:i4>125</vt:i4>
      </vt:variant>
      <vt:variant>
        <vt:i4>0</vt:i4>
      </vt:variant>
      <vt:variant>
        <vt:i4>5</vt:i4>
      </vt:variant>
      <vt:variant>
        <vt:lpwstr/>
      </vt:variant>
      <vt:variant>
        <vt:lpwstr>ListAnnex06</vt:lpwstr>
      </vt:variant>
      <vt:variant>
        <vt:i4>2490472</vt:i4>
      </vt:variant>
      <vt:variant>
        <vt:i4>122</vt:i4>
      </vt:variant>
      <vt:variant>
        <vt:i4>0</vt:i4>
      </vt:variant>
      <vt:variant>
        <vt:i4>5</vt:i4>
      </vt:variant>
      <vt:variant>
        <vt:lpwstr/>
      </vt:variant>
      <vt:variant>
        <vt:lpwstr>ListAnnex06</vt:lpwstr>
      </vt:variant>
      <vt:variant>
        <vt:i4>2490472</vt:i4>
      </vt:variant>
      <vt:variant>
        <vt:i4>110</vt:i4>
      </vt:variant>
      <vt:variant>
        <vt:i4>0</vt:i4>
      </vt:variant>
      <vt:variant>
        <vt:i4>5</vt:i4>
      </vt:variant>
      <vt:variant>
        <vt:lpwstr/>
      </vt:variant>
      <vt:variant>
        <vt:lpwstr>ListAnnex04</vt:lpwstr>
      </vt:variant>
      <vt:variant>
        <vt:i4>2490472</vt:i4>
      </vt:variant>
      <vt:variant>
        <vt:i4>101</vt:i4>
      </vt:variant>
      <vt:variant>
        <vt:i4>0</vt:i4>
      </vt:variant>
      <vt:variant>
        <vt:i4>5</vt:i4>
      </vt:variant>
      <vt:variant>
        <vt:lpwstr/>
      </vt:variant>
      <vt:variant>
        <vt:lpwstr>ListAnnex04</vt:lpwstr>
      </vt:variant>
      <vt:variant>
        <vt:i4>2490472</vt:i4>
      </vt:variant>
      <vt:variant>
        <vt:i4>95</vt:i4>
      </vt:variant>
      <vt:variant>
        <vt:i4>0</vt:i4>
      </vt:variant>
      <vt:variant>
        <vt:i4>5</vt:i4>
      </vt:variant>
      <vt:variant>
        <vt:lpwstr/>
      </vt:variant>
      <vt:variant>
        <vt:lpwstr>ListAnnex04</vt:lpwstr>
      </vt:variant>
      <vt:variant>
        <vt:i4>2490472</vt:i4>
      </vt:variant>
      <vt:variant>
        <vt:i4>85</vt:i4>
      </vt:variant>
      <vt:variant>
        <vt:i4>0</vt:i4>
      </vt:variant>
      <vt:variant>
        <vt:i4>5</vt:i4>
      </vt:variant>
      <vt:variant>
        <vt:lpwstr/>
      </vt:variant>
      <vt:variant>
        <vt:lpwstr>ListAnnex04</vt:lpwstr>
      </vt:variant>
      <vt:variant>
        <vt:i4>2490472</vt:i4>
      </vt:variant>
      <vt:variant>
        <vt:i4>65</vt:i4>
      </vt:variant>
      <vt:variant>
        <vt:i4>0</vt:i4>
      </vt:variant>
      <vt:variant>
        <vt:i4>5</vt:i4>
      </vt:variant>
      <vt:variant>
        <vt:lpwstr/>
      </vt:variant>
      <vt:variant>
        <vt:lpwstr>ListAnnex02</vt:lpwstr>
      </vt:variant>
      <vt:variant>
        <vt:i4>2490472</vt:i4>
      </vt:variant>
      <vt:variant>
        <vt:i4>62</vt:i4>
      </vt:variant>
      <vt:variant>
        <vt:i4>0</vt:i4>
      </vt:variant>
      <vt:variant>
        <vt:i4>5</vt:i4>
      </vt:variant>
      <vt:variant>
        <vt:lpwstr/>
      </vt:variant>
      <vt:variant>
        <vt:lpwstr>ListAnnex06</vt:lpwstr>
      </vt:variant>
      <vt:variant>
        <vt:i4>2490472</vt:i4>
      </vt:variant>
      <vt:variant>
        <vt:i4>56</vt:i4>
      </vt:variant>
      <vt:variant>
        <vt:i4>0</vt:i4>
      </vt:variant>
      <vt:variant>
        <vt:i4>5</vt:i4>
      </vt:variant>
      <vt:variant>
        <vt:lpwstr/>
      </vt:variant>
      <vt:variant>
        <vt:lpwstr>ListAnnex01</vt:lpwstr>
      </vt:variant>
      <vt:variant>
        <vt:i4>2490472</vt:i4>
      </vt:variant>
      <vt:variant>
        <vt:i4>53</vt:i4>
      </vt:variant>
      <vt:variant>
        <vt:i4>0</vt:i4>
      </vt:variant>
      <vt:variant>
        <vt:i4>5</vt:i4>
      </vt:variant>
      <vt:variant>
        <vt:lpwstr/>
      </vt:variant>
      <vt:variant>
        <vt:lpwstr>ListAnnex01</vt:lpwstr>
      </vt:variant>
      <vt:variant>
        <vt:i4>2490472</vt:i4>
      </vt:variant>
      <vt:variant>
        <vt:i4>50</vt:i4>
      </vt:variant>
      <vt:variant>
        <vt:i4>0</vt:i4>
      </vt:variant>
      <vt:variant>
        <vt:i4>5</vt:i4>
      </vt:variant>
      <vt:variant>
        <vt:lpwstr/>
      </vt:variant>
      <vt:variant>
        <vt:lpwstr>ListAnnex01</vt:lpwstr>
      </vt:variant>
      <vt:variant>
        <vt:i4>2490472</vt:i4>
      </vt:variant>
      <vt:variant>
        <vt:i4>47</vt:i4>
      </vt:variant>
      <vt:variant>
        <vt:i4>0</vt:i4>
      </vt:variant>
      <vt:variant>
        <vt:i4>5</vt:i4>
      </vt:variant>
      <vt:variant>
        <vt:lpwstr/>
      </vt:variant>
      <vt:variant>
        <vt:lpwstr>ListAnnex01</vt:lpwstr>
      </vt:variant>
      <vt:variant>
        <vt:i4>2490472</vt:i4>
      </vt:variant>
      <vt:variant>
        <vt:i4>41</vt:i4>
      </vt:variant>
      <vt:variant>
        <vt:i4>0</vt:i4>
      </vt:variant>
      <vt:variant>
        <vt:i4>5</vt:i4>
      </vt:variant>
      <vt:variant>
        <vt:lpwstr/>
      </vt:variant>
      <vt:variant>
        <vt:lpwstr>ListAnnex07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2017-02-25T13:12:00Z</dcterms:created>
  <dcterms:modified xsi:type="dcterms:W3CDTF">2017-02-25T18:09:00Z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