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46B" w:rsidRPr="00F0446B" w:rsidRDefault="00F0446B" w:rsidP="00F0446B">
      <w:pPr>
        <w:pStyle w:val="Zkladntext"/>
        <w:pBdr>
          <w:top w:val="single" w:sz="2" w:space="1" w:color="auto"/>
          <w:left w:val="single" w:sz="2" w:space="2" w:color="auto"/>
          <w:bottom w:val="single" w:sz="2" w:space="1" w:color="auto"/>
          <w:right w:val="single" w:sz="2" w:space="4" w:color="auto"/>
        </w:pBdr>
        <w:shd w:val="clear" w:color="auto" w:fill="000080"/>
        <w:jc w:val="center"/>
        <w:rPr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</w:p>
    <w:p w:rsidR="00F0446B" w:rsidRPr="00F0446B" w:rsidRDefault="00F0446B" w:rsidP="00F0446B">
      <w:pPr>
        <w:pStyle w:val="Zkladntext"/>
        <w:pBdr>
          <w:top w:val="single" w:sz="2" w:space="1" w:color="auto"/>
          <w:left w:val="single" w:sz="2" w:space="2" w:color="auto"/>
          <w:bottom w:val="single" w:sz="2" w:space="1" w:color="auto"/>
          <w:right w:val="single" w:sz="2" w:space="4" w:color="auto"/>
        </w:pBdr>
        <w:shd w:val="clear" w:color="auto" w:fill="000080"/>
        <w:spacing w:after="120" w:line="360" w:lineRule="auto"/>
        <w:jc w:val="center"/>
        <w:rPr>
          <w:sz w:val="28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F0446B">
        <w:rPr>
          <w:sz w:val="28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Odůvodnění veřejné zakázky</w:t>
      </w:r>
    </w:p>
    <w:p w:rsidR="00F0446B" w:rsidRDefault="00F0446B" w:rsidP="00F0446B">
      <w:pPr>
        <w:pStyle w:val="Normlnweb"/>
        <w:spacing w:before="0" w:beforeAutospacing="0" w:after="120" w:afterAutospacing="0"/>
        <w:jc w:val="both"/>
        <w:rPr>
          <w:color w:val="000000"/>
        </w:rPr>
      </w:pPr>
    </w:p>
    <w:p w:rsidR="00182B06" w:rsidRPr="00B67F3A" w:rsidRDefault="0023054B" w:rsidP="00182B06">
      <w:pPr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„</w:t>
      </w:r>
      <w:r w:rsidR="00182B06">
        <w:rPr>
          <w:rFonts w:cs="Arial"/>
          <w:b/>
          <w:bCs/>
          <w:sz w:val="28"/>
          <w:szCs w:val="28"/>
        </w:rPr>
        <w:t>A</w:t>
      </w:r>
      <w:r w:rsidR="002A66B4" w:rsidRPr="00B67F3A">
        <w:rPr>
          <w:rFonts w:cs="Arial"/>
          <w:b/>
          <w:bCs/>
          <w:sz w:val="28"/>
          <w:szCs w:val="28"/>
        </w:rPr>
        <w:t xml:space="preserve">udit </w:t>
      </w:r>
      <w:r w:rsidR="00182B06">
        <w:rPr>
          <w:rFonts w:cs="Arial"/>
          <w:b/>
          <w:bCs/>
          <w:sz w:val="28"/>
          <w:szCs w:val="28"/>
        </w:rPr>
        <w:t xml:space="preserve">vnitřních procesů a smluvních vztahů </w:t>
      </w:r>
      <w:r w:rsidR="002A66B4" w:rsidRPr="00B67F3A">
        <w:rPr>
          <w:rFonts w:cs="Arial"/>
          <w:b/>
          <w:bCs/>
          <w:sz w:val="28"/>
          <w:szCs w:val="28"/>
        </w:rPr>
        <w:t>v resortu MPSV</w:t>
      </w:r>
      <w:r>
        <w:rPr>
          <w:rFonts w:cs="Arial"/>
          <w:b/>
          <w:bCs/>
          <w:sz w:val="28"/>
          <w:szCs w:val="28"/>
        </w:rPr>
        <w:t>“</w:t>
      </w:r>
      <w:r w:rsidR="002A66B4" w:rsidRPr="00B67F3A">
        <w:rPr>
          <w:rFonts w:cs="Arial"/>
          <w:b/>
          <w:bCs/>
          <w:sz w:val="28"/>
          <w:szCs w:val="28"/>
        </w:rPr>
        <w:t xml:space="preserve"> </w:t>
      </w:r>
    </w:p>
    <w:p w:rsidR="002A66B4" w:rsidRPr="00B67F3A" w:rsidRDefault="002A66B4" w:rsidP="00F0446B">
      <w:pPr>
        <w:pStyle w:val="Normlnweb"/>
        <w:spacing w:before="0" w:beforeAutospacing="0" w:after="120" w:afterAutospacing="0"/>
        <w:jc w:val="both"/>
        <w:rPr>
          <w:color w:val="000000"/>
          <w:sz w:val="28"/>
          <w:szCs w:val="28"/>
        </w:rPr>
      </w:pPr>
    </w:p>
    <w:p w:rsidR="002A66B4" w:rsidRPr="007570B6" w:rsidRDefault="002A66B4" w:rsidP="007570B6">
      <w:pPr>
        <w:autoSpaceDE w:val="0"/>
        <w:autoSpaceDN w:val="0"/>
        <w:adjustRightInd w:val="0"/>
        <w:spacing w:before="60" w:after="60" w:line="264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7570B6">
        <w:rPr>
          <w:rFonts w:eastAsia="Calibri"/>
          <w:b/>
          <w:sz w:val="22"/>
          <w:szCs w:val="22"/>
          <w:lang w:eastAsia="en-US"/>
        </w:rPr>
        <w:t>1. ZÁKLADNÍ ÚDAJE O ZADAVATELI</w:t>
      </w:r>
    </w:p>
    <w:p w:rsidR="002A66B4" w:rsidRPr="007570B6" w:rsidRDefault="002A66B4" w:rsidP="007570B6">
      <w:pPr>
        <w:autoSpaceDE w:val="0"/>
        <w:autoSpaceDN w:val="0"/>
        <w:adjustRightInd w:val="0"/>
        <w:spacing w:before="60" w:after="60" w:line="264" w:lineRule="auto"/>
        <w:jc w:val="both"/>
        <w:rPr>
          <w:rFonts w:eastAsia="Calibri"/>
          <w:sz w:val="22"/>
          <w:szCs w:val="22"/>
          <w:lang w:eastAsia="en-US"/>
        </w:rPr>
      </w:pPr>
      <w:r w:rsidRPr="007570B6">
        <w:rPr>
          <w:rFonts w:eastAsia="Calibri"/>
          <w:sz w:val="22"/>
          <w:szCs w:val="22"/>
          <w:lang w:eastAsia="en-US"/>
        </w:rPr>
        <w:t>Název zadavatele:</w:t>
      </w:r>
      <w:r w:rsidRPr="007570B6">
        <w:rPr>
          <w:rFonts w:eastAsia="Calibri"/>
          <w:sz w:val="22"/>
          <w:szCs w:val="22"/>
          <w:lang w:eastAsia="en-US"/>
        </w:rPr>
        <w:tab/>
      </w:r>
      <w:r w:rsidR="0077048D">
        <w:rPr>
          <w:rFonts w:eastAsia="Calibri"/>
          <w:b/>
          <w:sz w:val="22"/>
          <w:szCs w:val="22"/>
          <w:lang w:eastAsia="en-US"/>
        </w:rPr>
        <w:t>Česká republika - Ministerstvo práce a sociálních věcí</w:t>
      </w:r>
    </w:p>
    <w:p w:rsidR="002A66B4" w:rsidRPr="007570B6" w:rsidRDefault="002A66B4" w:rsidP="007570B6">
      <w:pPr>
        <w:autoSpaceDE w:val="0"/>
        <w:autoSpaceDN w:val="0"/>
        <w:adjustRightInd w:val="0"/>
        <w:spacing w:before="60" w:after="60" w:line="264" w:lineRule="auto"/>
        <w:jc w:val="both"/>
        <w:rPr>
          <w:rFonts w:eastAsia="Calibri"/>
          <w:sz w:val="22"/>
          <w:szCs w:val="22"/>
          <w:lang w:eastAsia="en-US"/>
        </w:rPr>
      </w:pPr>
      <w:r w:rsidRPr="007570B6">
        <w:rPr>
          <w:rFonts w:eastAsia="Calibri"/>
          <w:sz w:val="22"/>
          <w:szCs w:val="22"/>
          <w:lang w:eastAsia="en-US"/>
        </w:rPr>
        <w:t>Sídlo:</w:t>
      </w:r>
      <w:r w:rsidRPr="007570B6">
        <w:rPr>
          <w:rFonts w:eastAsia="Calibri"/>
          <w:sz w:val="22"/>
          <w:szCs w:val="22"/>
          <w:lang w:eastAsia="en-US"/>
        </w:rPr>
        <w:tab/>
      </w:r>
      <w:r w:rsidRPr="007570B6">
        <w:rPr>
          <w:rFonts w:eastAsia="Calibri"/>
          <w:sz w:val="22"/>
          <w:szCs w:val="22"/>
          <w:lang w:eastAsia="en-US"/>
        </w:rPr>
        <w:tab/>
      </w:r>
      <w:r w:rsidRPr="007570B6">
        <w:rPr>
          <w:rFonts w:eastAsia="Calibri"/>
          <w:sz w:val="22"/>
          <w:szCs w:val="22"/>
          <w:lang w:eastAsia="en-US"/>
        </w:rPr>
        <w:tab/>
      </w:r>
      <w:r w:rsidRPr="007570B6">
        <w:rPr>
          <w:sz w:val="22"/>
          <w:szCs w:val="22"/>
        </w:rPr>
        <w:t>Na Poříčním právu 1/376, 128 01 Praha 2</w:t>
      </w:r>
    </w:p>
    <w:p w:rsidR="002A66B4" w:rsidRPr="007570B6" w:rsidRDefault="002A66B4" w:rsidP="007570B6">
      <w:pPr>
        <w:autoSpaceDE w:val="0"/>
        <w:autoSpaceDN w:val="0"/>
        <w:adjustRightInd w:val="0"/>
        <w:spacing w:before="60" w:after="60" w:line="264" w:lineRule="auto"/>
        <w:jc w:val="both"/>
        <w:rPr>
          <w:rFonts w:eastAsia="Calibri"/>
          <w:sz w:val="22"/>
          <w:szCs w:val="22"/>
          <w:lang w:eastAsia="en-US"/>
        </w:rPr>
      </w:pPr>
      <w:r w:rsidRPr="007570B6">
        <w:rPr>
          <w:rFonts w:eastAsia="Calibri"/>
          <w:sz w:val="22"/>
          <w:szCs w:val="22"/>
          <w:lang w:eastAsia="en-US"/>
        </w:rPr>
        <w:t>IČO:</w:t>
      </w:r>
      <w:r w:rsidRPr="007570B6">
        <w:rPr>
          <w:rFonts w:eastAsia="Calibri"/>
          <w:sz w:val="22"/>
          <w:szCs w:val="22"/>
          <w:lang w:eastAsia="en-US"/>
        </w:rPr>
        <w:tab/>
      </w:r>
      <w:r w:rsidRPr="007570B6">
        <w:rPr>
          <w:rFonts w:eastAsia="Calibri"/>
          <w:sz w:val="22"/>
          <w:szCs w:val="22"/>
          <w:lang w:eastAsia="en-US"/>
        </w:rPr>
        <w:tab/>
      </w:r>
      <w:r w:rsidRPr="007570B6">
        <w:rPr>
          <w:rFonts w:eastAsia="Calibri"/>
          <w:sz w:val="22"/>
          <w:szCs w:val="22"/>
          <w:lang w:eastAsia="en-US"/>
        </w:rPr>
        <w:tab/>
      </w:r>
      <w:r w:rsidRPr="007570B6">
        <w:rPr>
          <w:sz w:val="22"/>
          <w:szCs w:val="22"/>
        </w:rPr>
        <w:t>005 51 023</w:t>
      </w:r>
    </w:p>
    <w:p w:rsidR="002A66B4" w:rsidRPr="007570B6" w:rsidRDefault="002A66B4" w:rsidP="007570B6">
      <w:pPr>
        <w:autoSpaceDE w:val="0"/>
        <w:autoSpaceDN w:val="0"/>
        <w:adjustRightInd w:val="0"/>
        <w:spacing w:before="60" w:after="60" w:line="264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</w:p>
    <w:p w:rsidR="002A66B4" w:rsidRPr="007570B6" w:rsidRDefault="002A66B4" w:rsidP="007570B6">
      <w:pPr>
        <w:autoSpaceDE w:val="0"/>
        <w:autoSpaceDN w:val="0"/>
        <w:adjustRightInd w:val="0"/>
        <w:spacing w:before="60" w:after="60" w:line="264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7570B6">
        <w:rPr>
          <w:rFonts w:eastAsia="Calibri"/>
          <w:b/>
          <w:sz w:val="22"/>
          <w:szCs w:val="22"/>
          <w:lang w:eastAsia="en-US"/>
        </w:rPr>
        <w:t>2. ODŮVODNĚNÍ VEŘEJNÉ ZAKÁZKY</w:t>
      </w:r>
    </w:p>
    <w:p w:rsidR="002A66B4" w:rsidRPr="007570B6" w:rsidRDefault="002A66B4" w:rsidP="007570B6">
      <w:pPr>
        <w:autoSpaceDE w:val="0"/>
        <w:autoSpaceDN w:val="0"/>
        <w:adjustRightInd w:val="0"/>
        <w:spacing w:before="60" w:after="60" w:line="264" w:lineRule="auto"/>
        <w:jc w:val="both"/>
        <w:rPr>
          <w:color w:val="000000"/>
          <w:sz w:val="22"/>
          <w:szCs w:val="22"/>
        </w:rPr>
      </w:pPr>
      <w:r w:rsidRPr="007570B6">
        <w:rPr>
          <w:rFonts w:eastAsia="Calibri"/>
          <w:sz w:val="22"/>
          <w:szCs w:val="22"/>
        </w:rPr>
        <w:t>Toto odůvodnění veřejné zakázky bylo vypracováno v souladu s požadavkem ustanovení § 156 odst. 1 zákona č. 137/2006 Sb. o veřejných zakázkách, ve znění pozdějších předpisu (dále jen „</w:t>
      </w:r>
      <w:r w:rsidRPr="007570B6">
        <w:rPr>
          <w:rFonts w:eastAsia="Calibri"/>
          <w:b/>
          <w:sz w:val="22"/>
          <w:szCs w:val="22"/>
        </w:rPr>
        <w:t>ZVZ</w:t>
      </w:r>
      <w:r w:rsidRPr="007570B6">
        <w:rPr>
          <w:rFonts w:eastAsia="Calibri"/>
          <w:sz w:val="22"/>
          <w:szCs w:val="22"/>
        </w:rPr>
        <w:t>“), a vyhláškou č. 232/2012 Sb., o podrobnostech rozsahu odůvodnění účelnosti veřejné zakázky a odůvodnění veřejné zakázky (dále jen „</w:t>
      </w:r>
      <w:r w:rsidRPr="007570B6">
        <w:rPr>
          <w:rFonts w:eastAsia="Calibri"/>
          <w:b/>
          <w:sz w:val="22"/>
          <w:szCs w:val="22"/>
        </w:rPr>
        <w:t>Vyhláška</w:t>
      </w:r>
      <w:r w:rsidRPr="007570B6">
        <w:rPr>
          <w:rFonts w:eastAsia="Calibri"/>
          <w:sz w:val="22"/>
          <w:szCs w:val="22"/>
        </w:rPr>
        <w:t>“).</w:t>
      </w:r>
    </w:p>
    <w:p w:rsidR="002A66B4" w:rsidRPr="007570B6" w:rsidRDefault="002A66B4" w:rsidP="007570B6">
      <w:pPr>
        <w:pStyle w:val="Normlnweb"/>
        <w:spacing w:before="60" w:beforeAutospacing="0" w:after="60" w:afterAutospacing="0" w:line="264" w:lineRule="auto"/>
        <w:jc w:val="both"/>
        <w:rPr>
          <w:color w:val="000000"/>
          <w:sz w:val="22"/>
          <w:szCs w:val="22"/>
        </w:rPr>
      </w:pPr>
    </w:p>
    <w:p w:rsidR="00F0446B" w:rsidRPr="007570B6" w:rsidRDefault="00F0446B" w:rsidP="007570B6">
      <w:pPr>
        <w:numPr>
          <w:ilvl w:val="0"/>
          <w:numId w:val="1"/>
        </w:numPr>
        <w:spacing w:before="60" w:after="60" w:line="264" w:lineRule="auto"/>
        <w:ind w:left="360" w:right="22"/>
        <w:jc w:val="both"/>
        <w:rPr>
          <w:rFonts w:eastAsia="MS Mincho"/>
          <w:b/>
          <w:bCs/>
          <w:sz w:val="22"/>
          <w:szCs w:val="22"/>
        </w:rPr>
      </w:pPr>
      <w:r w:rsidRPr="007570B6">
        <w:rPr>
          <w:sz w:val="22"/>
          <w:szCs w:val="22"/>
        </w:rPr>
        <w:t xml:space="preserve">Odůvodnění </w:t>
      </w:r>
      <w:r w:rsidRPr="007570B6">
        <w:rPr>
          <w:b/>
          <w:sz w:val="22"/>
          <w:szCs w:val="22"/>
        </w:rPr>
        <w:t xml:space="preserve">účelnosti </w:t>
      </w:r>
      <w:r w:rsidRPr="007570B6">
        <w:rPr>
          <w:sz w:val="22"/>
          <w:szCs w:val="22"/>
        </w:rPr>
        <w:t xml:space="preserve">veřejné zakázky </w:t>
      </w:r>
      <w:r w:rsidR="002E7C34" w:rsidRPr="007570B6">
        <w:rPr>
          <w:sz w:val="22"/>
          <w:szCs w:val="22"/>
        </w:rPr>
        <w:t>po</w:t>
      </w:r>
      <w:r w:rsidR="002A66B4" w:rsidRPr="007570B6">
        <w:rPr>
          <w:sz w:val="22"/>
          <w:szCs w:val="22"/>
        </w:rPr>
        <w:t>dle § 2 Vyhlášky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5528"/>
      </w:tblGrid>
      <w:tr w:rsidR="00F0446B" w:rsidRPr="007570B6" w:rsidTr="004A2FE0">
        <w:tc>
          <w:tcPr>
            <w:tcW w:w="9322" w:type="dxa"/>
            <w:gridSpan w:val="2"/>
          </w:tcPr>
          <w:p w:rsidR="00F0446B" w:rsidRPr="007570B6" w:rsidRDefault="00F0446B" w:rsidP="007570B6">
            <w:pPr>
              <w:pStyle w:val="Odstavecseseznamem"/>
              <w:spacing w:before="60" w:after="60" w:line="264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7570B6">
              <w:rPr>
                <w:b/>
                <w:sz w:val="22"/>
                <w:szCs w:val="22"/>
              </w:rPr>
              <w:t xml:space="preserve">Odůvodnění </w:t>
            </w:r>
            <w:r w:rsidRPr="00E652E5">
              <w:rPr>
                <w:b/>
                <w:sz w:val="22"/>
                <w:szCs w:val="22"/>
                <w:u w:val="single"/>
              </w:rPr>
              <w:t>účelnosti</w:t>
            </w:r>
            <w:r w:rsidRPr="007570B6">
              <w:rPr>
                <w:b/>
                <w:sz w:val="22"/>
                <w:szCs w:val="22"/>
              </w:rPr>
              <w:t xml:space="preserve"> veřejné zakázky </w:t>
            </w:r>
          </w:p>
        </w:tc>
      </w:tr>
      <w:tr w:rsidR="00F0446B" w:rsidRPr="007570B6" w:rsidTr="004A2FE0">
        <w:trPr>
          <w:trHeight w:val="1020"/>
        </w:trPr>
        <w:tc>
          <w:tcPr>
            <w:tcW w:w="3794" w:type="dxa"/>
          </w:tcPr>
          <w:p w:rsidR="00F0446B" w:rsidRPr="007570B6" w:rsidRDefault="00F0446B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>Popis potřeb, které mají být splněním veřejné zakázky naplněny.</w:t>
            </w:r>
          </w:p>
        </w:tc>
        <w:tc>
          <w:tcPr>
            <w:tcW w:w="5528" w:type="dxa"/>
          </w:tcPr>
          <w:p w:rsidR="00182B06" w:rsidRPr="007570B6" w:rsidRDefault="00182B06" w:rsidP="007570B6">
            <w:pPr>
              <w:spacing w:before="60" w:after="60" w:line="264" w:lineRule="auto"/>
              <w:jc w:val="both"/>
              <w:rPr>
                <w:sz w:val="22"/>
                <w:szCs w:val="22"/>
              </w:rPr>
            </w:pPr>
            <w:r w:rsidRPr="00182B06">
              <w:rPr>
                <w:sz w:val="22"/>
                <w:szCs w:val="22"/>
              </w:rPr>
              <w:t>Splněním této veřejné zakázky bude zajištěn audit vnitřních procesů a smluvních vztahů v resortu MPSV. Potřeba realizace veřejné zakázky vychází z Programového prohlášení vlády České republiky, jehož základní tezí je inventura a hospodaření státu.</w:t>
            </w:r>
          </w:p>
          <w:p w:rsidR="00F0446B" w:rsidRPr="007570B6" w:rsidRDefault="00F0446B" w:rsidP="007570B6">
            <w:pPr>
              <w:spacing w:before="60" w:after="60" w:line="264" w:lineRule="auto"/>
              <w:jc w:val="both"/>
              <w:rPr>
                <w:sz w:val="22"/>
                <w:szCs w:val="22"/>
              </w:rPr>
            </w:pPr>
          </w:p>
          <w:p w:rsidR="00F0446B" w:rsidRPr="007570B6" w:rsidRDefault="00F0446B" w:rsidP="0077048D">
            <w:pPr>
              <w:pStyle w:val="Odstavecseseznamem"/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  <w:u w:val="single"/>
              </w:rPr>
              <w:t xml:space="preserve">Oproti předběžnému oznámení uveřejněnému dne </w:t>
            </w:r>
            <w:r w:rsidRPr="007570B6">
              <w:rPr>
                <w:sz w:val="22"/>
                <w:szCs w:val="22"/>
                <w:u w:val="single"/>
              </w:rPr>
              <w:br/>
              <w:t>1</w:t>
            </w:r>
            <w:r w:rsidR="002E7C34" w:rsidRPr="007570B6">
              <w:rPr>
                <w:sz w:val="22"/>
                <w:szCs w:val="22"/>
                <w:u w:val="single"/>
              </w:rPr>
              <w:t>3</w:t>
            </w:r>
            <w:r w:rsidRPr="007570B6">
              <w:rPr>
                <w:sz w:val="22"/>
                <w:szCs w:val="22"/>
                <w:u w:val="single"/>
              </w:rPr>
              <w:t xml:space="preserve">. </w:t>
            </w:r>
            <w:r w:rsidR="002E7C34" w:rsidRPr="007570B6">
              <w:rPr>
                <w:sz w:val="22"/>
                <w:szCs w:val="22"/>
                <w:u w:val="single"/>
              </w:rPr>
              <w:t>6</w:t>
            </w:r>
            <w:r w:rsidRPr="007570B6">
              <w:rPr>
                <w:sz w:val="22"/>
                <w:szCs w:val="22"/>
                <w:u w:val="single"/>
              </w:rPr>
              <w:t>. 2014 nedošlo ke změnám</w:t>
            </w:r>
            <w:r w:rsidRPr="007570B6">
              <w:rPr>
                <w:sz w:val="22"/>
                <w:szCs w:val="22"/>
              </w:rPr>
              <w:t>.</w:t>
            </w:r>
          </w:p>
        </w:tc>
      </w:tr>
      <w:tr w:rsidR="00F0446B" w:rsidRPr="007570B6" w:rsidTr="004A2FE0">
        <w:trPr>
          <w:trHeight w:val="1020"/>
        </w:trPr>
        <w:tc>
          <w:tcPr>
            <w:tcW w:w="3794" w:type="dxa"/>
          </w:tcPr>
          <w:p w:rsidR="00F0446B" w:rsidRPr="007570B6" w:rsidDel="00220BCF" w:rsidRDefault="00F0446B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>Popis předmětu veřejné zakázky</w:t>
            </w:r>
          </w:p>
        </w:tc>
        <w:tc>
          <w:tcPr>
            <w:tcW w:w="5528" w:type="dxa"/>
          </w:tcPr>
          <w:p w:rsidR="002E7C34" w:rsidRDefault="00182B06" w:rsidP="00182B06">
            <w:pPr>
              <w:spacing w:before="60" w:after="60" w:line="264" w:lineRule="auto"/>
              <w:jc w:val="both"/>
              <w:rPr>
                <w:sz w:val="22"/>
                <w:szCs w:val="22"/>
              </w:rPr>
            </w:pPr>
            <w:r w:rsidRPr="00182B06">
              <w:rPr>
                <w:sz w:val="22"/>
                <w:szCs w:val="22"/>
              </w:rPr>
              <w:t>Předmětem plnění veřejn</w:t>
            </w:r>
            <w:r>
              <w:rPr>
                <w:sz w:val="22"/>
                <w:szCs w:val="22"/>
              </w:rPr>
              <w:t xml:space="preserve">é zakázky je provedení auditů ve vybraných </w:t>
            </w:r>
            <w:r w:rsidRPr="00182B06">
              <w:rPr>
                <w:sz w:val="22"/>
                <w:szCs w:val="22"/>
              </w:rPr>
              <w:t xml:space="preserve">resortních organizacích </w:t>
            </w:r>
            <w:r>
              <w:rPr>
                <w:sz w:val="22"/>
                <w:szCs w:val="22"/>
              </w:rPr>
              <w:t xml:space="preserve">v resortu </w:t>
            </w:r>
            <w:r w:rsidRPr="00182B06">
              <w:rPr>
                <w:sz w:val="22"/>
                <w:szCs w:val="22"/>
              </w:rPr>
              <w:t xml:space="preserve">MPSV. Audit bude </w:t>
            </w:r>
            <w:r>
              <w:rPr>
                <w:sz w:val="22"/>
                <w:szCs w:val="22"/>
              </w:rPr>
              <w:t>zaměřen na úřad</w:t>
            </w:r>
            <w:r w:rsidRPr="00182B06">
              <w:rPr>
                <w:sz w:val="22"/>
                <w:szCs w:val="22"/>
              </w:rPr>
              <w:t xml:space="preserve"> MPSV, na ústřední orgány organizačních složek státu</w:t>
            </w:r>
            <w:r>
              <w:rPr>
                <w:sz w:val="22"/>
                <w:szCs w:val="22"/>
              </w:rPr>
              <w:t xml:space="preserve"> (</w:t>
            </w:r>
            <w:r w:rsidRPr="00182B06">
              <w:rPr>
                <w:sz w:val="22"/>
                <w:szCs w:val="22"/>
              </w:rPr>
              <w:t>tzn. na Generální ředitelství ÚP ČR, ústředí ČSSZ, Státní úřad inspekce práce a Úřad pro mezinárodněprávní ochranu dětí</w:t>
            </w:r>
            <w:r>
              <w:rPr>
                <w:sz w:val="22"/>
                <w:szCs w:val="22"/>
              </w:rPr>
              <w:t>) a</w:t>
            </w:r>
            <w:r w:rsidRPr="00182B06">
              <w:rPr>
                <w:sz w:val="22"/>
                <w:szCs w:val="22"/>
              </w:rPr>
              <w:t xml:space="preserve"> na vybrané příspěvkové organizace MPSV</w:t>
            </w:r>
            <w:r>
              <w:rPr>
                <w:sz w:val="22"/>
                <w:szCs w:val="22"/>
              </w:rPr>
              <w:t xml:space="preserve"> (</w:t>
            </w:r>
            <w:r w:rsidRPr="00182B06">
              <w:rPr>
                <w:sz w:val="22"/>
                <w:szCs w:val="22"/>
              </w:rPr>
              <w:t xml:space="preserve">Fond dalšího vzdělávání, Centrum sociálních služeb Hrabyně, Centrum sociálních služeb pro osoby se zrakovým postižením v Brně - Chrlicích, Centrum Kociánka, Centrum pobytových a terénních sociálních služeb Zbůch a Centrum sociálních služeb </w:t>
            </w:r>
            <w:proofErr w:type="spellStart"/>
            <w:r w:rsidRPr="00182B06">
              <w:rPr>
                <w:sz w:val="22"/>
                <w:szCs w:val="22"/>
              </w:rPr>
              <w:t>Tloskov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182B06">
              <w:rPr>
                <w:sz w:val="22"/>
                <w:szCs w:val="22"/>
              </w:rPr>
              <w:t>.</w:t>
            </w:r>
          </w:p>
          <w:p w:rsidR="00182B06" w:rsidRPr="00182B06" w:rsidRDefault="00182B06" w:rsidP="00182B06">
            <w:pPr>
              <w:spacing w:before="60" w:after="60" w:line="26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 vyjmenovaných organizacích budou provedeny následující oblasti auditu</w:t>
            </w:r>
            <w:r w:rsidRPr="00182B06">
              <w:rPr>
                <w:sz w:val="22"/>
                <w:szCs w:val="22"/>
              </w:rPr>
              <w:t>:</w:t>
            </w:r>
          </w:p>
          <w:p w:rsidR="00182B06" w:rsidRPr="00182B06" w:rsidRDefault="00182B06" w:rsidP="00182B06">
            <w:pPr>
              <w:pStyle w:val="Odstavecseseznamem"/>
              <w:numPr>
                <w:ilvl w:val="0"/>
                <w:numId w:val="8"/>
              </w:numPr>
              <w:spacing w:before="60" w:after="60" w:line="264" w:lineRule="auto"/>
              <w:ind w:left="459" w:hanging="459"/>
              <w:jc w:val="both"/>
              <w:rPr>
                <w:sz w:val="22"/>
                <w:szCs w:val="22"/>
              </w:rPr>
            </w:pPr>
            <w:r w:rsidRPr="00182B06">
              <w:rPr>
                <w:sz w:val="22"/>
                <w:szCs w:val="22"/>
              </w:rPr>
              <w:t>Audit movitého a nemovitého majetku</w:t>
            </w:r>
          </w:p>
          <w:p w:rsidR="00182B06" w:rsidRDefault="00182B06" w:rsidP="00182B06">
            <w:pPr>
              <w:pStyle w:val="Odstavecseseznamem"/>
              <w:numPr>
                <w:ilvl w:val="0"/>
                <w:numId w:val="8"/>
              </w:numPr>
              <w:spacing w:before="60" w:after="60" w:line="264" w:lineRule="auto"/>
              <w:ind w:left="459" w:hanging="459"/>
              <w:jc w:val="both"/>
              <w:rPr>
                <w:sz w:val="22"/>
                <w:szCs w:val="22"/>
              </w:rPr>
            </w:pPr>
            <w:r w:rsidRPr="00182B06">
              <w:rPr>
                <w:sz w:val="22"/>
                <w:szCs w:val="22"/>
              </w:rPr>
              <w:t>Audit zásadních odběratelsko-dodavatelských smluvních vztahů</w:t>
            </w:r>
          </w:p>
          <w:p w:rsidR="00182B06" w:rsidRPr="00182B06" w:rsidRDefault="00182B06" w:rsidP="00182B06">
            <w:pPr>
              <w:pStyle w:val="Odstavecseseznamem"/>
              <w:numPr>
                <w:ilvl w:val="0"/>
                <w:numId w:val="8"/>
              </w:numPr>
              <w:spacing w:before="60" w:after="60" w:line="264" w:lineRule="auto"/>
              <w:ind w:left="459" w:hanging="459"/>
              <w:jc w:val="both"/>
              <w:rPr>
                <w:sz w:val="22"/>
                <w:szCs w:val="22"/>
              </w:rPr>
            </w:pPr>
            <w:r w:rsidRPr="00182B06">
              <w:rPr>
                <w:sz w:val="22"/>
                <w:szCs w:val="22"/>
              </w:rPr>
              <w:lastRenderedPageBreak/>
              <w:t>Audit vnitřních aktů řízení</w:t>
            </w:r>
          </w:p>
          <w:p w:rsidR="00182B06" w:rsidRPr="00772144" w:rsidRDefault="00182B06" w:rsidP="00182B06">
            <w:pPr>
              <w:pStyle w:val="Odstavecseseznamem"/>
              <w:spacing w:before="60" w:after="60" w:line="264" w:lineRule="auto"/>
              <w:ind w:left="459" w:hanging="425"/>
              <w:jc w:val="both"/>
              <w:rPr>
                <w:sz w:val="22"/>
                <w:szCs w:val="22"/>
              </w:rPr>
            </w:pPr>
          </w:p>
          <w:p w:rsidR="00772144" w:rsidRPr="00772144" w:rsidRDefault="00772144" w:rsidP="00772144">
            <w:pPr>
              <w:pStyle w:val="Odstavecseseznamem"/>
              <w:spacing w:before="60" w:after="60" w:line="280" w:lineRule="atLeast"/>
              <w:ind w:left="34"/>
              <w:jc w:val="both"/>
              <w:rPr>
                <w:sz w:val="22"/>
                <w:szCs w:val="22"/>
              </w:rPr>
            </w:pPr>
            <w:r w:rsidRPr="00772144">
              <w:rPr>
                <w:sz w:val="22"/>
                <w:szCs w:val="22"/>
                <w:u w:val="single"/>
              </w:rPr>
              <w:t>Oproti předběžnému oznámení uveřejněnému dne 13. 6. 2014 došlo k následujícím změnám</w:t>
            </w:r>
            <w:r w:rsidRPr="00772144">
              <w:rPr>
                <w:sz w:val="22"/>
                <w:szCs w:val="22"/>
              </w:rPr>
              <w:t xml:space="preserve">: </w:t>
            </w:r>
          </w:p>
          <w:p w:rsidR="00772144" w:rsidRPr="00772144" w:rsidRDefault="00772144" w:rsidP="00772144">
            <w:pPr>
              <w:pStyle w:val="Odstavecseseznamem"/>
              <w:spacing w:before="60" w:after="60" w:line="280" w:lineRule="atLeast"/>
              <w:ind w:left="34"/>
              <w:jc w:val="both"/>
              <w:rPr>
                <w:sz w:val="22"/>
                <w:szCs w:val="22"/>
              </w:rPr>
            </w:pPr>
            <w:r w:rsidRPr="00772144">
              <w:rPr>
                <w:sz w:val="22"/>
                <w:szCs w:val="22"/>
              </w:rPr>
              <w:t xml:space="preserve">* předpokládaná hodnota veřejné zakázky byla snížena z 6 626 860,- Kč bez DPH na </w:t>
            </w:r>
            <w:r w:rsidRPr="00772144">
              <w:rPr>
                <w:b/>
                <w:sz w:val="22"/>
                <w:szCs w:val="22"/>
              </w:rPr>
              <w:t>1 632 240,- Kč bez DPH</w:t>
            </w:r>
            <w:r w:rsidRPr="00772144">
              <w:rPr>
                <w:sz w:val="22"/>
                <w:szCs w:val="22"/>
              </w:rPr>
              <w:t xml:space="preserve"> bez opčního práva (</w:t>
            </w:r>
            <w:r w:rsidRPr="00772144">
              <w:rPr>
                <w:b/>
                <w:bCs/>
                <w:sz w:val="22"/>
                <w:szCs w:val="22"/>
              </w:rPr>
              <w:t>2 121 900,- Kč bez DPH vč. opčního práva)</w:t>
            </w:r>
            <w:r w:rsidRPr="00772144">
              <w:rPr>
                <w:sz w:val="22"/>
                <w:szCs w:val="22"/>
              </w:rPr>
              <w:t xml:space="preserve">, a to v návaznosti na upřesnění předmětu veřejné zakázky a konečnou výši prostředků získaných pro realizaci veřejné zakázky z Operačního fondu Lidské zdroje a zaměstnanost; a </w:t>
            </w:r>
          </w:p>
          <w:p w:rsidR="00F0446B" w:rsidRPr="009C06AA" w:rsidRDefault="00772144" w:rsidP="009C06AA">
            <w:pPr>
              <w:spacing w:before="60" w:after="60" w:line="264" w:lineRule="auto"/>
              <w:jc w:val="both"/>
              <w:rPr>
                <w:sz w:val="22"/>
                <w:szCs w:val="22"/>
              </w:rPr>
            </w:pPr>
            <w:r w:rsidRPr="009C06AA">
              <w:rPr>
                <w:sz w:val="22"/>
                <w:szCs w:val="22"/>
              </w:rPr>
              <w:t>* bylo upřesněno, že předmětem veřejné zakázky nebude Audit existující informační báze a nakládání s informacemi.</w:t>
            </w:r>
          </w:p>
        </w:tc>
      </w:tr>
      <w:tr w:rsidR="00F0446B" w:rsidRPr="007570B6" w:rsidTr="004A2FE0">
        <w:trPr>
          <w:trHeight w:val="1020"/>
        </w:trPr>
        <w:tc>
          <w:tcPr>
            <w:tcW w:w="3794" w:type="dxa"/>
          </w:tcPr>
          <w:p w:rsidR="00F0446B" w:rsidRPr="007570B6" w:rsidRDefault="00F0446B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lastRenderedPageBreak/>
              <w:t>Popis vzájemného vztahu předmětu veřejné zakázky a potřeb zadavatele.</w:t>
            </w:r>
          </w:p>
        </w:tc>
        <w:tc>
          <w:tcPr>
            <w:tcW w:w="5528" w:type="dxa"/>
          </w:tcPr>
          <w:p w:rsidR="00182B06" w:rsidRPr="007570B6" w:rsidRDefault="00182B06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 w:rsidRPr="00182B06">
              <w:rPr>
                <w:sz w:val="22"/>
                <w:szCs w:val="22"/>
              </w:rPr>
              <w:t>Veřejná zakázka řeší oblast vnitřních procesů a smluvních vztahů v rámci resortu MPSV, resp. vybraných organizací, kde nebyly audity vnitřních procesů a smluvních vztahů provedeny a kde je třeba zjistit aktuální stav.</w:t>
            </w:r>
          </w:p>
          <w:p w:rsidR="00B67F3A" w:rsidRPr="007570B6" w:rsidRDefault="00B67F3A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sz w:val="22"/>
                <w:szCs w:val="22"/>
                <w:u w:val="single"/>
              </w:rPr>
            </w:pPr>
          </w:p>
          <w:p w:rsidR="00F0446B" w:rsidRPr="007570B6" w:rsidRDefault="00F0446B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sz w:val="22"/>
                <w:szCs w:val="22"/>
                <w:u w:val="single"/>
              </w:rPr>
            </w:pPr>
            <w:r w:rsidRPr="007570B6">
              <w:rPr>
                <w:sz w:val="22"/>
                <w:szCs w:val="22"/>
                <w:u w:val="single"/>
              </w:rPr>
              <w:t xml:space="preserve">Oproti předběžnému oznámení uveřejněnému dne </w:t>
            </w:r>
            <w:r w:rsidRPr="007570B6">
              <w:rPr>
                <w:sz w:val="22"/>
                <w:szCs w:val="22"/>
                <w:u w:val="single"/>
              </w:rPr>
              <w:br/>
              <w:t>1</w:t>
            </w:r>
            <w:r w:rsidR="00B67F3A" w:rsidRPr="007570B6">
              <w:rPr>
                <w:sz w:val="22"/>
                <w:szCs w:val="22"/>
                <w:u w:val="single"/>
              </w:rPr>
              <w:t>3</w:t>
            </w:r>
            <w:r w:rsidRPr="007570B6">
              <w:rPr>
                <w:sz w:val="22"/>
                <w:szCs w:val="22"/>
                <w:u w:val="single"/>
              </w:rPr>
              <w:t xml:space="preserve">. </w:t>
            </w:r>
            <w:r w:rsidR="00B67F3A" w:rsidRPr="007570B6">
              <w:rPr>
                <w:sz w:val="22"/>
                <w:szCs w:val="22"/>
                <w:u w:val="single"/>
              </w:rPr>
              <w:t>6</w:t>
            </w:r>
            <w:r w:rsidRPr="007570B6">
              <w:rPr>
                <w:sz w:val="22"/>
                <w:szCs w:val="22"/>
                <w:u w:val="single"/>
              </w:rPr>
              <w:t xml:space="preserve">. 2014 </w:t>
            </w:r>
            <w:r w:rsidR="00B67F3A" w:rsidRPr="007570B6">
              <w:rPr>
                <w:sz w:val="22"/>
                <w:szCs w:val="22"/>
                <w:u w:val="single"/>
              </w:rPr>
              <w:t>nedošlo ke změnám</w:t>
            </w:r>
            <w:r w:rsidRPr="007570B6">
              <w:rPr>
                <w:sz w:val="22"/>
                <w:szCs w:val="22"/>
              </w:rPr>
              <w:t>.</w:t>
            </w:r>
          </w:p>
        </w:tc>
      </w:tr>
      <w:tr w:rsidR="00F0446B" w:rsidRPr="007570B6" w:rsidTr="004A2FE0">
        <w:trPr>
          <w:trHeight w:val="1020"/>
        </w:trPr>
        <w:tc>
          <w:tcPr>
            <w:tcW w:w="3794" w:type="dxa"/>
          </w:tcPr>
          <w:p w:rsidR="00F0446B" w:rsidRPr="007570B6" w:rsidRDefault="00F0446B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>Předpokládaný termín splnění veřejné zakázky</w:t>
            </w:r>
          </w:p>
        </w:tc>
        <w:tc>
          <w:tcPr>
            <w:tcW w:w="5528" w:type="dxa"/>
          </w:tcPr>
          <w:p w:rsidR="00F0446B" w:rsidRPr="007570B6" w:rsidRDefault="007570B6" w:rsidP="007570B6">
            <w:pPr>
              <w:spacing w:before="60" w:after="60" w:line="264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Do </w:t>
            </w:r>
            <w:r w:rsidR="005306BF">
              <w:rPr>
                <w:bCs/>
                <w:sz w:val="22"/>
                <w:szCs w:val="22"/>
              </w:rPr>
              <w:t xml:space="preserve">90 kalendářních dnů, nejpozději však do </w:t>
            </w:r>
            <w:r w:rsidR="0067268C">
              <w:rPr>
                <w:bCs/>
                <w:sz w:val="22"/>
                <w:szCs w:val="22"/>
              </w:rPr>
              <w:t>3</w:t>
            </w:r>
            <w:r w:rsidR="00360621">
              <w:rPr>
                <w:bCs/>
                <w:sz w:val="22"/>
                <w:szCs w:val="22"/>
              </w:rPr>
              <w:t>0</w:t>
            </w:r>
            <w:r w:rsidR="00F0446B" w:rsidRPr="007570B6">
              <w:rPr>
                <w:bCs/>
                <w:sz w:val="22"/>
                <w:szCs w:val="22"/>
              </w:rPr>
              <w:t xml:space="preserve">. </w:t>
            </w:r>
            <w:r w:rsidR="00095390" w:rsidRPr="007570B6">
              <w:rPr>
                <w:bCs/>
                <w:sz w:val="22"/>
                <w:szCs w:val="22"/>
              </w:rPr>
              <w:t>1</w:t>
            </w:r>
            <w:r w:rsidR="00F678C3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. 201</w:t>
            </w:r>
            <w:r w:rsidR="0067268C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.</w:t>
            </w:r>
          </w:p>
          <w:p w:rsidR="00F0446B" w:rsidRPr="007570B6" w:rsidRDefault="00F0446B" w:rsidP="007570B6">
            <w:pPr>
              <w:spacing w:before="60" w:after="60" w:line="264" w:lineRule="auto"/>
              <w:jc w:val="both"/>
              <w:rPr>
                <w:bCs/>
                <w:sz w:val="22"/>
                <w:szCs w:val="22"/>
              </w:rPr>
            </w:pPr>
          </w:p>
          <w:p w:rsidR="00095390" w:rsidRPr="007570B6" w:rsidRDefault="00095390" w:rsidP="00182B06">
            <w:pPr>
              <w:pStyle w:val="Odstavecseseznamem"/>
              <w:spacing w:before="60" w:after="60" w:line="264" w:lineRule="auto"/>
              <w:ind w:left="0"/>
              <w:jc w:val="both"/>
              <w:rPr>
                <w:sz w:val="22"/>
                <w:szCs w:val="22"/>
                <w:u w:val="single"/>
              </w:rPr>
            </w:pPr>
            <w:r w:rsidRPr="00091711">
              <w:rPr>
                <w:sz w:val="22"/>
                <w:szCs w:val="22"/>
                <w:u w:val="single"/>
              </w:rPr>
              <w:t xml:space="preserve">Oproti předběžnému oznámení uveřejněnému dne </w:t>
            </w:r>
            <w:r w:rsidRPr="00091711">
              <w:rPr>
                <w:sz w:val="22"/>
                <w:szCs w:val="22"/>
                <w:u w:val="single"/>
              </w:rPr>
              <w:br/>
              <w:t>13. 6. 2014 došlo k</w:t>
            </w:r>
            <w:r w:rsidR="00F678C3" w:rsidRPr="00091711">
              <w:rPr>
                <w:sz w:val="22"/>
                <w:szCs w:val="22"/>
                <w:u w:val="single"/>
              </w:rPr>
              <w:t xml:space="preserve"> posunu limitního termínu pro splnění </w:t>
            </w:r>
            <w:r w:rsidR="00F678C3" w:rsidRPr="00D82E30">
              <w:rPr>
                <w:sz w:val="22"/>
                <w:szCs w:val="22"/>
                <w:u w:val="single"/>
              </w:rPr>
              <w:t xml:space="preserve">veřejné zakázky </w:t>
            </w:r>
            <w:r w:rsidR="00182B06">
              <w:rPr>
                <w:sz w:val="22"/>
                <w:szCs w:val="22"/>
                <w:u w:val="single"/>
              </w:rPr>
              <w:t>(původně 31. 5. 2015)</w:t>
            </w:r>
            <w:r w:rsidR="00F678C3" w:rsidRPr="00D82E30">
              <w:rPr>
                <w:sz w:val="22"/>
                <w:szCs w:val="22"/>
              </w:rPr>
              <w:t>, a to z důvodu interních procesů na straně zadavatele, které vedly k pozdějšímu zahájení zadávacího řízení</w:t>
            </w:r>
            <w:r w:rsidR="00EB6814" w:rsidRPr="00D82E30">
              <w:rPr>
                <w:sz w:val="22"/>
                <w:szCs w:val="22"/>
              </w:rPr>
              <w:t>, než bylo původně plánováno</w:t>
            </w:r>
            <w:r w:rsidRPr="00091711">
              <w:rPr>
                <w:sz w:val="22"/>
                <w:szCs w:val="22"/>
              </w:rPr>
              <w:t>.</w:t>
            </w:r>
          </w:p>
        </w:tc>
      </w:tr>
      <w:tr w:rsidR="00F0446B" w:rsidRPr="007570B6" w:rsidTr="004A2FE0">
        <w:tc>
          <w:tcPr>
            <w:tcW w:w="3794" w:type="dxa"/>
          </w:tcPr>
          <w:p w:rsidR="00F0446B" w:rsidRPr="007570B6" w:rsidDel="00220BCF" w:rsidRDefault="00F0446B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 xml:space="preserve">Popis rizik souvisejících s plněním veřejné zakázky, která zadavatel zohlednil při stanovení zadávacích podmínek. </w:t>
            </w:r>
          </w:p>
        </w:tc>
        <w:tc>
          <w:tcPr>
            <w:tcW w:w="5528" w:type="dxa"/>
          </w:tcPr>
          <w:p w:rsidR="006437DB" w:rsidRPr="007570B6" w:rsidRDefault="006437DB" w:rsidP="007570B6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64" w:lineRule="auto"/>
              <w:jc w:val="both"/>
              <w:textAlignment w:val="baseline"/>
              <w:rPr>
                <w:bCs/>
                <w:sz w:val="22"/>
                <w:szCs w:val="22"/>
                <w:u w:val="single"/>
              </w:rPr>
            </w:pPr>
            <w:r w:rsidRPr="007570B6">
              <w:rPr>
                <w:bCs/>
                <w:sz w:val="22"/>
                <w:szCs w:val="22"/>
                <w:u w:val="single"/>
              </w:rPr>
              <w:t xml:space="preserve">Riziko </w:t>
            </w:r>
            <w:proofErr w:type="spellStart"/>
            <w:r w:rsidRPr="007570B6">
              <w:rPr>
                <w:bCs/>
                <w:sz w:val="22"/>
                <w:szCs w:val="22"/>
                <w:u w:val="single"/>
              </w:rPr>
              <w:t>nerealizace</w:t>
            </w:r>
            <w:proofErr w:type="spellEnd"/>
            <w:r w:rsidRPr="007570B6">
              <w:rPr>
                <w:bCs/>
                <w:sz w:val="22"/>
                <w:szCs w:val="22"/>
                <w:u w:val="single"/>
              </w:rPr>
              <w:t xml:space="preserve"> veřejné zakázky</w:t>
            </w:r>
          </w:p>
          <w:p w:rsidR="006F7A98" w:rsidRPr="007570B6" w:rsidRDefault="006F7A98" w:rsidP="007570B6">
            <w:pPr>
              <w:spacing w:before="60" w:after="60" w:line="264" w:lineRule="auto"/>
              <w:jc w:val="both"/>
              <w:rPr>
                <w:sz w:val="22"/>
                <w:szCs w:val="22"/>
              </w:rPr>
            </w:pPr>
            <w:r w:rsidRPr="007570B6">
              <w:rPr>
                <w:bCs/>
                <w:sz w:val="22"/>
                <w:szCs w:val="22"/>
              </w:rPr>
              <w:t xml:space="preserve">V zájmu eliminace tohoto rizika přijal zadavatel zejména následující opatření: </w:t>
            </w:r>
            <w:r w:rsidRPr="007570B6">
              <w:rPr>
                <w:sz w:val="22"/>
                <w:szCs w:val="22"/>
              </w:rPr>
              <w:t xml:space="preserve">odborná příprava zadávacích podmínek, dodržování relevantních právních předpisů v průběhu zadávacího řízení a </w:t>
            </w:r>
            <w:r w:rsidR="00BC53CB">
              <w:rPr>
                <w:sz w:val="22"/>
                <w:szCs w:val="22"/>
              </w:rPr>
              <w:t xml:space="preserve">jmenování </w:t>
            </w:r>
            <w:r w:rsidRPr="007570B6">
              <w:rPr>
                <w:sz w:val="22"/>
                <w:szCs w:val="22"/>
              </w:rPr>
              <w:t>odborně způsobilé hodnotící komise v průběhu zadávacího řízení.</w:t>
            </w:r>
          </w:p>
          <w:p w:rsidR="00A2025F" w:rsidRPr="007570B6" w:rsidRDefault="00A2025F" w:rsidP="007570B6">
            <w:pPr>
              <w:spacing w:before="60" w:after="60" w:line="264" w:lineRule="auto"/>
              <w:jc w:val="both"/>
              <w:rPr>
                <w:sz w:val="22"/>
                <w:szCs w:val="22"/>
              </w:rPr>
            </w:pPr>
          </w:p>
          <w:p w:rsidR="00F0446B" w:rsidRPr="007570B6" w:rsidRDefault="00F0446B" w:rsidP="007570B6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64" w:lineRule="auto"/>
              <w:jc w:val="both"/>
              <w:textAlignment w:val="baseline"/>
              <w:rPr>
                <w:bCs/>
                <w:sz w:val="22"/>
                <w:szCs w:val="22"/>
                <w:u w:val="single"/>
              </w:rPr>
            </w:pPr>
            <w:r w:rsidRPr="007570B6">
              <w:rPr>
                <w:bCs/>
                <w:sz w:val="22"/>
                <w:szCs w:val="22"/>
                <w:u w:val="single"/>
              </w:rPr>
              <w:t>Riziko prodlení s plněním veřejné zakázky</w:t>
            </w:r>
          </w:p>
          <w:p w:rsidR="00F0446B" w:rsidRPr="007570B6" w:rsidRDefault="00F0446B" w:rsidP="007570B6">
            <w:pPr>
              <w:spacing w:before="60" w:after="60" w:line="264" w:lineRule="auto"/>
              <w:jc w:val="both"/>
              <w:rPr>
                <w:sz w:val="22"/>
                <w:szCs w:val="22"/>
              </w:rPr>
            </w:pPr>
            <w:r w:rsidRPr="007570B6">
              <w:rPr>
                <w:bCs/>
                <w:sz w:val="22"/>
                <w:szCs w:val="22"/>
              </w:rPr>
              <w:t xml:space="preserve">Zadavatel </w:t>
            </w:r>
            <w:r w:rsidR="006F7A98" w:rsidRPr="007570B6">
              <w:rPr>
                <w:bCs/>
                <w:sz w:val="22"/>
                <w:szCs w:val="22"/>
              </w:rPr>
              <w:t>stanovil limitní termíny pro splnění veřejné zakázky (3</w:t>
            </w:r>
            <w:r w:rsidR="00360621">
              <w:rPr>
                <w:bCs/>
                <w:sz w:val="22"/>
                <w:szCs w:val="22"/>
              </w:rPr>
              <w:t>0</w:t>
            </w:r>
            <w:r w:rsidR="006F7A98" w:rsidRPr="007570B6">
              <w:rPr>
                <w:bCs/>
                <w:sz w:val="22"/>
                <w:szCs w:val="22"/>
              </w:rPr>
              <w:t>. 1</w:t>
            </w:r>
            <w:r w:rsidR="00F678C3">
              <w:rPr>
                <w:bCs/>
                <w:sz w:val="22"/>
                <w:szCs w:val="22"/>
              </w:rPr>
              <w:t>1</w:t>
            </w:r>
            <w:r w:rsidR="006F7A98" w:rsidRPr="007570B6">
              <w:rPr>
                <w:bCs/>
                <w:sz w:val="22"/>
                <w:szCs w:val="22"/>
              </w:rPr>
              <w:t>. 2015). P</w:t>
            </w:r>
            <w:r w:rsidRPr="007570B6">
              <w:rPr>
                <w:bCs/>
                <w:sz w:val="22"/>
                <w:szCs w:val="22"/>
              </w:rPr>
              <w:t xml:space="preserve">ro případ prodlení s plněním veřejné zakázky </w:t>
            </w:r>
            <w:r w:rsidR="006F7A98" w:rsidRPr="007570B6">
              <w:rPr>
                <w:bCs/>
                <w:sz w:val="22"/>
                <w:szCs w:val="22"/>
              </w:rPr>
              <w:t xml:space="preserve">stanovil </w:t>
            </w:r>
            <w:r w:rsidRPr="007570B6">
              <w:rPr>
                <w:bCs/>
                <w:sz w:val="22"/>
                <w:szCs w:val="22"/>
              </w:rPr>
              <w:t xml:space="preserve">v závazném návrhu smlouvy </w:t>
            </w:r>
            <w:r w:rsidR="006F7A98" w:rsidRPr="007570B6">
              <w:rPr>
                <w:bCs/>
                <w:sz w:val="22"/>
                <w:szCs w:val="22"/>
              </w:rPr>
              <w:t>sankční prostředky</w:t>
            </w:r>
            <w:r w:rsidRPr="007570B6">
              <w:rPr>
                <w:sz w:val="22"/>
                <w:szCs w:val="22"/>
              </w:rPr>
              <w:t>.</w:t>
            </w:r>
          </w:p>
          <w:p w:rsidR="00F0446B" w:rsidRPr="007570B6" w:rsidRDefault="00F0446B" w:rsidP="007570B6">
            <w:pPr>
              <w:spacing w:before="60" w:after="60" w:line="264" w:lineRule="auto"/>
              <w:ind w:left="425"/>
              <w:jc w:val="both"/>
              <w:rPr>
                <w:sz w:val="22"/>
                <w:szCs w:val="22"/>
              </w:rPr>
            </w:pPr>
          </w:p>
          <w:p w:rsidR="00F0446B" w:rsidRPr="007570B6" w:rsidRDefault="00F0446B" w:rsidP="007570B6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64" w:lineRule="auto"/>
              <w:jc w:val="both"/>
              <w:textAlignment w:val="baseline"/>
              <w:rPr>
                <w:bCs/>
                <w:sz w:val="22"/>
                <w:szCs w:val="22"/>
                <w:u w:val="single"/>
              </w:rPr>
            </w:pPr>
            <w:r w:rsidRPr="007570B6">
              <w:rPr>
                <w:bCs/>
                <w:sz w:val="22"/>
                <w:szCs w:val="22"/>
                <w:u w:val="single"/>
              </w:rPr>
              <w:t>Riziko snížení kvality plnění</w:t>
            </w:r>
          </w:p>
          <w:p w:rsidR="006F7A98" w:rsidRPr="007570B6" w:rsidRDefault="00F0446B" w:rsidP="007570B6">
            <w:pPr>
              <w:spacing w:before="60" w:after="60" w:line="264" w:lineRule="auto"/>
              <w:jc w:val="both"/>
              <w:rPr>
                <w:sz w:val="22"/>
                <w:szCs w:val="22"/>
              </w:rPr>
            </w:pPr>
            <w:r w:rsidRPr="007570B6">
              <w:rPr>
                <w:bCs/>
                <w:sz w:val="22"/>
                <w:szCs w:val="22"/>
              </w:rPr>
              <w:t>Kvalita plnění je zadavatelem jasně a určitě definována v zadávacích podmínkách</w:t>
            </w:r>
            <w:r w:rsidRPr="007570B6">
              <w:rPr>
                <w:sz w:val="22"/>
                <w:szCs w:val="22"/>
              </w:rPr>
              <w:t xml:space="preserve">. </w:t>
            </w:r>
            <w:r w:rsidR="006F7A98" w:rsidRPr="007570B6">
              <w:rPr>
                <w:sz w:val="22"/>
                <w:szCs w:val="22"/>
              </w:rPr>
              <w:t xml:space="preserve">Za účelem zajištění kvality </w:t>
            </w:r>
            <w:r w:rsidR="006F7A98" w:rsidRPr="007570B6">
              <w:rPr>
                <w:sz w:val="22"/>
                <w:szCs w:val="22"/>
              </w:rPr>
              <w:lastRenderedPageBreak/>
              <w:t xml:space="preserve">plnění zadavatel stanovil požadavky na kvalifikační předpoklady, které zajistí výběr kvalifikovaných dodavatelů. Dalším opatřením k eliminaci tohoto rizika bude </w:t>
            </w:r>
            <w:r w:rsidR="00BC53CB">
              <w:rPr>
                <w:sz w:val="22"/>
                <w:szCs w:val="22"/>
              </w:rPr>
              <w:t xml:space="preserve">jmenování </w:t>
            </w:r>
            <w:r w:rsidR="006F7A98" w:rsidRPr="007570B6">
              <w:rPr>
                <w:sz w:val="22"/>
                <w:szCs w:val="22"/>
              </w:rPr>
              <w:t xml:space="preserve">odborně způsobilé hodnotící komise pro účely posouzení a hodnocení podaných nabídek tak, aby byl pro plnění veřejné zakázky vybrán dostatečně kvalifikovaný a kvalitní dodavatel. </w:t>
            </w:r>
          </w:p>
          <w:p w:rsidR="006437DB" w:rsidRPr="007570B6" w:rsidRDefault="00F0446B" w:rsidP="007570B6">
            <w:pPr>
              <w:spacing w:before="60" w:after="60" w:line="264" w:lineRule="auto"/>
              <w:jc w:val="both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>Zadavatel bude po celou dobu plnění předmětu veřejné zakázky požadovat, aby předmět plnění byl poskytován v kvalitě stanovené zadavatelem v zadávacích podmínkách</w:t>
            </w:r>
            <w:r w:rsidR="006437DB" w:rsidRPr="007570B6">
              <w:rPr>
                <w:sz w:val="22"/>
                <w:szCs w:val="22"/>
              </w:rPr>
              <w:t xml:space="preserve"> a aby veřejná zakázka byla realizována prostřednictvím odborně způsobilých osob, kterými uchazeč prokazoval splnění odpovídající kvalifikace. </w:t>
            </w:r>
          </w:p>
          <w:p w:rsidR="00F0446B" w:rsidRPr="007570B6" w:rsidRDefault="00F0446B" w:rsidP="007570B6">
            <w:pPr>
              <w:spacing w:before="60" w:after="60" w:line="264" w:lineRule="auto"/>
              <w:jc w:val="both"/>
              <w:rPr>
                <w:sz w:val="22"/>
                <w:szCs w:val="22"/>
              </w:rPr>
            </w:pPr>
          </w:p>
          <w:p w:rsidR="00F0446B" w:rsidRPr="007570B6" w:rsidRDefault="00F0446B" w:rsidP="007570B6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64" w:lineRule="auto"/>
              <w:jc w:val="both"/>
              <w:textAlignment w:val="baseline"/>
              <w:rPr>
                <w:bCs/>
                <w:sz w:val="22"/>
                <w:szCs w:val="22"/>
                <w:u w:val="single"/>
              </w:rPr>
            </w:pPr>
            <w:r w:rsidRPr="007570B6">
              <w:rPr>
                <w:bCs/>
                <w:sz w:val="22"/>
                <w:szCs w:val="22"/>
                <w:u w:val="single"/>
              </w:rPr>
              <w:t>Riziko vynaložení dalších finančních nákladů</w:t>
            </w:r>
          </w:p>
          <w:p w:rsidR="00F0446B" w:rsidRPr="007570B6" w:rsidRDefault="00F0446B" w:rsidP="00BC53CB">
            <w:pPr>
              <w:spacing w:before="60" w:after="60" w:line="264" w:lineRule="auto"/>
              <w:jc w:val="both"/>
              <w:rPr>
                <w:sz w:val="22"/>
                <w:szCs w:val="22"/>
              </w:rPr>
            </w:pPr>
            <w:r w:rsidRPr="007570B6">
              <w:rPr>
                <w:bCs/>
                <w:sz w:val="22"/>
                <w:szCs w:val="22"/>
              </w:rPr>
              <w:t>Předmět plnění veřejné zakázky je jasně a určitě definován zadávacími podmínkami,</w:t>
            </w:r>
            <w:r w:rsidRPr="007570B6">
              <w:rPr>
                <w:sz w:val="22"/>
                <w:szCs w:val="22"/>
              </w:rPr>
              <w:t xml:space="preserve"> resp. vymezením předmětu plnění veřejné zakázky v souladu se </w:t>
            </w:r>
            <w:r w:rsidR="006F7A98" w:rsidRPr="007570B6">
              <w:rPr>
                <w:sz w:val="22"/>
                <w:szCs w:val="22"/>
              </w:rPr>
              <w:t>ZVZ</w:t>
            </w:r>
            <w:r w:rsidRPr="007570B6">
              <w:rPr>
                <w:sz w:val="22"/>
                <w:szCs w:val="22"/>
              </w:rPr>
              <w:t>. Nabídková cena stanovená na základě z</w:t>
            </w:r>
            <w:r w:rsidR="00BC53CB">
              <w:rPr>
                <w:sz w:val="22"/>
                <w:szCs w:val="22"/>
              </w:rPr>
              <w:t>adávacího řízení bude konečná a </w:t>
            </w:r>
            <w:r w:rsidRPr="007570B6">
              <w:rPr>
                <w:sz w:val="22"/>
                <w:szCs w:val="22"/>
              </w:rPr>
              <w:t xml:space="preserve">musí obsahovat veškeré náklady související s plněním předmětu veřejné zakázky. Vzhledem k výše uvedenému zadavatel nepředpokládá vynaložení dalších finančních nákladů v souvislosti s realizací předmětné veřejné zakázky. V případě nutnosti vynaložení dalších finančních nákladů z důvodu na straně uchazeče, s nímž bude smlouva uzavřena, bude zadavatel v souladu s platnými a účinnými právními předpisy uplatňovat nárok </w:t>
            </w:r>
            <w:r w:rsidR="00BC53CB">
              <w:rPr>
                <w:sz w:val="22"/>
                <w:szCs w:val="22"/>
              </w:rPr>
              <w:t xml:space="preserve">na náhradu škody či jiné újmy. </w:t>
            </w:r>
          </w:p>
        </w:tc>
      </w:tr>
      <w:tr w:rsidR="006F7A98" w:rsidRPr="007570B6" w:rsidTr="004A2FE0">
        <w:tc>
          <w:tcPr>
            <w:tcW w:w="3794" w:type="dxa"/>
          </w:tcPr>
          <w:p w:rsidR="006F7A98" w:rsidRPr="007570B6" w:rsidRDefault="006F7A98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lastRenderedPageBreak/>
              <w:t xml:space="preserve">Zadavatel může vymezit varianty naplnění potřeby a zdůvodnění zvolené alternativy Veřejné zakázky. </w:t>
            </w:r>
          </w:p>
        </w:tc>
        <w:tc>
          <w:tcPr>
            <w:tcW w:w="5528" w:type="dxa"/>
          </w:tcPr>
          <w:p w:rsidR="006F7A98" w:rsidRPr="007570B6" w:rsidRDefault="006F7A98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i/>
                <w:sz w:val="22"/>
                <w:szCs w:val="22"/>
              </w:rPr>
            </w:pPr>
            <w:r w:rsidRPr="007570B6">
              <w:rPr>
                <w:i/>
                <w:sz w:val="22"/>
                <w:szCs w:val="22"/>
              </w:rPr>
              <w:t>---</w:t>
            </w:r>
          </w:p>
        </w:tc>
      </w:tr>
      <w:tr w:rsidR="006F7A98" w:rsidRPr="007570B6" w:rsidTr="004A2FE0">
        <w:trPr>
          <w:trHeight w:val="826"/>
        </w:trPr>
        <w:tc>
          <w:tcPr>
            <w:tcW w:w="3794" w:type="dxa"/>
          </w:tcPr>
          <w:p w:rsidR="006F7A98" w:rsidRPr="007570B6" w:rsidRDefault="006F7A98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>Zadavatel může vymezit, do jaké míry ovlivní Veřejná zakázka plnění plánovaného cíle.</w:t>
            </w:r>
          </w:p>
        </w:tc>
        <w:tc>
          <w:tcPr>
            <w:tcW w:w="5528" w:type="dxa"/>
          </w:tcPr>
          <w:p w:rsidR="006F7A98" w:rsidRPr="007570B6" w:rsidRDefault="006F7A98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i/>
                <w:sz w:val="22"/>
                <w:szCs w:val="22"/>
              </w:rPr>
            </w:pPr>
            <w:r w:rsidRPr="007570B6">
              <w:rPr>
                <w:i/>
                <w:sz w:val="22"/>
                <w:szCs w:val="22"/>
              </w:rPr>
              <w:t>---</w:t>
            </w:r>
          </w:p>
        </w:tc>
      </w:tr>
      <w:tr w:rsidR="00F0446B" w:rsidRPr="007570B6" w:rsidTr="004A2FE0">
        <w:tc>
          <w:tcPr>
            <w:tcW w:w="3794" w:type="dxa"/>
          </w:tcPr>
          <w:p w:rsidR="00F0446B" w:rsidRPr="007570B6" w:rsidRDefault="006F7A98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>Zadavatel</w:t>
            </w:r>
            <w:r w:rsidR="00F0446B" w:rsidRPr="007570B6">
              <w:rPr>
                <w:sz w:val="22"/>
                <w:szCs w:val="22"/>
              </w:rPr>
              <w:t xml:space="preserve"> může uvést další informace odůvodňující účelnost veřejné zakázky.</w:t>
            </w:r>
          </w:p>
        </w:tc>
        <w:tc>
          <w:tcPr>
            <w:tcW w:w="5528" w:type="dxa"/>
          </w:tcPr>
          <w:p w:rsidR="00F0446B" w:rsidRPr="007570B6" w:rsidRDefault="006F7A98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 w:rsidRPr="007570B6">
              <w:rPr>
                <w:i/>
                <w:sz w:val="22"/>
                <w:szCs w:val="22"/>
              </w:rPr>
              <w:t>---</w:t>
            </w:r>
          </w:p>
        </w:tc>
      </w:tr>
    </w:tbl>
    <w:p w:rsidR="00F55E4D" w:rsidRPr="007570B6" w:rsidRDefault="00F55E4D" w:rsidP="007570B6">
      <w:pPr>
        <w:spacing w:before="60" w:after="60" w:line="264" w:lineRule="auto"/>
        <w:ind w:left="360" w:right="22"/>
        <w:jc w:val="both"/>
        <w:rPr>
          <w:sz w:val="22"/>
          <w:szCs w:val="22"/>
        </w:rPr>
      </w:pPr>
    </w:p>
    <w:p w:rsidR="00F0446B" w:rsidRPr="007570B6" w:rsidRDefault="00F0446B" w:rsidP="007570B6">
      <w:pPr>
        <w:numPr>
          <w:ilvl w:val="0"/>
          <w:numId w:val="1"/>
        </w:numPr>
        <w:spacing w:before="60" w:after="60" w:line="264" w:lineRule="auto"/>
        <w:ind w:left="360" w:right="22"/>
        <w:jc w:val="both"/>
        <w:rPr>
          <w:sz w:val="22"/>
          <w:szCs w:val="22"/>
        </w:rPr>
      </w:pPr>
      <w:r w:rsidRPr="007570B6">
        <w:rPr>
          <w:sz w:val="22"/>
          <w:szCs w:val="22"/>
        </w:rPr>
        <w:t>Odůvodnění přiměřenosti požadavků na technické kvalifikační předpoklady</w:t>
      </w:r>
      <w:r w:rsidR="007570B6" w:rsidRPr="007570B6">
        <w:rPr>
          <w:sz w:val="22"/>
          <w:szCs w:val="22"/>
        </w:rPr>
        <w:t xml:space="preserve"> podle § 3 </w:t>
      </w:r>
      <w:r w:rsidR="00BC53CB">
        <w:rPr>
          <w:sz w:val="22"/>
          <w:szCs w:val="22"/>
        </w:rPr>
        <w:t>odst. 2 </w:t>
      </w:r>
      <w:r w:rsidR="006F7A98" w:rsidRPr="007570B6">
        <w:rPr>
          <w:sz w:val="22"/>
          <w:szCs w:val="22"/>
        </w:rPr>
        <w:t>Vyhlášky</w:t>
      </w:r>
      <w:r w:rsidRPr="007570B6">
        <w:rPr>
          <w:sz w:val="22"/>
          <w:szCs w:val="22"/>
        </w:rPr>
        <w:t>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5528"/>
      </w:tblGrid>
      <w:tr w:rsidR="00F0446B" w:rsidRPr="007570B6" w:rsidTr="006A274D">
        <w:tc>
          <w:tcPr>
            <w:tcW w:w="9322" w:type="dxa"/>
            <w:gridSpan w:val="2"/>
          </w:tcPr>
          <w:p w:rsidR="00F0446B" w:rsidRPr="007570B6" w:rsidRDefault="00F0446B" w:rsidP="007570B6">
            <w:pPr>
              <w:pStyle w:val="Odstavecseseznamem"/>
              <w:spacing w:before="60" w:after="60" w:line="264" w:lineRule="auto"/>
              <w:ind w:left="0"/>
              <w:jc w:val="center"/>
              <w:rPr>
                <w:color w:val="FF0000"/>
                <w:sz w:val="22"/>
                <w:szCs w:val="22"/>
              </w:rPr>
            </w:pPr>
            <w:r w:rsidRPr="007570B6">
              <w:rPr>
                <w:b/>
                <w:sz w:val="22"/>
                <w:szCs w:val="22"/>
              </w:rPr>
              <w:t xml:space="preserve">Odůvodnění </w:t>
            </w:r>
            <w:r w:rsidRPr="00E652E5">
              <w:rPr>
                <w:b/>
                <w:sz w:val="22"/>
                <w:szCs w:val="22"/>
                <w:u w:val="single"/>
              </w:rPr>
              <w:t>přiměřenosti požadavků na technické kvalifikační předpoklady</w:t>
            </w:r>
            <w:r w:rsidRPr="007570B6">
              <w:rPr>
                <w:b/>
                <w:sz w:val="22"/>
                <w:szCs w:val="22"/>
              </w:rPr>
              <w:t xml:space="preserve"> pro plnění veřejné zakázky na služby</w:t>
            </w:r>
          </w:p>
        </w:tc>
      </w:tr>
      <w:tr w:rsidR="00F0446B" w:rsidRPr="007570B6" w:rsidTr="006A274D">
        <w:tc>
          <w:tcPr>
            <w:tcW w:w="3794" w:type="dxa"/>
          </w:tcPr>
          <w:p w:rsidR="006F7A98" w:rsidRPr="007570B6" w:rsidRDefault="006F7A98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 xml:space="preserve">Odůvodnění přiměřenosti požadavků na předložení seznamu významných služeb v případě, že požadovaná finanční hodnota všech významných </w:t>
            </w:r>
            <w:r w:rsidRPr="007570B6">
              <w:rPr>
                <w:sz w:val="22"/>
                <w:szCs w:val="22"/>
              </w:rPr>
              <w:lastRenderedPageBreak/>
              <w:t>služeb v seznamu činí v souhrnu minimálně trojnásobek předpokládané hodnoty veřejné zakázky</w:t>
            </w:r>
          </w:p>
        </w:tc>
        <w:tc>
          <w:tcPr>
            <w:tcW w:w="5528" w:type="dxa"/>
          </w:tcPr>
          <w:p w:rsidR="00F0446B" w:rsidRPr="007570B6" w:rsidRDefault="006F7A98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lastRenderedPageBreak/>
              <w:t>Zadavatel nepožaduje prokázání poskytování významných služeb s finanční hodnotou dosahující trojnásobku předpokládané hodnoty veřejné zakázky.</w:t>
            </w:r>
          </w:p>
          <w:p w:rsidR="00F0446B" w:rsidRPr="0047104A" w:rsidRDefault="00F0446B" w:rsidP="00A80165">
            <w:pPr>
              <w:autoSpaceDE w:val="0"/>
              <w:autoSpaceDN w:val="0"/>
              <w:adjustRightInd w:val="0"/>
              <w:spacing w:before="60" w:after="60" w:line="264" w:lineRule="auto"/>
              <w:jc w:val="both"/>
              <w:rPr>
                <w:i/>
                <w:sz w:val="22"/>
                <w:szCs w:val="22"/>
              </w:rPr>
            </w:pPr>
            <w:r w:rsidRPr="007570B6">
              <w:rPr>
                <w:i/>
                <w:sz w:val="22"/>
                <w:szCs w:val="22"/>
              </w:rPr>
              <w:t>(</w:t>
            </w:r>
            <w:r w:rsidR="00A80165">
              <w:rPr>
                <w:i/>
                <w:sz w:val="22"/>
                <w:szCs w:val="22"/>
              </w:rPr>
              <w:t xml:space="preserve">Zadavatel požaduje pouze: </w:t>
            </w:r>
            <w:r w:rsidR="004A2FE0" w:rsidRPr="007570B6">
              <w:rPr>
                <w:i/>
                <w:sz w:val="22"/>
                <w:szCs w:val="22"/>
              </w:rPr>
              <w:t>Uchazeč</w:t>
            </w:r>
            <w:r w:rsidRPr="007570B6">
              <w:rPr>
                <w:i/>
                <w:sz w:val="22"/>
                <w:szCs w:val="22"/>
              </w:rPr>
              <w:t xml:space="preserve"> splňuje tento </w:t>
            </w:r>
            <w:r w:rsidRPr="007570B6">
              <w:rPr>
                <w:i/>
                <w:sz w:val="22"/>
                <w:szCs w:val="22"/>
              </w:rPr>
              <w:lastRenderedPageBreak/>
              <w:t>kvalifikační předpoklad, pokud v</w:t>
            </w:r>
            <w:r w:rsidR="00BC53CB">
              <w:rPr>
                <w:i/>
                <w:sz w:val="22"/>
                <w:szCs w:val="22"/>
              </w:rPr>
              <w:t> </w:t>
            </w:r>
            <w:r w:rsidRPr="007570B6">
              <w:rPr>
                <w:i/>
                <w:sz w:val="22"/>
                <w:szCs w:val="22"/>
              </w:rPr>
              <w:t>posledních 3 letech realizoval alespoň</w:t>
            </w:r>
            <w:r w:rsidR="00A80165">
              <w:rPr>
                <w:i/>
                <w:sz w:val="22"/>
                <w:szCs w:val="22"/>
              </w:rPr>
              <w:t xml:space="preserve"> </w:t>
            </w:r>
            <w:r w:rsidRPr="007570B6">
              <w:rPr>
                <w:b/>
                <w:i/>
                <w:sz w:val="22"/>
                <w:szCs w:val="22"/>
              </w:rPr>
              <w:t>3 významné služby</w:t>
            </w:r>
            <w:r w:rsidRPr="007570B6">
              <w:rPr>
                <w:i/>
                <w:sz w:val="22"/>
                <w:szCs w:val="22"/>
              </w:rPr>
              <w:t xml:space="preserve"> </w:t>
            </w:r>
            <w:r w:rsidR="004A2FE0" w:rsidRPr="007570B6">
              <w:rPr>
                <w:i/>
                <w:sz w:val="22"/>
                <w:szCs w:val="22"/>
              </w:rPr>
              <w:t xml:space="preserve">obdobného charakteru a rozsahu.  Službou obdobného charakteru a rozsahu je míněna služba spočívající </w:t>
            </w:r>
            <w:r w:rsidR="0047104A" w:rsidRPr="0047104A">
              <w:rPr>
                <w:i/>
                <w:sz w:val="22"/>
                <w:szCs w:val="22"/>
              </w:rPr>
              <w:t>v auditu vnitřních procesů a smluvních vztahů, pro 3 různé objednatele, a to v </w:t>
            </w:r>
            <w:r w:rsidR="0047104A" w:rsidRPr="0047104A">
              <w:rPr>
                <w:bCs/>
                <w:i/>
                <w:sz w:val="22"/>
                <w:szCs w:val="22"/>
              </w:rPr>
              <w:t>minimálním finančním objemu alespoň 500 000,- Kč bez DPH za každou takovou významnou službu.</w:t>
            </w:r>
            <w:r w:rsidR="004A2FE0" w:rsidRPr="007570B6">
              <w:rPr>
                <w:bCs/>
                <w:sz w:val="22"/>
                <w:szCs w:val="22"/>
              </w:rPr>
              <w:t>)</w:t>
            </w:r>
          </w:p>
        </w:tc>
      </w:tr>
      <w:tr w:rsidR="004A2FE0" w:rsidRPr="007570B6" w:rsidTr="006A274D">
        <w:trPr>
          <w:trHeight w:val="41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FE0" w:rsidRPr="007570B6" w:rsidRDefault="004A2FE0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lastRenderedPageBreak/>
              <w:t xml:space="preserve">Odůvodnění přiměřenosti požadavku na předložení seznamu více než tří techniků či technických útvarů. 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FE0" w:rsidRPr="007570B6" w:rsidRDefault="00231B80" w:rsidP="0046658A">
            <w:pPr>
              <w:pStyle w:val="Odstavecseseznamem"/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 xml:space="preserve">Zadavatel požaduje předložení seznamu </w:t>
            </w:r>
            <w:r>
              <w:rPr>
                <w:sz w:val="22"/>
                <w:szCs w:val="22"/>
              </w:rPr>
              <w:t>čtyř členů odborného týmu. Tento požadavek je zcela přiměřený předmětu plnění a jeho náročnosti, a to jak z pohledu nároků na různorodou odbornost poskytovatele služeb tak i z pohledu celkového objemu práce, který musí být vybraným uchazečem zpracován v limitovaném čase</w:t>
            </w:r>
            <w:r w:rsidRPr="007570B6">
              <w:rPr>
                <w:sz w:val="22"/>
                <w:szCs w:val="22"/>
              </w:rPr>
              <w:t xml:space="preserve">.  </w:t>
            </w:r>
          </w:p>
        </w:tc>
      </w:tr>
      <w:tr w:rsidR="004A2FE0" w:rsidRPr="007570B6" w:rsidTr="006A274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FE0" w:rsidRPr="007570B6" w:rsidRDefault="004A2FE0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>Odůvodnění přiměřenosti požadavku na předložení popisu technického vybavení a opatření používaných dodavatelem k zajištění jakosti a popis zařízení či vybavení dodavatele určeného k provádění výzkumu.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FE0" w:rsidRPr="007570B6" w:rsidRDefault="004A2FE0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>Zadavatel nepožaduje.</w:t>
            </w:r>
          </w:p>
        </w:tc>
      </w:tr>
      <w:tr w:rsidR="004A2FE0" w:rsidRPr="007570B6" w:rsidTr="006A274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FE0" w:rsidRPr="007570B6" w:rsidRDefault="004A2FE0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 xml:space="preserve">Odůvodnění přiměřenosti požadavku na provedení kontroly technické kapacity veřejným zadavatelem nebo jinou osobou jeho jménem, případně provedení kontroly opatření týkajících se zabezpečení jakosti a výzkumu.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FE0" w:rsidRPr="007570B6" w:rsidRDefault="004A2FE0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>Zadavatel nepožaduje.</w:t>
            </w:r>
          </w:p>
        </w:tc>
      </w:tr>
      <w:tr w:rsidR="004A2FE0" w:rsidRPr="007570B6" w:rsidTr="006A274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FE0" w:rsidRPr="007570B6" w:rsidRDefault="004A2FE0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>Odůvodnění přiměřenosti požadavku na předložení osvědčení o vzdělání a odborné kvalifikaci dodavatele nebo vedoucích zaměstnanců dodavatele nebo osob v obdobném postavení a osob odpovědných za poskytování příslušných služeb (v případě, že zadavatel požaduje předložení osvědčení o vyšším stupni vzdělání než je středoškolské s maturitou nebo osvědčení o odborné kvalifikaci delší než tři roky).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FE0" w:rsidRPr="007570B6" w:rsidRDefault="004A2FE0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 xml:space="preserve">Zadavatel požaduje předložení </w:t>
            </w:r>
            <w:r w:rsidRPr="007E0BF9">
              <w:rPr>
                <w:sz w:val="22"/>
                <w:szCs w:val="22"/>
                <w:u w:val="single"/>
              </w:rPr>
              <w:t xml:space="preserve">seznamu </w:t>
            </w:r>
            <w:r w:rsidR="0047104A" w:rsidRPr="007E0BF9">
              <w:rPr>
                <w:sz w:val="22"/>
                <w:szCs w:val="22"/>
                <w:u w:val="single"/>
              </w:rPr>
              <w:t>4</w:t>
            </w:r>
            <w:r w:rsidR="006A274D" w:rsidRPr="007E0BF9">
              <w:rPr>
                <w:sz w:val="22"/>
                <w:szCs w:val="22"/>
                <w:u w:val="single"/>
              </w:rPr>
              <w:t xml:space="preserve"> </w:t>
            </w:r>
            <w:r w:rsidRPr="007E0BF9">
              <w:rPr>
                <w:sz w:val="22"/>
                <w:szCs w:val="22"/>
                <w:u w:val="single"/>
              </w:rPr>
              <w:t>členů odborného týmu</w:t>
            </w:r>
            <w:r w:rsidRPr="007570B6">
              <w:rPr>
                <w:sz w:val="22"/>
                <w:szCs w:val="22"/>
              </w:rPr>
              <w:t xml:space="preserve">, přičemž vyžaduje, aby tito členové disponovali vyšším stupněm vzdělání než je středoškolské s maturitou. </w:t>
            </w:r>
          </w:p>
          <w:p w:rsidR="004A2FE0" w:rsidRPr="007570B6" w:rsidRDefault="004A2FE0" w:rsidP="00860FED">
            <w:pPr>
              <w:spacing w:before="60" w:after="60" w:line="264" w:lineRule="auto"/>
              <w:jc w:val="both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>Zadavatel požaduje osvědčení o vyšším stupni vzdělání než je středoškolské s maturitou s ohledem na rozsah a složitost předmětu plnění veřejné zakázky a s poukazem na její ekonomický význam. Dispozice vybraného dodavatele dostatečně kvalifikovanými techniky (členy týmu) co se týče dosaženého stupně vzdělání, je pro zadavatele zárukou zajištění řádné a včasné realizace veřejné zakázky při využití zkušeností členů týmu v dané oblasti. Požadavek na vysokoškolské vzdělání je zcela odpovídající a přiměřený p</w:t>
            </w:r>
            <w:r w:rsidR="006A274D" w:rsidRPr="007570B6">
              <w:rPr>
                <w:sz w:val="22"/>
                <w:szCs w:val="22"/>
              </w:rPr>
              <w:t>ředmětu veřejné zakázky</w:t>
            </w:r>
            <w:r w:rsidRPr="007570B6">
              <w:rPr>
                <w:sz w:val="22"/>
                <w:szCs w:val="22"/>
              </w:rPr>
              <w:t xml:space="preserve">.  </w:t>
            </w:r>
          </w:p>
        </w:tc>
      </w:tr>
      <w:tr w:rsidR="006A274D" w:rsidRPr="007570B6" w:rsidTr="006A274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74D" w:rsidRPr="007570B6" w:rsidRDefault="006A274D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>Odůvodnění přiměřenosti požadavku na předložení přehledu průměrného ročního počtu zaměstnanců dodavatele nebo jiných osob podílejících se na plnění zakázek podobného charakteru a počtu vedoucích zaměstnanců dodavatele nebo osob v obdobném postavení.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74D" w:rsidRPr="007570B6" w:rsidRDefault="006A274D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>Zadavatel nepožaduje.</w:t>
            </w:r>
          </w:p>
        </w:tc>
      </w:tr>
      <w:tr w:rsidR="006A274D" w:rsidRPr="007570B6" w:rsidTr="006A274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74D" w:rsidRPr="007570B6" w:rsidRDefault="006A274D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lastRenderedPageBreak/>
              <w:t>Odůvodnění přiměřenosti požadavku na předložení přehledu nástrojů nebo pomůcek, provozních a technických zařízení, které bude mít dodavatel při plnění veřejné zakázky k dispozici.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74D" w:rsidRPr="007570B6" w:rsidRDefault="006A274D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>Zadavatel nepožaduje.</w:t>
            </w:r>
          </w:p>
        </w:tc>
      </w:tr>
    </w:tbl>
    <w:p w:rsidR="00F0446B" w:rsidRPr="007570B6" w:rsidRDefault="00F0446B" w:rsidP="007570B6">
      <w:pPr>
        <w:spacing w:before="60" w:after="60" w:line="264" w:lineRule="auto"/>
        <w:rPr>
          <w:rFonts w:eastAsia="MS Mincho"/>
          <w:sz w:val="22"/>
          <w:szCs w:val="22"/>
        </w:rPr>
      </w:pPr>
    </w:p>
    <w:p w:rsidR="00F0446B" w:rsidRPr="007570B6" w:rsidRDefault="00F0446B" w:rsidP="007570B6">
      <w:pPr>
        <w:numPr>
          <w:ilvl w:val="0"/>
          <w:numId w:val="1"/>
        </w:numPr>
        <w:spacing w:before="60" w:after="60" w:line="264" w:lineRule="auto"/>
        <w:ind w:left="360" w:right="22"/>
        <w:jc w:val="both"/>
        <w:rPr>
          <w:sz w:val="22"/>
          <w:szCs w:val="22"/>
        </w:rPr>
      </w:pPr>
      <w:r w:rsidRPr="007570B6">
        <w:rPr>
          <w:sz w:val="22"/>
          <w:szCs w:val="22"/>
        </w:rPr>
        <w:t xml:space="preserve">Odůvodnění vymezení obchodních podmínek veřejné zakázky </w:t>
      </w:r>
      <w:r w:rsidR="006A274D" w:rsidRPr="007570B6">
        <w:rPr>
          <w:sz w:val="22"/>
          <w:szCs w:val="22"/>
        </w:rPr>
        <w:t>podle § 4 Vyhlášky</w:t>
      </w:r>
      <w:r w:rsidRPr="007570B6">
        <w:rPr>
          <w:sz w:val="22"/>
          <w:szCs w:val="22"/>
        </w:rPr>
        <w:t>: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5528"/>
      </w:tblGrid>
      <w:tr w:rsidR="00DD4536" w:rsidRPr="007570B6" w:rsidTr="00DD4536">
        <w:tc>
          <w:tcPr>
            <w:tcW w:w="9322" w:type="dxa"/>
            <w:gridSpan w:val="2"/>
          </w:tcPr>
          <w:p w:rsidR="00DD4536" w:rsidRPr="007570B6" w:rsidRDefault="00DD4536" w:rsidP="007570B6">
            <w:pPr>
              <w:spacing w:before="60" w:after="60" w:line="264" w:lineRule="auto"/>
              <w:jc w:val="center"/>
              <w:rPr>
                <w:color w:val="FF0000"/>
                <w:sz w:val="22"/>
                <w:szCs w:val="22"/>
              </w:rPr>
            </w:pPr>
            <w:r w:rsidRPr="007570B6">
              <w:rPr>
                <w:b/>
                <w:sz w:val="22"/>
                <w:szCs w:val="22"/>
              </w:rPr>
              <w:t xml:space="preserve">Odůvodnění vymezení </w:t>
            </w:r>
            <w:r w:rsidRPr="00E652E5">
              <w:rPr>
                <w:b/>
                <w:sz w:val="22"/>
                <w:szCs w:val="22"/>
                <w:u w:val="single"/>
              </w:rPr>
              <w:t>obchodních podmínek</w:t>
            </w:r>
            <w:r w:rsidRPr="007570B6">
              <w:rPr>
                <w:b/>
                <w:sz w:val="22"/>
                <w:szCs w:val="22"/>
              </w:rPr>
              <w:t xml:space="preserve"> veřejné </w:t>
            </w:r>
            <w:r w:rsidRPr="00E652E5">
              <w:rPr>
                <w:b/>
                <w:sz w:val="22"/>
                <w:szCs w:val="22"/>
              </w:rPr>
              <w:t>zakázky na služby</w:t>
            </w:r>
          </w:p>
        </w:tc>
      </w:tr>
      <w:tr w:rsidR="006A274D" w:rsidRPr="007570B6" w:rsidTr="00BC53CB">
        <w:tc>
          <w:tcPr>
            <w:tcW w:w="3794" w:type="dxa"/>
            <w:tcBorders>
              <w:right w:val="single" w:sz="4" w:space="0" w:color="auto"/>
            </w:tcBorders>
          </w:tcPr>
          <w:p w:rsidR="006A274D" w:rsidRPr="007570B6" w:rsidRDefault="006A274D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>Odůvodnění vymezení obchodní podmínky stanovící delší lhůtu splatnosti faktur než 30 dnů od data vystavení faktury.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727493" w:rsidRDefault="009D1B45" w:rsidP="00727493">
            <w:pPr>
              <w:pStyle w:val="Odstavecseseznamem"/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Zadavatel stanoví s</w:t>
            </w:r>
            <w:r w:rsidRPr="009D1B45">
              <w:rPr>
                <w:sz w:val="22"/>
                <w:szCs w:val="22"/>
              </w:rPr>
              <w:t xml:space="preserve">platnost faktur doručených </w:t>
            </w:r>
            <w:r>
              <w:rPr>
                <w:sz w:val="22"/>
                <w:szCs w:val="22"/>
              </w:rPr>
              <w:t xml:space="preserve">mu </w:t>
            </w:r>
            <w:r w:rsidRPr="009D1B45">
              <w:rPr>
                <w:sz w:val="22"/>
                <w:szCs w:val="22"/>
              </w:rPr>
              <w:t>v době od 11. prosince do 31. ledna nejdříve ke dni 11. února následujícího roku.</w:t>
            </w:r>
            <w:r>
              <w:rPr>
                <w:sz w:val="22"/>
                <w:szCs w:val="22"/>
              </w:rPr>
              <w:t xml:space="preserve"> </w:t>
            </w:r>
            <w:r w:rsidR="00727493">
              <w:rPr>
                <w:sz w:val="22"/>
                <w:szCs w:val="22"/>
              </w:rPr>
              <w:t>Uvedená obchodní podmínka odpovídá běžným obchodním zvyklostem a potřebám zadavatele s ohledem na jeho rozpočtové možnosti a interní postupy.</w:t>
            </w:r>
            <w:ins w:id="1" w:author="Swaczynova Barbara" w:date="2015-03-18T12:46:00Z">
              <w:r w:rsidR="009D28B9">
                <w:rPr>
                  <w:sz w:val="22"/>
                  <w:szCs w:val="22"/>
                </w:rPr>
                <w:t xml:space="preserve"> </w:t>
              </w:r>
            </w:ins>
          </w:p>
          <w:p w:rsidR="009D28B9" w:rsidRPr="007570B6" w:rsidRDefault="00727493" w:rsidP="009D28B9">
            <w:pPr>
              <w:pStyle w:val="Odstavecseseznamem"/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Jedná se o standardní lhůtu splatnosti, jejíž případné pozdní plnění je nadto ve prospěch dodavatele zajištěno možností uplatnění sankčních postihů.</w:t>
            </w:r>
          </w:p>
        </w:tc>
      </w:tr>
      <w:tr w:rsidR="006A274D" w:rsidRPr="007570B6" w:rsidTr="00BC53CB">
        <w:tc>
          <w:tcPr>
            <w:tcW w:w="3794" w:type="dxa"/>
            <w:tcBorders>
              <w:right w:val="single" w:sz="4" w:space="0" w:color="auto"/>
            </w:tcBorders>
          </w:tcPr>
          <w:p w:rsidR="006A274D" w:rsidRPr="007570B6" w:rsidRDefault="006A274D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>Odůvodnění vymezení obchodní podmínky stanovící požadavek na pojištění odpovědnosti za škodu způsobenou dodavatelem třetím osobám ve výši přesahující dvojnásobek předpokládané hodnoty veřejné zakázky.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6A274D" w:rsidRPr="007570B6" w:rsidRDefault="006A274D" w:rsidP="00F54785">
            <w:pPr>
              <w:pStyle w:val="Odstavecseseznamem"/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>Uchazeč, jehož nabídka bude vybrána jako nejvhodnější a s nímž bude uzavřena smlouva, je povinen udržovat v platnosti pojištění odpovědnosti za škodu způsobenou dodavatelem třetí osobě vč. osoby zadavatele pokrývající předmět plnění veřejné zakázky s minimálním celkovým limitem pojistného plnění ve výši 1 000 000 Kč, tj.</w:t>
            </w:r>
            <w:r w:rsidR="00F54785">
              <w:rPr>
                <w:sz w:val="22"/>
                <w:szCs w:val="22"/>
              </w:rPr>
              <w:t> </w:t>
            </w:r>
            <w:r w:rsidRPr="007570B6">
              <w:rPr>
                <w:sz w:val="22"/>
                <w:szCs w:val="22"/>
              </w:rPr>
              <w:t>nedochází k překročení dvojnásobku předpokládané hodnoty.</w:t>
            </w:r>
          </w:p>
        </w:tc>
      </w:tr>
      <w:tr w:rsidR="006A274D" w:rsidRPr="007570B6" w:rsidTr="00BC53CB">
        <w:tc>
          <w:tcPr>
            <w:tcW w:w="3794" w:type="dxa"/>
            <w:tcBorders>
              <w:right w:val="single" w:sz="4" w:space="0" w:color="auto"/>
            </w:tcBorders>
          </w:tcPr>
          <w:p w:rsidR="006A274D" w:rsidRPr="007570B6" w:rsidRDefault="006A274D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>Odůvodnění vymezení obchodní podmínky stanovící požadavek bankovní záruky vyšší než je 5 % ceny veřejné zakázky.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6A274D" w:rsidRPr="007570B6" w:rsidRDefault="006A274D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>Zadavatel nepožaduje.</w:t>
            </w:r>
          </w:p>
        </w:tc>
      </w:tr>
      <w:tr w:rsidR="006A274D" w:rsidRPr="007570B6" w:rsidTr="00BC53CB">
        <w:tc>
          <w:tcPr>
            <w:tcW w:w="3794" w:type="dxa"/>
            <w:tcBorders>
              <w:right w:val="single" w:sz="4" w:space="0" w:color="auto"/>
            </w:tcBorders>
          </w:tcPr>
          <w:p w:rsidR="006A274D" w:rsidRPr="007570B6" w:rsidRDefault="006A274D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>Odůvodnění vymezení obchodní podmínky stanovící požadavek záruční lhůtu delší než 24 měsíců.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6A274D" w:rsidRPr="007570B6" w:rsidRDefault="006A274D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>Zadavatel nepožaduje.</w:t>
            </w:r>
          </w:p>
        </w:tc>
      </w:tr>
      <w:tr w:rsidR="006A274D" w:rsidRPr="007570B6" w:rsidTr="00BC53CB">
        <w:tc>
          <w:tcPr>
            <w:tcW w:w="3794" w:type="dxa"/>
            <w:tcBorders>
              <w:right w:val="single" w:sz="4" w:space="0" w:color="auto"/>
            </w:tcBorders>
          </w:tcPr>
          <w:p w:rsidR="006A274D" w:rsidRPr="007570B6" w:rsidRDefault="006A274D" w:rsidP="007570B6">
            <w:pPr>
              <w:pStyle w:val="Odstavecseseznamem"/>
              <w:widowControl w:val="0"/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>Odůvodnění vymezení obchodní podmínky stanovící smluvní pokutu za prodlení dodavatele vyšší než 0,2 % z předpokládané hodnoty veřejné zakázky za každý den prodlení.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6A274D" w:rsidRPr="007570B6" w:rsidRDefault="006A274D" w:rsidP="0047104A">
            <w:pPr>
              <w:pStyle w:val="Odstavecseseznamem"/>
              <w:widowControl w:val="0"/>
              <w:tabs>
                <w:tab w:val="left" w:pos="2036"/>
              </w:tabs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>Smluvní pokuta za prodlení vybraného uchazeče s</w:t>
            </w:r>
            <w:r w:rsidR="00BC53CB">
              <w:rPr>
                <w:sz w:val="22"/>
                <w:szCs w:val="22"/>
              </w:rPr>
              <w:t> </w:t>
            </w:r>
            <w:r w:rsidRPr="007570B6">
              <w:rPr>
                <w:sz w:val="22"/>
                <w:szCs w:val="22"/>
              </w:rPr>
              <w:t xml:space="preserve">termínem předání výstupů plnění zadavateli je stanovena ve výši </w:t>
            </w:r>
            <w:r w:rsidR="002D6C1F">
              <w:rPr>
                <w:sz w:val="22"/>
                <w:szCs w:val="22"/>
              </w:rPr>
              <w:t>2</w:t>
            </w:r>
            <w:r w:rsidRPr="007570B6">
              <w:rPr>
                <w:sz w:val="22"/>
                <w:szCs w:val="22"/>
              </w:rPr>
              <w:t>.</w:t>
            </w:r>
            <w:r w:rsidR="002D6C1F">
              <w:rPr>
                <w:sz w:val="22"/>
                <w:szCs w:val="22"/>
              </w:rPr>
              <w:t>5</w:t>
            </w:r>
            <w:r w:rsidRPr="007570B6">
              <w:rPr>
                <w:sz w:val="22"/>
                <w:szCs w:val="22"/>
              </w:rPr>
              <w:t>00,- Kč za každý započatý den prodlení, tj.</w:t>
            </w:r>
            <w:r w:rsidR="00F54785">
              <w:rPr>
                <w:sz w:val="22"/>
                <w:szCs w:val="22"/>
              </w:rPr>
              <w:t> </w:t>
            </w:r>
            <w:r w:rsidR="00DD4536" w:rsidRPr="007570B6">
              <w:rPr>
                <w:sz w:val="22"/>
                <w:szCs w:val="22"/>
              </w:rPr>
              <w:t>smluvní pokuta nepředstavuje více než 0,2% z předpokládané hodnoty veřejné zakázky</w:t>
            </w:r>
            <w:r w:rsidR="00BC53CB">
              <w:rPr>
                <w:sz w:val="22"/>
                <w:szCs w:val="22"/>
              </w:rPr>
              <w:t xml:space="preserve"> za každý den prodlení</w:t>
            </w:r>
            <w:r w:rsidR="00DD4536" w:rsidRPr="007570B6">
              <w:rPr>
                <w:sz w:val="22"/>
                <w:szCs w:val="22"/>
              </w:rPr>
              <w:t>.</w:t>
            </w:r>
          </w:p>
        </w:tc>
      </w:tr>
      <w:tr w:rsidR="006A274D" w:rsidRPr="007570B6" w:rsidTr="00BC53CB">
        <w:tc>
          <w:tcPr>
            <w:tcW w:w="3794" w:type="dxa"/>
            <w:tcBorders>
              <w:right w:val="single" w:sz="4" w:space="0" w:color="auto"/>
            </w:tcBorders>
          </w:tcPr>
          <w:p w:rsidR="006A274D" w:rsidRPr="007570B6" w:rsidRDefault="006A274D" w:rsidP="007570B6">
            <w:pPr>
              <w:pStyle w:val="Odstavecseseznamem"/>
              <w:widowControl w:val="0"/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>Odůvodnění vymezení obchodní podmínky stanovící smluvní pokutu za prodlení zadavatele s úhradou faktur vyšší než 0,05 % z dlužné částky za každý den prodlení.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6A274D" w:rsidRPr="007570B6" w:rsidRDefault="006A274D" w:rsidP="00683564">
            <w:pPr>
              <w:pStyle w:val="Odstavecseseznamem"/>
              <w:widowControl w:val="0"/>
              <w:spacing w:before="60" w:after="60" w:line="264" w:lineRule="auto"/>
              <w:ind w:left="0"/>
              <w:jc w:val="both"/>
              <w:rPr>
                <w:sz w:val="22"/>
                <w:szCs w:val="22"/>
                <w:highlight w:val="yellow"/>
              </w:rPr>
            </w:pPr>
            <w:r w:rsidRPr="007570B6">
              <w:rPr>
                <w:sz w:val="22"/>
                <w:szCs w:val="22"/>
              </w:rPr>
              <w:t>Při nedodržení termínu splatnosti zadavatelem je dodavatel oprávněn požadovat úhradu úroku z prodlení ve výši dle platných a účinných právních předpisů (nařízení vlády č.</w:t>
            </w:r>
            <w:r w:rsidR="00683564">
              <w:rPr>
                <w:sz w:val="22"/>
                <w:szCs w:val="22"/>
              </w:rPr>
              <w:t> </w:t>
            </w:r>
            <w:r w:rsidRPr="007570B6">
              <w:rPr>
                <w:sz w:val="22"/>
                <w:szCs w:val="22"/>
              </w:rPr>
              <w:t>351/2013 Sb.).</w:t>
            </w:r>
          </w:p>
        </w:tc>
      </w:tr>
      <w:tr w:rsidR="006A274D" w:rsidRPr="007570B6" w:rsidTr="00BC53CB">
        <w:tc>
          <w:tcPr>
            <w:tcW w:w="3794" w:type="dxa"/>
            <w:tcBorders>
              <w:right w:val="single" w:sz="4" w:space="0" w:color="auto"/>
            </w:tcBorders>
          </w:tcPr>
          <w:p w:rsidR="006A274D" w:rsidRPr="007570B6" w:rsidRDefault="006A274D" w:rsidP="007570B6">
            <w:pPr>
              <w:pStyle w:val="Odstavecseseznamem"/>
              <w:widowControl w:val="0"/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>Odůvodnění vymezení dalších obchodních podmínek.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6A274D" w:rsidRPr="007570B6" w:rsidRDefault="006A274D" w:rsidP="007570B6">
            <w:pPr>
              <w:pStyle w:val="Odstavecseseznamem"/>
              <w:widowControl w:val="0"/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 xml:space="preserve">Zadavatel vymezil obchodní podmínky v samostatné příloze zadávací dokumentace. Zadavatel stanovil veškeré </w:t>
            </w:r>
            <w:r w:rsidRPr="007570B6">
              <w:rPr>
                <w:sz w:val="22"/>
                <w:szCs w:val="22"/>
              </w:rPr>
              <w:lastRenderedPageBreak/>
              <w:t>obchodní podmínky takovým způsobem, který je vzhledem k předmětu veřejné zakázky přiměřený.</w:t>
            </w:r>
          </w:p>
        </w:tc>
      </w:tr>
    </w:tbl>
    <w:p w:rsidR="006A274D" w:rsidRDefault="006A274D" w:rsidP="007570B6">
      <w:pPr>
        <w:widowControl w:val="0"/>
        <w:autoSpaceDE w:val="0"/>
        <w:autoSpaceDN w:val="0"/>
        <w:adjustRightInd w:val="0"/>
        <w:spacing w:before="60" w:after="60" w:line="264" w:lineRule="auto"/>
        <w:jc w:val="both"/>
        <w:rPr>
          <w:sz w:val="22"/>
          <w:szCs w:val="22"/>
        </w:rPr>
      </w:pPr>
    </w:p>
    <w:p w:rsidR="00DD4536" w:rsidRPr="007570B6" w:rsidRDefault="00DD4536" w:rsidP="007570B6">
      <w:pPr>
        <w:numPr>
          <w:ilvl w:val="0"/>
          <w:numId w:val="1"/>
        </w:numPr>
        <w:spacing w:before="60" w:after="60" w:line="264" w:lineRule="auto"/>
        <w:ind w:left="360" w:right="22"/>
        <w:jc w:val="both"/>
        <w:rPr>
          <w:sz w:val="22"/>
          <w:szCs w:val="22"/>
        </w:rPr>
      </w:pPr>
      <w:r w:rsidRPr="007570B6">
        <w:rPr>
          <w:sz w:val="22"/>
          <w:szCs w:val="22"/>
        </w:rPr>
        <w:t>Odůvodnění vymezení technických podmínek veřejné zakázky podle § 5 Vyhlášky:</w:t>
      </w:r>
    </w:p>
    <w:tbl>
      <w:tblPr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5418"/>
      </w:tblGrid>
      <w:tr w:rsidR="00DD4536" w:rsidRPr="007570B6" w:rsidTr="007570B6">
        <w:tc>
          <w:tcPr>
            <w:tcW w:w="9212" w:type="dxa"/>
            <w:gridSpan w:val="2"/>
          </w:tcPr>
          <w:p w:rsidR="00DD4536" w:rsidRPr="007570B6" w:rsidRDefault="00DD4536" w:rsidP="007570B6">
            <w:pPr>
              <w:spacing w:before="60" w:after="60" w:line="264" w:lineRule="auto"/>
              <w:jc w:val="center"/>
              <w:rPr>
                <w:color w:val="FF0000"/>
                <w:sz w:val="22"/>
                <w:szCs w:val="22"/>
              </w:rPr>
            </w:pPr>
            <w:r w:rsidRPr="007570B6">
              <w:rPr>
                <w:b/>
                <w:sz w:val="22"/>
                <w:szCs w:val="22"/>
              </w:rPr>
              <w:t xml:space="preserve">Odůvodnění vymezení </w:t>
            </w:r>
            <w:r w:rsidRPr="00E652E5">
              <w:rPr>
                <w:b/>
                <w:sz w:val="22"/>
                <w:szCs w:val="22"/>
                <w:u w:val="single"/>
              </w:rPr>
              <w:t>technických podmínek</w:t>
            </w:r>
            <w:r w:rsidRPr="007570B6">
              <w:rPr>
                <w:b/>
                <w:sz w:val="22"/>
                <w:szCs w:val="22"/>
              </w:rPr>
              <w:t xml:space="preserve"> veřejné zakázky</w:t>
            </w:r>
          </w:p>
        </w:tc>
      </w:tr>
      <w:tr w:rsidR="006A274D" w:rsidRPr="007570B6" w:rsidTr="007570B6">
        <w:tc>
          <w:tcPr>
            <w:tcW w:w="3794" w:type="dxa"/>
          </w:tcPr>
          <w:p w:rsidR="006A274D" w:rsidRPr="007570B6" w:rsidRDefault="006A274D" w:rsidP="007570B6">
            <w:pPr>
              <w:widowControl w:val="0"/>
              <w:autoSpaceDE w:val="0"/>
              <w:autoSpaceDN w:val="0"/>
              <w:adjustRightInd w:val="0"/>
              <w:spacing w:before="60" w:after="60" w:line="264" w:lineRule="auto"/>
              <w:jc w:val="both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>Odůvodnění vymezených technických podmínek.</w:t>
            </w:r>
          </w:p>
        </w:tc>
        <w:tc>
          <w:tcPr>
            <w:tcW w:w="5418" w:type="dxa"/>
          </w:tcPr>
          <w:p w:rsidR="006A274D" w:rsidRPr="007570B6" w:rsidRDefault="006A274D" w:rsidP="007570B6">
            <w:pPr>
              <w:widowControl w:val="0"/>
              <w:autoSpaceDE w:val="0"/>
              <w:autoSpaceDN w:val="0"/>
              <w:adjustRightInd w:val="0"/>
              <w:spacing w:before="60" w:after="60" w:line="264" w:lineRule="auto"/>
              <w:jc w:val="both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>Zadavatel nepožaduje.</w:t>
            </w:r>
          </w:p>
        </w:tc>
      </w:tr>
    </w:tbl>
    <w:p w:rsidR="00F0446B" w:rsidRPr="007570B6" w:rsidRDefault="00F0446B" w:rsidP="007570B6">
      <w:pPr>
        <w:spacing w:before="60" w:after="60" w:line="264" w:lineRule="auto"/>
        <w:ind w:left="360" w:right="22"/>
        <w:jc w:val="both"/>
        <w:rPr>
          <w:rFonts w:eastAsia="MS Mincho"/>
          <w:b/>
          <w:bCs/>
          <w:sz w:val="22"/>
          <w:szCs w:val="22"/>
        </w:rPr>
      </w:pPr>
    </w:p>
    <w:p w:rsidR="00F0446B" w:rsidRPr="00E652E5" w:rsidRDefault="00F0446B" w:rsidP="00E652E5">
      <w:pPr>
        <w:keepNext/>
        <w:numPr>
          <w:ilvl w:val="0"/>
          <w:numId w:val="1"/>
        </w:numPr>
        <w:spacing w:before="60" w:after="60" w:line="264" w:lineRule="auto"/>
        <w:ind w:left="360" w:right="22"/>
        <w:jc w:val="both"/>
        <w:rPr>
          <w:sz w:val="22"/>
          <w:szCs w:val="22"/>
        </w:rPr>
      </w:pPr>
      <w:r w:rsidRPr="007570B6">
        <w:rPr>
          <w:sz w:val="22"/>
          <w:szCs w:val="22"/>
        </w:rPr>
        <w:t>Odůvodnění stanovení základních a dílčích hodnotících kritérií</w:t>
      </w:r>
      <w:r w:rsidR="00E652E5">
        <w:rPr>
          <w:sz w:val="22"/>
          <w:szCs w:val="22"/>
        </w:rPr>
        <w:t xml:space="preserve"> a způsobu hodnocení nabídek ve </w:t>
      </w:r>
      <w:r w:rsidRPr="007570B6">
        <w:rPr>
          <w:sz w:val="22"/>
          <w:szCs w:val="22"/>
        </w:rPr>
        <w:t>vztahu k potřebám zadavatele</w:t>
      </w:r>
      <w:r w:rsidR="00DD4536" w:rsidRPr="007570B6">
        <w:rPr>
          <w:sz w:val="22"/>
          <w:szCs w:val="22"/>
        </w:rPr>
        <w:t xml:space="preserve"> podle § 6 Vyhlášky: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5843"/>
      </w:tblGrid>
      <w:tr w:rsidR="00F0446B" w:rsidRPr="007570B6" w:rsidTr="004A2FE0">
        <w:tc>
          <w:tcPr>
            <w:tcW w:w="9212" w:type="dxa"/>
            <w:gridSpan w:val="2"/>
          </w:tcPr>
          <w:p w:rsidR="00F0446B" w:rsidRPr="007570B6" w:rsidRDefault="00F0446B" w:rsidP="007570B6">
            <w:pPr>
              <w:keepNext/>
              <w:spacing w:before="60" w:after="60" w:line="264" w:lineRule="auto"/>
              <w:jc w:val="center"/>
              <w:rPr>
                <w:b/>
                <w:sz w:val="22"/>
                <w:szCs w:val="22"/>
              </w:rPr>
            </w:pPr>
            <w:r w:rsidRPr="007570B6">
              <w:rPr>
                <w:b/>
                <w:sz w:val="22"/>
                <w:szCs w:val="22"/>
              </w:rPr>
              <w:t xml:space="preserve">Odůvodnění stanovení </w:t>
            </w:r>
            <w:r w:rsidRPr="00E652E5">
              <w:rPr>
                <w:b/>
                <w:sz w:val="22"/>
                <w:szCs w:val="22"/>
                <w:u w:val="single"/>
              </w:rPr>
              <w:t>základních a dílčích hodnotících kritérií</w:t>
            </w:r>
            <w:r w:rsidRPr="007570B6">
              <w:rPr>
                <w:b/>
                <w:sz w:val="22"/>
                <w:szCs w:val="22"/>
              </w:rPr>
              <w:t xml:space="preserve"> ve vztahu k potřebám veřejného zadavatele</w:t>
            </w:r>
          </w:p>
        </w:tc>
      </w:tr>
      <w:tr w:rsidR="00F0446B" w:rsidRPr="007570B6" w:rsidTr="004A2FE0">
        <w:tc>
          <w:tcPr>
            <w:tcW w:w="3369" w:type="dxa"/>
          </w:tcPr>
          <w:p w:rsidR="00F0446B" w:rsidRPr="007570B6" w:rsidRDefault="00F0446B" w:rsidP="007570B6">
            <w:pPr>
              <w:spacing w:before="60" w:after="60" w:line="264" w:lineRule="auto"/>
              <w:jc w:val="center"/>
              <w:rPr>
                <w:b/>
                <w:sz w:val="22"/>
                <w:szCs w:val="22"/>
              </w:rPr>
            </w:pPr>
            <w:r w:rsidRPr="007570B6">
              <w:rPr>
                <w:b/>
                <w:sz w:val="22"/>
                <w:szCs w:val="22"/>
              </w:rPr>
              <w:t xml:space="preserve">Hodnotící kritérium </w:t>
            </w:r>
          </w:p>
        </w:tc>
        <w:tc>
          <w:tcPr>
            <w:tcW w:w="5843" w:type="dxa"/>
          </w:tcPr>
          <w:p w:rsidR="00F0446B" w:rsidRPr="007570B6" w:rsidRDefault="00F0446B" w:rsidP="007570B6">
            <w:pPr>
              <w:spacing w:before="60" w:after="60" w:line="264" w:lineRule="auto"/>
              <w:jc w:val="center"/>
              <w:rPr>
                <w:b/>
                <w:sz w:val="22"/>
                <w:szCs w:val="22"/>
              </w:rPr>
            </w:pPr>
            <w:r w:rsidRPr="007570B6">
              <w:rPr>
                <w:b/>
                <w:sz w:val="22"/>
                <w:szCs w:val="22"/>
              </w:rPr>
              <w:t xml:space="preserve">Odůvodnění </w:t>
            </w:r>
          </w:p>
        </w:tc>
      </w:tr>
      <w:tr w:rsidR="007570B6" w:rsidRPr="007570B6" w:rsidTr="004A2FE0">
        <w:tc>
          <w:tcPr>
            <w:tcW w:w="3369" w:type="dxa"/>
            <w:vAlign w:val="center"/>
          </w:tcPr>
          <w:p w:rsidR="007570B6" w:rsidRPr="007570B6" w:rsidRDefault="007570B6" w:rsidP="007570B6">
            <w:pPr>
              <w:pStyle w:val="Odstavecseseznamem"/>
              <w:spacing w:before="60" w:after="60" w:line="264" w:lineRule="auto"/>
              <w:ind w:left="0"/>
              <w:rPr>
                <w:sz w:val="22"/>
                <w:szCs w:val="22"/>
              </w:rPr>
            </w:pPr>
            <w:r w:rsidRPr="007570B6">
              <w:rPr>
                <w:sz w:val="22"/>
                <w:szCs w:val="22"/>
              </w:rPr>
              <w:t>Ekonomická výhodnost nabídky</w:t>
            </w:r>
          </w:p>
          <w:p w:rsidR="007570B6" w:rsidRPr="007570B6" w:rsidRDefault="007570B6" w:rsidP="007570B6">
            <w:pPr>
              <w:pStyle w:val="Odstavecseseznamem"/>
              <w:spacing w:before="60" w:after="60" w:line="264" w:lineRule="auto"/>
              <w:ind w:left="0"/>
              <w:rPr>
                <w:sz w:val="22"/>
                <w:szCs w:val="22"/>
              </w:rPr>
            </w:pPr>
          </w:p>
          <w:p w:rsidR="007570B6" w:rsidRPr="00301119" w:rsidRDefault="007570B6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spacing w:val="-4"/>
                <w:sz w:val="22"/>
                <w:szCs w:val="22"/>
              </w:rPr>
            </w:pPr>
            <w:r w:rsidRPr="007570B6">
              <w:rPr>
                <w:spacing w:val="-4"/>
                <w:sz w:val="22"/>
                <w:szCs w:val="22"/>
              </w:rPr>
              <w:t xml:space="preserve">Zadavatel bude v rámci tohoto základního hodnotícího kritéria nabídky uchazečů hodnotit podle následujících dílčích hodnotících </w:t>
            </w:r>
            <w:r w:rsidRPr="00301119">
              <w:rPr>
                <w:spacing w:val="-4"/>
                <w:sz w:val="22"/>
                <w:szCs w:val="22"/>
              </w:rPr>
              <w:t>kritérií:</w:t>
            </w:r>
          </w:p>
          <w:p w:rsidR="007570B6" w:rsidRPr="00301119" w:rsidRDefault="00301119" w:rsidP="00E652E5">
            <w:pPr>
              <w:pStyle w:val="Odstavecseseznamem"/>
              <w:numPr>
                <w:ilvl w:val="0"/>
                <w:numId w:val="6"/>
              </w:numPr>
              <w:spacing w:before="60" w:after="60" w:line="264" w:lineRule="auto"/>
              <w:ind w:left="426" w:hanging="426"/>
              <w:jc w:val="both"/>
              <w:rPr>
                <w:spacing w:val="-4"/>
                <w:sz w:val="22"/>
                <w:szCs w:val="22"/>
              </w:rPr>
            </w:pPr>
            <w:r w:rsidRPr="00301119">
              <w:rPr>
                <w:sz w:val="22"/>
                <w:szCs w:val="22"/>
              </w:rPr>
              <w:t>Celková nabídková cena za předmět veřejné zakázky</w:t>
            </w:r>
            <w:r w:rsidRPr="00301119">
              <w:rPr>
                <w:sz w:val="22"/>
                <w:szCs w:val="22"/>
              </w:rPr>
              <w:tab/>
              <w:t xml:space="preserve"> v Kč bez DPH</w:t>
            </w:r>
            <w:r w:rsidRPr="00301119">
              <w:rPr>
                <w:spacing w:val="-4"/>
                <w:sz w:val="22"/>
                <w:szCs w:val="22"/>
              </w:rPr>
              <w:t xml:space="preserve"> </w:t>
            </w:r>
            <w:r w:rsidR="007570B6" w:rsidRPr="00301119">
              <w:rPr>
                <w:spacing w:val="-4"/>
                <w:sz w:val="22"/>
                <w:szCs w:val="22"/>
              </w:rPr>
              <w:t>(</w:t>
            </w:r>
            <w:r w:rsidR="00231B80" w:rsidRPr="00301119">
              <w:rPr>
                <w:spacing w:val="-4"/>
                <w:sz w:val="22"/>
                <w:szCs w:val="22"/>
              </w:rPr>
              <w:t>6</w:t>
            </w:r>
            <w:r w:rsidR="007570B6" w:rsidRPr="00301119">
              <w:rPr>
                <w:spacing w:val="-4"/>
                <w:sz w:val="22"/>
                <w:szCs w:val="22"/>
              </w:rPr>
              <w:t>0 %)</w:t>
            </w:r>
          </w:p>
          <w:p w:rsidR="007570B6" w:rsidRPr="00301119" w:rsidRDefault="00301119" w:rsidP="00E652E5">
            <w:pPr>
              <w:pStyle w:val="Odstavecseseznamem"/>
              <w:numPr>
                <w:ilvl w:val="0"/>
                <w:numId w:val="6"/>
              </w:numPr>
              <w:spacing w:before="60" w:after="60" w:line="264" w:lineRule="auto"/>
              <w:ind w:left="426" w:hanging="426"/>
              <w:jc w:val="both"/>
              <w:rPr>
                <w:spacing w:val="-4"/>
                <w:sz w:val="22"/>
                <w:szCs w:val="22"/>
              </w:rPr>
            </w:pPr>
            <w:r w:rsidRPr="00301119">
              <w:rPr>
                <w:sz w:val="22"/>
                <w:szCs w:val="22"/>
              </w:rPr>
              <w:t>Metodika a postup řešení zakázky</w:t>
            </w:r>
            <w:r w:rsidRPr="00301119">
              <w:rPr>
                <w:spacing w:val="-4"/>
                <w:sz w:val="22"/>
                <w:szCs w:val="22"/>
              </w:rPr>
              <w:t xml:space="preserve"> </w:t>
            </w:r>
            <w:r w:rsidR="007570B6" w:rsidRPr="00301119">
              <w:rPr>
                <w:spacing w:val="-4"/>
                <w:sz w:val="22"/>
                <w:szCs w:val="22"/>
              </w:rPr>
              <w:t>(</w:t>
            </w:r>
            <w:r w:rsidR="00231B80" w:rsidRPr="00301119">
              <w:rPr>
                <w:spacing w:val="-4"/>
                <w:sz w:val="22"/>
                <w:szCs w:val="22"/>
              </w:rPr>
              <w:t>4</w:t>
            </w:r>
            <w:r w:rsidR="007570B6" w:rsidRPr="00301119">
              <w:rPr>
                <w:spacing w:val="-4"/>
                <w:sz w:val="22"/>
                <w:szCs w:val="22"/>
              </w:rPr>
              <w:t>0 %)</w:t>
            </w:r>
          </w:p>
          <w:p w:rsidR="007570B6" w:rsidRPr="007570B6" w:rsidRDefault="007570B6" w:rsidP="007570B6">
            <w:pPr>
              <w:pStyle w:val="Odstavecseseznamem"/>
              <w:spacing w:before="60" w:after="60" w:line="264" w:lineRule="auto"/>
              <w:ind w:left="0"/>
              <w:jc w:val="both"/>
              <w:rPr>
                <w:spacing w:val="-4"/>
                <w:sz w:val="22"/>
                <w:szCs w:val="22"/>
              </w:rPr>
            </w:pPr>
          </w:p>
        </w:tc>
        <w:tc>
          <w:tcPr>
            <w:tcW w:w="5843" w:type="dxa"/>
          </w:tcPr>
          <w:p w:rsidR="007570B6" w:rsidRPr="007570B6" w:rsidRDefault="007570B6" w:rsidP="001F4676">
            <w:pPr>
              <w:pStyle w:val="Odstavecseseznamem"/>
              <w:spacing w:before="60" w:after="60" w:line="264" w:lineRule="auto"/>
              <w:ind w:left="0"/>
              <w:jc w:val="both"/>
              <w:rPr>
                <w:sz w:val="22"/>
                <w:szCs w:val="22"/>
              </w:rPr>
            </w:pPr>
            <w:r w:rsidRPr="007570B6">
              <w:rPr>
                <w:spacing w:val="-4"/>
                <w:sz w:val="22"/>
                <w:szCs w:val="22"/>
              </w:rPr>
              <w:t xml:space="preserve">Zadavatel v rámci ekonomické výhodnosti nabídky hodnotí nabídkovou cenu s váhou </w:t>
            </w:r>
            <w:r w:rsidR="00231B80">
              <w:rPr>
                <w:spacing w:val="-4"/>
                <w:sz w:val="22"/>
                <w:szCs w:val="22"/>
              </w:rPr>
              <w:t>6</w:t>
            </w:r>
            <w:r w:rsidRPr="007570B6">
              <w:rPr>
                <w:spacing w:val="-4"/>
                <w:sz w:val="22"/>
                <w:szCs w:val="22"/>
              </w:rPr>
              <w:t xml:space="preserve">0 %, </w:t>
            </w:r>
            <w:r w:rsidRPr="007570B6">
              <w:rPr>
                <w:sz w:val="22"/>
                <w:szCs w:val="22"/>
              </w:rPr>
              <w:t>a proto není odůvodnění přiměřenosti dílčích h</w:t>
            </w:r>
            <w:r w:rsidR="001F4676">
              <w:rPr>
                <w:sz w:val="22"/>
                <w:szCs w:val="22"/>
              </w:rPr>
              <w:t>odnotících kritérií ve smyslu § </w:t>
            </w:r>
            <w:r w:rsidRPr="007570B6">
              <w:rPr>
                <w:sz w:val="22"/>
                <w:szCs w:val="22"/>
              </w:rPr>
              <w:t>6</w:t>
            </w:r>
            <w:r w:rsidR="001F4676">
              <w:rPr>
                <w:sz w:val="22"/>
                <w:szCs w:val="22"/>
              </w:rPr>
              <w:t> </w:t>
            </w:r>
            <w:r w:rsidRPr="007570B6">
              <w:rPr>
                <w:sz w:val="22"/>
                <w:szCs w:val="22"/>
              </w:rPr>
              <w:t>Vyhlášky relevantní.</w:t>
            </w:r>
          </w:p>
          <w:p w:rsidR="007570B6" w:rsidRPr="007570B6" w:rsidRDefault="007570B6" w:rsidP="00E652E5">
            <w:pPr>
              <w:widowControl w:val="0"/>
              <w:autoSpaceDE w:val="0"/>
              <w:autoSpaceDN w:val="0"/>
              <w:adjustRightInd w:val="0"/>
              <w:spacing w:before="60" w:after="60" w:line="264" w:lineRule="auto"/>
              <w:jc w:val="both"/>
              <w:rPr>
                <w:spacing w:val="-4"/>
                <w:sz w:val="22"/>
                <w:szCs w:val="22"/>
              </w:rPr>
            </w:pPr>
            <w:r w:rsidRPr="007570B6">
              <w:rPr>
                <w:spacing w:val="-4"/>
                <w:sz w:val="22"/>
                <w:szCs w:val="22"/>
              </w:rPr>
              <w:t xml:space="preserve">Způsob hodnocení nabídek v části hodnocení nabídkové ceny byl stanoven standardním způsobem pro hodnocení počitatelných kritérií. Způsob hodnocení metodiky postupu byl stanoven tak, aby maximálně zajišťoval transparentnost tohoto postupu, tj. možnost zadavatele/hodnotící komise dostatečně citlivě </w:t>
            </w:r>
            <w:r w:rsidR="00E652E5">
              <w:rPr>
                <w:spacing w:val="-4"/>
                <w:sz w:val="22"/>
                <w:szCs w:val="22"/>
              </w:rPr>
              <w:t>a </w:t>
            </w:r>
            <w:r w:rsidRPr="007570B6">
              <w:rPr>
                <w:spacing w:val="-4"/>
                <w:sz w:val="22"/>
                <w:szCs w:val="22"/>
              </w:rPr>
              <w:t>zároveň zdůvodnitelně hodnotit odlišnosti jednotlivých metodik z hledisek pro zadavatele relevantních. Výsledné bodové hodnocení metodiky postupu každého uchazeče bude náležitě slovně odůvodněno, přičemž zadavatel připouští přidělit více metodikám postupu stejný počet bodů.</w:t>
            </w:r>
          </w:p>
        </w:tc>
      </w:tr>
    </w:tbl>
    <w:p w:rsidR="00F0446B" w:rsidRPr="007570B6" w:rsidRDefault="00F0446B" w:rsidP="007570B6">
      <w:pPr>
        <w:spacing w:before="60" w:after="60" w:line="264" w:lineRule="auto"/>
        <w:ind w:left="360" w:right="22"/>
        <w:jc w:val="both"/>
        <w:rPr>
          <w:rFonts w:eastAsia="MS Mincho"/>
          <w:b/>
          <w:bCs/>
          <w:sz w:val="22"/>
          <w:szCs w:val="22"/>
        </w:rPr>
      </w:pPr>
    </w:p>
    <w:p w:rsidR="006B341A" w:rsidRPr="007570B6" w:rsidRDefault="006B341A" w:rsidP="007570B6">
      <w:pPr>
        <w:spacing w:before="60" w:after="60" w:line="264" w:lineRule="auto"/>
        <w:rPr>
          <w:sz w:val="22"/>
          <w:szCs w:val="22"/>
        </w:rPr>
      </w:pPr>
    </w:p>
    <w:sectPr w:rsidR="006B341A" w:rsidRPr="007570B6" w:rsidSect="00B67F3A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668" w:right="1418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8BC" w:rsidRDefault="006238BC" w:rsidP="00F0446B">
      <w:r>
        <w:separator/>
      </w:r>
    </w:p>
  </w:endnote>
  <w:endnote w:type="continuationSeparator" w:id="0">
    <w:p w:rsidR="006238BC" w:rsidRDefault="006238BC" w:rsidP="00F04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FE0" w:rsidRDefault="004A2FE0">
    <w:pPr>
      <w:pStyle w:val="Zpat"/>
      <w:jc w:val="center"/>
      <w:rPr>
        <w:sz w:val="20"/>
        <w:szCs w:val="20"/>
      </w:rPr>
    </w:pPr>
    <w:r>
      <w:rPr>
        <w:sz w:val="20"/>
        <w:szCs w:val="20"/>
      </w:rPr>
      <w:t xml:space="preserve">Strana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5D7836">
      <w:rPr>
        <w:noProof/>
        <w:sz w:val="20"/>
        <w:szCs w:val="20"/>
      </w:rPr>
      <w:t>6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(celkem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/>
    </w:r>
    <w:r w:rsidR="005D7836">
      <w:rPr>
        <w:noProof/>
        <w:sz w:val="20"/>
        <w:szCs w:val="20"/>
      </w:rPr>
      <w:t>6</w:t>
    </w:r>
    <w:r>
      <w:rPr>
        <w:sz w:val="20"/>
        <w:szCs w:val="20"/>
      </w:rPr>
      <w:fldChar w:fldCharType="end"/>
    </w:r>
    <w:r>
      <w:rPr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FE0" w:rsidRDefault="004A2FE0">
    <w:pPr>
      <w:pStyle w:val="Zpat"/>
      <w:jc w:val="center"/>
      <w:rPr>
        <w:sz w:val="20"/>
        <w:szCs w:val="20"/>
      </w:rPr>
    </w:pPr>
    <w:r>
      <w:rPr>
        <w:sz w:val="20"/>
        <w:szCs w:val="20"/>
      </w:rPr>
      <w:t xml:space="preserve">Strana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5D7836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(celkem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</w:instrText>
    </w:r>
    <w:r>
      <w:rPr>
        <w:sz w:val="20"/>
        <w:szCs w:val="20"/>
      </w:rPr>
      <w:fldChar w:fldCharType="separate"/>
    </w:r>
    <w:r w:rsidR="005D7836">
      <w:rPr>
        <w:noProof/>
        <w:sz w:val="20"/>
        <w:szCs w:val="20"/>
      </w:rPr>
      <w:t>6</w:t>
    </w:r>
    <w:r>
      <w:rPr>
        <w:sz w:val="20"/>
        <w:szCs w:val="20"/>
      </w:rPr>
      <w:fldChar w:fldCharType="end"/>
    </w:r>
    <w:r>
      <w:rPr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8BC" w:rsidRDefault="006238BC" w:rsidP="00F0446B">
      <w:r>
        <w:separator/>
      </w:r>
    </w:p>
  </w:footnote>
  <w:footnote w:type="continuationSeparator" w:id="0">
    <w:p w:rsidR="006238BC" w:rsidRDefault="006238BC" w:rsidP="00F044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FE0" w:rsidRPr="009F3A1F" w:rsidRDefault="004A2FE0" w:rsidP="004A2FE0">
    <w:pPr>
      <w:pStyle w:val="Nzev"/>
      <w:spacing w:after="120"/>
      <w:jc w:val="right"/>
      <w:rPr>
        <w:u w:val="none"/>
      </w:rPr>
    </w:pPr>
    <w:r>
      <w:rPr>
        <w:u w:val="none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FE0" w:rsidRDefault="004A2FE0">
    <w:pPr>
      <w:pStyle w:val="Zhlav"/>
    </w:pPr>
    <w:r>
      <w:rPr>
        <w:noProof/>
      </w:rPr>
      <w:drawing>
        <wp:inline distT="0" distB="0" distL="0" distR="0" wp14:anchorId="61FA5DEB" wp14:editId="5CF1E140">
          <wp:extent cx="5753100" cy="666750"/>
          <wp:effectExtent l="0" t="0" r="0" b="0"/>
          <wp:docPr id="2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878E0"/>
    <w:multiLevelType w:val="hybridMultilevel"/>
    <w:tmpl w:val="E4AAF90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2CDE0507"/>
    <w:multiLevelType w:val="hybridMultilevel"/>
    <w:tmpl w:val="D7CAF5C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DD3265"/>
    <w:multiLevelType w:val="hybridMultilevel"/>
    <w:tmpl w:val="3D0430BA"/>
    <w:lvl w:ilvl="0" w:tplc="4B2ADEA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BE3AD3"/>
    <w:multiLevelType w:val="hybridMultilevel"/>
    <w:tmpl w:val="FD58D0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933DD3"/>
    <w:multiLevelType w:val="multilevel"/>
    <w:tmpl w:val="8C866EF6"/>
    <w:lvl w:ilvl="0">
      <w:start w:val="1"/>
      <w:numFmt w:val="decimal"/>
      <w:pStyle w:val="Obsah1"/>
      <w:lvlText w:val="9.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578675EF"/>
    <w:multiLevelType w:val="hybridMultilevel"/>
    <w:tmpl w:val="BBA0888A"/>
    <w:lvl w:ilvl="0" w:tplc="4F529702">
      <w:start w:val="2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6">
    <w:nsid w:val="58463B6E"/>
    <w:multiLevelType w:val="hybridMultilevel"/>
    <w:tmpl w:val="27508D7C"/>
    <w:lvl w:ilvl="0" w:tplc="BD7AA52A">
      <w:start w:val="1"/>
      <w:numFmt w:val="decimal"/>
      <w:lvlText w:val="%1)"/>
      <w:lvlJc w:val="left"/>
      <w:pPr>
        <w:ind w:left="720" w:hanging="360"/>
      </w:pPr>
      <w:rPr>
        <w:rFonts w:eastAsia="Times New Roman" w:cs="Garamond" w:hint="default"/>
        <w:b/>
      </w:rPr>
    </w:lvl>
    <w:lvl w:ilvl="1" w:tplc="793EA594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56"/>
        </w:tabs>
        <w:ind w:left="356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76"/>
        </w:tabs>
        <w:ind w:left="1076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796"/>
        </w:tabs>
        <w:ind w:left="179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16"/>
        </w:tabs>
        <w:ind w:left="2516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596"/>
        </w:tabs>
        <w:ind w:left="3596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16"/>
        </w:tabs>
        <w:ind w:left="4316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36"/>
        </w:tabs>
        <w:ind w:left="5036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56"/>
        </w:tabs>
        <w:ind w:left="5756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76"/>
        </w:tabs>
        <w:ind w:left="6476" w:hanging="360"/>
      </w:pPr>
    </w:lvl>
  </w:abstractNum>
  <w:abstractNum w:abstractNumId="8">
    <w:nsid w:val="5C393326"/>
    <w:multiLevelType w:val="hybridMultilevel"/>
    <w:tmpl w:val="1F08B7B8"/>
    <w:lvl w:ilvl="0" w:tplc="5DAADF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4D4DB5"/>
    <w:multiLevelType w:val="hybridMultilevel"/>
    <w:tmpl w:val="B484D1BE"/>
    <w:lvl w:ilvl="0" w:tplc="4B2ADEA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1"/>
  </w:num>
  <w:num w:numId="6">
    <w:abstractNumId w:val="9"/>
  </w:num>
  <w:num w:numId="7">
    <w:abstractNumId w:val="8"/>
  </w:num>
  <w:num w:numId="8">
    <w:abstractNumId w:val="3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46B"/>
    <w:rsid w:val="000170E4"/>
    <w:rsid w:val="000358EA"/>
    <w:rsid w:val="00091711"/>
    <w:rsid w:val="00095390"/>
    <w:rsid w:val="000E17DE"/>
    <w:rsid w:val="001447DB"/>
    <w:rsid w:val="00160867"/>
    <w:rsid w:val="001705C6"/>
    <w:rsid w:val="00182B06"/>
    <w:rsid w:val="00190B8A"/>
    <w:rsid w:val="001D2B06"/>
    <w:rsid w:val="001F4237"/>
    <w:rsid w:val="001F4676"/>
    <w:rsid w:val="0020288F"/>
    <w:rsid w:val="00225333"/>
    <w:rsid w:val="0023054B"/>
    <w:rsid w:val="00231B80"/>
    <w:rsid w:val="002352C7"/>
    <w:rsid w:val="002546D7"/>
    <w:rsid w:val="002A66B4"/>
    <w:rsid w:val="002D1070"/>
    <w:rsid w:val="002D1CBE"/>
    <w:rsid w:val="002D6C1F"/>
    <w:rsid w:val="002E7C34"/>
    <w:rsid w:val="00301119"/>
    <w:rsid w:val="00360621"/>
    <w:rsid w:val="003802BB"/>
    <w:rsid w:val="003F65A6"/>
    <w:rsid w:val="0046658A"/>
    <w:rsid w:val="0047104A"/>
    <w:rsid w:val="00473B98"/>
    <w:rsid w:val="004A2FE0"/>
    <w:rsid w:val="004B1208"/>
    <w:rsid w:val="004B7100"/>
    <w:rsid w:val="004E60A8"/>
    <w:rsid w:val="005127C3"/>
    <w:rsid w:val="005306BF"/>
    <w:rsid w:val="0054530A"/>
    <w:rsid w:val="005602AC"/>
    <w:rsid w:val="005D7836"/>
    <w:rsid w:val="00602704"/>
    <w:rsid w:val="006238BC"/>
    <w:rsid w:val="006437DB"/>
    <w:rsid w:val="00657501"/>
    <w:rsid w:val="0067268C"/>
    <w:rsid w:val="00683564"/>
    <w:rsid w:val="006A274D"/>
    <w:rsid w:val="006B341A"/>
    <w:rsid w:val="006F7A98"/>
    <w:rsid w:val="0071701F"/>
    <w:rsid w:val="00727493"/>
    <w:rsid w:val="00734C84"/>
    <w:rsid w:val="007570B6"/>
    <w:rsid w:val="0077048D"/>
    <w:rsid w:val="007709C6"/>
    <w:rsid w:val="00772144"/>
    <w:rsid w:val="007D5500"/>
    <w:rsid w:val="007E0BF9"/>
    <w:rsid w:val="007E5B03"/>
    <w:rsid w:val="007F181B"/>
    <w:rsid w:val="007F5017"/>
    <w:rsid w:val="008046BF"/>
    <w:rsid w:val="00860FED"/>
    <w:rsid w:val="0086197A"/>
    <w:rsid w:val="00881BCA"/>
    <w:rsid w:val="0088791D"/>
    <w:rsid w:val="008D21FA"/>
    <w:rsid w:val="008D6849"/>
    <w:rsid w:val="0090484D"/>
    <w:rsid w:val="009C06AA"/>
    <w:rsid w:val="009D1B45"/>
    <w:rsid w:val="009D28B9"/>
    <w:rsid w:val="00A17EA9"/>
    <w:rsid w:val="00A2025F"/>
    <w:rsid w:val="00A80165"/>
    <w:rsid w:val="00A92106"/>
    <w:rsid w:val="00AC1C1F"/>
    <w:rsid w:val="00B17231"/>
    <w:rsid w:val="00B301D7"/>
    <w:rsid w:val="00B54D74"/>
    <w:rsid w:val="00B67F3A"/>
    <w:rsid w:val="00BC53CB"/>
    <w:rsid w:val="00BD44C4"/>
    <w:rsid w:val="00BE6DBC"/>
    <w:rsid w:val="00CB21A8"/>
    <w:rsid w:val="00CE5C3C"/>
    <w:rsid w:val="00D11A7B"/>
    <w:rsid w:val="00D2586B"/>
    <w:rsid w:val="00D63041"/>
    <w:rsid w:val="00D76A2E"/>
    <w:rsid w:val="00D82E30"/>
    <w:rsid w:val="00DD4536"/>
    <w:rsid w:val="00DF0A8D"/>
    <w:rsid w:val="00E652E5"/>
    <w:rsid w:val="00EB6814"/>
    <w:rsid w:val="00ED2320"/>
    <w:rsid w:val="00F0446B"/>
    <w:rsid w:val="00F54785"/>
    <w:rsid w:val="00F55E4D"/>
    <w:rsid w:val="00F678C3"/>
    <w:rsid w:val="00FD3D60"/>
    <w:rsid w:val="00FF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4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F0446B"/>
    <w:pPr>
      <w:keepNext/>
      <w:keepLines/>
      <w:spacing w:before="120" w:after="120"/>
      <w:outlineLvl w:val="4"/>
    </w:pPr>
    <w:rPr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F0446B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F0446B"/>
    <w:pPr>
      <w:jc w:val="center"/>
    </w:pPr>
    <w:rPr>
      <w:b/>
      <w:bCs/>
      <w:u w:val="single"/>
    </w:rPr>
  </w:style>
  <w:style w:type="character" w:customStyle="1" w:styleId="NzevChar">
    <w:name w:val="Název Char"/>
    <w:basedOn w:val="Standardnpsmoodstavce"/>
    <w:link w:val="Nzev"/>
    <w:rsid w:val="00F0446B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rsid w:val="00F0446B"/>
    <w:pPr>
      <w:jc w:val="both"/>
    </w:pPr>
    <w:rPr>
      <w:szCs w:val="22"/>
    </w:rPr>
  </w:style>
  <w:style w:type="character" w:customStyle="1" w:styleId="ZkladntextChar">
    <w:name w:val="Základní text Char"/>
    <w:basedOn w:val="Standardnpsmoodstavce"/>
    <w:link w:val="Zkladntext"/>
    <w:rsid w:val="00F0446B"/>
    <w:rPr>
      <w:rFonts w:ascii="Times New Roman" w:eastAsia="Times New Roman" w:hAnsi="Times New Roman" w:cs="Times New Roman"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F0446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0446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F0446B"/>
    <w:rPr>
      <w:vertAlign w:val="superscript"/>
    </w:rPr>
  </w:style>
  <w:style w:type="paragraph" w:styleId="Zhlav">
    <w:name w:val="header"/>
    <w:basedOn w:val="Normln"/>
    <w:link w:val="ZhlavChar"/>
    <w:rsid w:val="00F04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044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F04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044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rsid w:val="00F0446B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F0446B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Normlnweb">
    <w:name w:val="Normal (Web)"/>
    <w:basedOn w:val="Normln"/>
    <w:rsid w:val="00F0446B"/>
    <w:pPr>
      <w:spacing w:before="100" w:beforeAutospacing="1" w:after="100" w:afterAutospacing="1"/>
    </w:p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F0446B"/>
    <w:pPr>
      <w:ind w:left="708"/>
    </w:pPr>
  </w:style>
  <w:style w:type="paragraph" w:customStyle="1" w:styleId="Default">
    <w:name w:val="Default"/>
    <w:rsid w:val="00F0446B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cs-CZ"/>
    </w:rPr>
  </w:style>
  <w:style w:type="paragraph" w:customStyle="1" w:styleId="NormalJustified">
    <w:name w:val="Normal (Justified)"/>
    <w:basedOn w:val="Normln"/>
    <w:rsid w:val="00F0446B"/>
    <w:pPr>
      <w:widowControl w:val="0"/>
      <w:jc w:val="both"/>
    </w:pPr>
    <w:rPr>
      <w:kern w:val="28"/>
      <w:szCs w:val="20"/>
    </w:rPr>
  </w:style>
  <w:style w:type="character" w:customStyle="1" w:styleId="OdstavecseseznamemChar">
    <w:name w:val="Odstavec se seznamem Char"/>
    <w:aliases w:val="A-Odrážky1 Char"/>
    <w:link w:val="Odstavecseseznamem"/>
    <w:uiPriority w:val="34"/>
    <w:rsid w:val="00F0446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E6DB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E6DB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E6DB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6D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6DB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6D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6DBC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B67F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semiHidden/>
    <w:rsid w:val="00772144"/>
    <w:pPr>
      <w:numPr>
        <w:numId w:val="10"/>
      </w:numPr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4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F0446B"/>
    <w:pPr>
      <w:keepNext/>
      <w:keepLines/>
      <w:spacing w:before="120" w:after="120"/>
      <w:outlineLvl w:val="4"/>
    </w:pPr>
    <w:rPr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F0446B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F0446B"/>
    <w:pPr>
      <w:jc w:val="center"/>
    </w:pPr>
    <w:rPr>
      <w:b/>
      <w:bCs/>
      <w:u w:val="single"/>
    </w:rPr>
  </w:style>
  <w:style w:type="character" w:customStyle="1" w:styleId="NzevChar">
    <w:name w:val="Název Char"/>
    <w:basedOn w:val="Standardnpsmoodstavce"/>
    <w:link w:val="Nzev"/>
    <w:rsid w:val="00F0446B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rsid w:val="00F0446B"/>
    <w:pPr>
      <w:jc w:val="both"/>
    </w:pPr>
    <w:rPr>
      <w:szCs w:val="22"/>
    </w:rPr>
  </w:style>
  <w:style w:type="character" w:customStyle="1" w:styleId="ZkladntextChar">
    <w:name w:val="Základní text Char"/>
    <w:basedOn w:val="Standardnpsmoodstavce"/>
    <w:link w:val="Zkladntext"/>
    <w:rsid w:val="00F0446B"/>
    <w:rPr>
      <w:rFonts w:ascii="Times New Roman" w:eastAsia="Times New Roman" w:hAnsi="Times New Roman" w:cs="Times New Roman"/>
      <w:sz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F0446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0446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F0446B"/>
    <w:rPr>
      <w:vertAlign w:val="superscript"/>
    </w:rPr>
  </w:style>
  <w:style w:type="paragraph" w:styleId="Zhlav">
    <w:name w:val="header"/>
    <w:basedOn w:val="Normln"/>
    <w:link w:val="ZhlavChar"/>
    <w:rsid w:val="00F04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044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F04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044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rsid w:val="00F0446B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F0446B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Normlnweb">
    <w:name w:val="Normal (Web)"/>
    <w:basedOn w:val="Normln"/>
    <w:rsid w:val="00F0446B"/>
    <w:pPr>
      <w:spacing w:before="100" w:beforeAutospacing="1" w:after="100" w:afterAutospacing="1"/>
    </w:p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F0446B"/>
    <w:pPr>
      <w:ind w:left="708"/>
    </w:pPr>
  </w:style>
  <w:style w:type="paragraph" w:customStyle="1" w:styleId="Default">
    <w:name w:val="Default"/>
    <w:rsid w:val="00F0446B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cs-CZ"/>
    </w:rPr>
  </w:style>
  <w:style w:type="paragraph" w:customStyle="1" w:styleId="NormalJustified">
    <w:name w:val="Normal (Justified)"/>
    <w:basedOn w:val="Normln"/>
    <w:rsid w:val="00F0446B"/>
    <w:pPr>
      <w:widowControl w:val="0"/>
      <w:jc w:val="both"/>
    </w:pPr>
    <w:rPr>
      <w:kern w:val="28"/>
      <w:szCs w:val="20"/>
    </w:rPr>
  </w:style>
  <w:style w:type="character" w:customStyle="1" w:styleId="OdstavecseseznamemChar">
    <w:name w:val="Odstavec se seznamem Char"/>
    <w:aliases w:val="A-Odrážky1 Char"/>
    <w:link w:val="Odstavecseseznamem"/>
    <w:uiPriority w:val="34"/>
    <w:rsid w:val="00F0446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E6DB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E6DB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E6DB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6D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6DB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6D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6DBC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B67F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semiHidden/>
    <w:rsid w:val="00772144"/>
    <w:pPr>
      <w:numPr>
        <w:numId w:val="10"/>
      </w:numPr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jahrAz0WKFAgf90fufT8PFcI3Ig=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hfCJTVT6543KEkrmpK7gnHbshRY=</DigestValue>
    </Reference>
  </SignedInfo>
  <SignatureValue>BL6Ta4vFv5DMSnCDvV2jwLE9qvxiufFZh+bdiH2w9tA2+DIeIiA90cFInuodDF293dRMLUKUtxOB
vnzqY1vhoEE4uLlUHgT4Tx5LKTDf8Y1wjoZA5D/UbpCM0YTaXK34BwYXEvEbryr/mllh7zOxam+m
Qc3rLCgOKJFKnQwdoV/6q+AX3NAdPf5Zij+9YCr4v/0ATyY8B6Q0rDH391CECcgoKCPdTxvNqaTe
QEN/e7QMscTAd9rb8IPougKGkwshuM35Mycf1wrrdnwHwa5nMBGta1jsYzFxxkG648GXGqEfeluV
bKi8pgFjeWjC0/G+iiTVsYV8OGt2nRzjdRmECg==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1.emf?ContentType=image/x-emf">
        <DigestMethod Algorithm="http://www.w3.org/2000/09/xmldsig#sha1"/>
        <DigestValue>vX5r7otg4u4FsAwNk1RtemXu5NM=</DigestValue>
      </Reference>
      <Reference URI="/word/settings.xml?ContentType=application/vnd.openxmlformats-officedocument.wordprocessingml.settings+xml">
        <DigestMethod Algorithm="http://www.w3.org/2000/09/xmldsig#sha1"/>
        <DigestValue>gBHo5szAbeTvh7HDiYAzvI27WVE=</DigestValue>
      </Reference>
      <Reference URI="/word/styles.xml?ContentType=application/vnd.openxmlformats-officedocument.wordprocessingml.styles+xml">
        <DigestMethod Algorithm="http://www.w3.org/2000/09/xmldsig#sha1"/>
        <DigestValue>uvpSnrcyezKUKheSPqQIweoXRGs=</DigestValue>
      </Reference>
      <Reference URI="/word/numbering.xml?ContentType=application/vnd.openxmlformats-officedocument.wordprocessingml.numbering+xml">
        <DigestMethod Algorithm="http://www.w3.org/2000/09/xmldsig#sha1"/>
        <DigestValue>j8sBSeoaigl1GFyJRIwBdos3wpI=</DigestValue>
      </Reference>
      <Reference URI="/word/fontTable.xml?ContentType=application/vnd.openxmlformats-officedocument.wordprocessingml.fontTable+xml">
        <DigestMethod Algorithm="http://www.w3.org/2000/09/xmldsig#sha1"/>
        <DigestValue>N4MeFGMMK2nO5UZy2pOp8RJ2hnw=</DigestValue>
      </Reference>
      <Reference URI="/word/footnotes.xml?ContentType=application/vnd.openxmlformats-officedocument.wordprocessingml.footnotes+xml">
        <DigestMethod Algorithm="http://www.w3.org/2000/09/xmldsig#sha1"/>
        <DigestValue>df7EeuohI3HO0vFb7JMJRSG1Iso=</DigestValue>
      </Reference>
      <Reference URI="/word/endnotes.xml?ContentType=application/vnd.openxmlformats-officedocument.wordprocessingml.endnotes+xml">
        <DigestMethod Algorithm="http://www.w3.org/2000/09/xmldsig#sha1"/>
        <DigestValue>IHuLRovs5lADsNTweqOtjfQO0IE=</DigestValue>
      </Reference>
      <Reference URI="/word/footer2.xml?ContentType=application/vnd.openxmlformats-officedocument.wordprocessingml.footer+xml">
        <DigestMethod Algorithm="http://www.w3.org/2000/09/xmldsig#sha1"/>
        <DigestValue>T8JcRFkOz19LcixEzQ392HW7t+8=</DigestValue>
      </Reference>
      <Reference URI="/word/document.xml?ContentType=application/vnd.openxmlformats-officedocument.wordprocessingml.document.main+xml">
        <DigestMethod Algorithm="http://www.w3.org/2000/09/xmldsig#sha1"/>
        <DigestValue>sIZEoT1pmVWbt/QAsprhbaVIfkg=</DigestValue>
      </Reference>
      <Reference URI="/word/stylesWithEffects.xml?ContentType=application/vnd.ms-word.stylesWithEffects+xml">
        <DigestMethod Algorithm="http://www.w3.org/2000/09/xmldsig#sha1"/>
        <DigestValue>mW0hjQ1OHR4siKwgmmZYOgQicnQ=</DigestValue>
      </Reference>
      <Reference URI="/word/header2.xml?ContentType=application/vnd.openxmlformats-officedocument.wordprocessingml.header+xml">
        <DigestMethod Algorithm="http://www.w3.org/2000/09/xmldsig#sha1"/>
        <DigestValue>9c63prPDOZldpKnVHWArwkMFGUM=</DigestValue>
      </Reference>
      <Reference URI="/word/footer1.xml?ContentType=application/vnd.openxmlformats-officedocument.wordprocessingml.footer+xml">
        <DigestMethod Algorithm="http://www.w3.org/2000/09/xmldsig#sha1"/>
        <DigestValue>fARTkkEj5siDhJZwCKBDONkqH1s=</DigestValue>
      </Reference>
      <Reference URI="/word/header1.xml?ContentType=application/vnd.openxmlformats-officedocument.wordprocessingml.header+xml">
        <DigestMethod Algorithm="http://www.w3.org/2000/09/xmldsig#sha1"/>
        <DigestValue>0uoP8K2Td9xy6x2aSfaEMATLgs4=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gQZp0TY/q1H1FvgJj9PViUQJ6xQ=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mN00wG8tmJxb0cbKVX04cS2bDB8=</DigestValue>
      </Reference>
    </Manifest>
    <SignatureProperties>
      <SignatureProperty Id="idSignatureTime" Target="#idPackageSignature">
        <mdssi:SignatureTime>
          <mdssi:Format>YYYY-MM-DDThh:mm:ssTZD</mdssi:Format>
          <mdssi:Value>2015-06-16T17:01:55Z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2015-06-16T17:01:55Z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C5B5D-C4FA-4672-B7D1-7392442B5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1908</Words>
  <Characters>11264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13146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Najmanová Alena Ing. (MPSV)</dc:creator>
  <cp:lastModifiedBy>Najmanová Alena Ing. (MPSV)</cp:lastModifiedBy>
  <cp:revision>20</cp:revision>
  <cp:lastPrinted>2015-06-16T17:00:00Z</cp:lastPrinted>
  <dcterms:created xsi:type="dcterms:W3CDTF">2015-04-29T19:08:00Z</dcterms:created>
  <dcterms:modified xsi:type="dcterms:W3CDTF">2015-06-16T17:01:00Z</dcterms:modified>
</cp:coreProperties>
</file>