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F9E" w:rsidRPr="00BA6DDA" w:rsidRDefault="00631F9E" w:rsidP="00BA6DDA">
      <w:pPr>
        <w:pStyle w:val="Zhlav"/>
        <w:spacing w:line="276" w:lineRule="auto"/>
        <w:rPr>
          <w:rFonts w:ascii="Calibri" w:hAnsi="Calibri" w:cs="Arial"/>
          <w:b/>
          <w:sz w:val="22"/>
          <w:szCs w:val="22"/>
        </w:rPr>
      </w:pPr>
      <w:r w:rsidRPr="00BA6DDA">
        <w:rPr>
          <w:rFonts w:ascii="Calibri" w:hAnsi="Calibri" w:cs="Arial"/>
          <w:b/>
          <w:sz w:val="22"/>
          <w:szCs w:val="22"/>
        </w:rPr>
        <w:t>Příloha č. 2</w:t>
      </w:r>
      <w:r>
        <w:rPr>
          <w:rFonts w:ascii="Calibri" w:hAnsi="Calibri" w:cs="Arial"/>
          <w:b/>
          <w:sz w:val="22"/>
          <w:szCs w:val="22"/>
        </w:rPr>
        <w:t>c</w:t>
      </w:r>
    </w:p>
    <w:p w:rsidR="00631F9E" w:rsidRPr="00BA6DDA" w:rsidRDefault="00631F9E" w:rsidP="00BA6DDA">
      <w:pPr>
        <w:spacing w:line="276" w:lineRule="auto"/>
        <w:jc w:val="center"/>
        <w:rPr>
          <w:rFonts w:ascii="Calibri" w:hAnsi="Calibri" w:cs="Arial"/>
          <w:b/>
          <w:sz w:val="28"/>
          <w:szCs w:val="28"/>
        </w:rPr>
      </w:pPr>
      <w:r w:rsidRPr="00BA6DDA">
        <w:rPr>
          <w:rFonts w:ascii="Calibri" w:hAnsi="Calibri" w:cs="Arial"/>
          <w:b/>
          <w:sz w:val="28"/>
          <w:szCs w:val="28"/>
        </w:rPr>
        <w:t xml:space="preserve"> Rámcová smlouva</w:t>
      </w:r>
    </w:p>
    <w:p w:rsidR="00631F9E" w:rsidRPr="00BA6DDA" w:rsidRDefault="00631F9E" w:rsidP="00BA6DD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rPr>
      </w:pPr>
      <w:proofErr w:type="gramStart"/>
      <w:r w:rsidRPr="00BA6DDA">
        <w:rPr>
          <w:rFonts w:ascii="Calibri" w:hAnsi="Calibri" w:cs="Arial"/>
          <w:b/>
          <w:sz w:val="28"/>
          <w:szCs w:val="28"/>
        </w:rPr>
        <w:t>o</w:t>
      </w:r>
      <w:proofErr w:type="gramEnd"/>
    </w:p>
    <w:p w:rsidR="00631F9E" w:rsidRPr="00BA6DDA" w:rsidRDefault="00631F9E" w:rsidP="00BA6DD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BA6DDA">
        <w:rPr>
          <w:rFonts w:ascii="Calibri" w:hAnsi="Calibri" w:cs="Arial"/>
          <w:b/>
          <w:sz w:val="28"/>
          <w:szCs w:val="28"/>
          <w:lang w:val="cs-CZ"/>
        </w:rPr>
        <w:t>poskytování terénních a ambulantních služeb pro rodiny a děti</w:t>
      </w:r>
    </w:p>
    <w:p w:rsidR="00631F9E" w:rsidRPr="00BA6DDA" w:rsidRDefault="00631F9E" w:rsidP="00BA6DD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szCs w:val="24"/>
          <w:lang w:val="cs-CZ"/>
        </w:rPr>
      </w:pPr>
      <w:r w:rsidRPr="00BA6DDA">
        <w:rPr>
          <w:rFonts w:ascii="Calibri" w:hAnsi="Calibri" w:cs="Arial"/>
          <w:szCs w:val="24"/>
          <w:lang w:val="cs-CZ"/>
        </w:rPr>
        <w:t>(dále jen jako „Smlouva“)</w:t>
      </w:r>
    </w:p>
    <w:p w:rsidR="00631F9E" w:rsidRPr="00BA6DDA" w:rsidRDefault="00631F9E" w:rsidP="00BA6DDA">
      <w:pPr>
        <w:spacing w:line="276" w:lineRule="auto"/>
        <w:jc w:val="center"/>
        <w:rPr>
          <w:rFonts w:ascii="Calibri" w:hAnsi="Calibri" w:cs="Arial"/>
          <w:b/>
          <w:sz w:val="22"/>
          <w:szCs w:val="22"/>
        </w:rPr>
      </w:pPr>
    </w:p>
    <w:p w:rsidR="00631F9E" w:rsidRPr="00BA6DDA" w:rsidRDefault="00631F9E" w:rsidP="00BA6DDA">
      <w:pPr>
        <w:spacing w:line="276" w:lineRule="auto"/>
        <w:jc w:val="both"/>
        <w:rPr>
          <w:rFonts w:ascii="Calibri" w:hAnsi="Calibri" w:cs="Arial"/>
          <w:sz w:val="22"/>
          <w:szCs w:val="22"/>
        </w:rPr>
      </w:pPr>
      <w:r w:rsidRPr="00BA6DDA">
        <w:rPr>
          <w:rFonts w:ascii="Calibri" w:hAnsi="Calibri" w:cs="Arial"/>
          <w:sz w:val="22"/>
          <w:szCs w:val="22"/>
        </w:rPr>
        <w:t xml:space="preserve">uzavřená podle § </w:t>
      </w:r>
      <w:smartTag w:uri="urn:schemas-microsoft-com:office:smarttags" w:element="metricconverter">
        <w:smartTagPr>
          <w:attr w:name="ProductID" w:val="11 a"/>
        </w:smartTagPr>
        <w:r w:rsidRPr="00BA6DDA">
          <w:rPr>
            <w:rFonts w:ascii="Calibri" w:hAnsi="Calibri" w:cs="Arial"/>
            <w:sz w:val="22"/>
            <w:szCs w:val="22"/>
          </w:rPr>
          <w:t>11 a</w:t>
        </w:r>
      </w:smartTag>
      <w:r w:rsidRPr="00BA6DDA">
        <w:rPr>
          <w:rFonts w:ascii="Calibri" w:hAnsi="Calibri" w:cs="Arial"/>
          <w:sz w:val="22"/>
          <w:szCs w:val="22"/>
        </w:rPr>
        <w:t xml:space="preserve"> § 89 zákona č. 137/2006 Sb., o veřejných zakázkách, ve znění pozdějších předpisů </w:t>
      </w:r>
      <w:r>
        <w:rPr>
          <w:rFonts w:ascii="Calibri" w:hAnsi="Calibri" w:cs="Arial"/>
          <w:sz w:val="22"/>
          <w:szCs w:val="22"/>
        </w:rPr>
        <w:t xml:space="preserve">(dále jen „Zákon“) </w:t>
      </w:r>
      <w:r w:rsidRPr="00BA6DDA">
        <w:rPr>
          <w:rFonts w:ascii="Calibri" w:hAnsi="Calibri" w:cs="Arial"/>
          <w:sz w:val="22"/>
          <w:szCs w:val="22"/>
        </w:rPr>
        <w:t xml:space="preserve">a </w:t>
      </w:r>
      <w:r w:rsidRPr="001733A7">
        <w:rPr>
          <w:rFonts w:ascii="Calibri" w:hAnsi="Calibri" w:cs="Arial"/>
        </w:rPr>
        <w:t xml:space="preserve">§ 1746 odst. 2 zákona č. 89/2012 Sb., občanský zákoník (dále jen </w:t>
      </w:r>
      <w:r>
        <w:rPr>
          <w:rFonts w:ascii="Calibri" w:hAnsi="Calibri" w:cs="Arial"/>
        </w:rPr>
        <w:t>„</w:t>
      </w:r>
      <w:r w:rsidRPr="001733A7">
        <w:rPr>
          <w:rFonts w:ascii="Calibri" w:hAnsi="Calibri" w:cs="Arial"/>
        </w:rPr>
        <w:t>občanský zákoník“)</w:t>
      </w:r>
      <w:r w:rsidRPr="00BA6DDA">
        <w:rPr>
          <w:rFonts w:ascii="Calibri" w:hAnsi="Calibri" w:cs="Arial"/>
          <w:sz w:val="22"/>
          <w:szCs w:val="22"/>
        </w:rPr>
        <w:t>, mezi smluvními stranami:</w:t>
      </w:r>
    </w:p>
    <w:p w:rsidR="00631F9E" w:rsidRPr="00BA6DDA" w:rsidRDefault="00631F9E" w:rsidP="00BA6DDA">
      <w:pPr>
        <w:spacing w:line="276" w:lineRule="auto"/>
        <w:rPr>
          <w:rFonts w:ascii="Calibri" w:hAnsi="Calibri" w:cs="Arial"/>
          <w:b/>
          <w:sz w:val="22"/>
          <w:szCs w:val="22"/>
        </w:rPr>
      </w:pPr>
    </w:p>
    <w:p w:rsidR="00631F9E" w:rsidRPr="00BA6DDA"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b/>
          <w:bCs/>
          <w:sz w:val="22"/>
          <w:szCs w:val="22"/>
        </w:rPr>
      </w:pPr>
      <w:r w:rsidRPr="00E27813">
        <w:rPr>
          <w:rFonts w:ascii="Calibri" w:hAnsi="Calibri" w:cs="Arial"/>
          <w:b/>
          <w:bCs/>
          <w:sz w:val="22"/>
          <w:szCs w:val="22"/>
        </w:rPr>
        <w:t xml:space="preserve">Česká republika – Ministerstvo práce a sociálních věcí </w:t>
      </w:r>
    </w:p>
    <w:p w:rsidR="00631F9E" w:rsidRPr="00E27813" w:rsidRDefault="00631F9E" w:rsidP="00BA6DDA">
      <w:pPr>
        <w:spacing w:line="276" w:lineRule="auto"/>
        <w:rPr>
          <w:rFonts w:ascii="Calibri" w:hAnsi="Calibri" w:cs="Arial"/>
          <w:bCs/>
          <w:sz w:val="22"/>
          <w:szCs w:val="22"/>
        </w:rPr>
      </w:pPr>
      <w:r w:rsidRPr="00E27813">
        <w:rPr>
          <w:rFonts w:ascii="Calibri" w:hAnsi="Calibri" w:cs="Arial"/>
          <w:sz w:val="22"/>
          <w:szCs w:val="22"/>
        </w:rPr>
        <w:t xml:space="preserve">Sídlo: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Na Poříčním právu 1/376, 128 01 Praha 2</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00551023</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00EF16CE">
        <w:rPr>
          <w:rFonts w:ascii="Calibri" w:hAnsi="Calibri" w:cs="Arial"/>
          <w:sz w:val="22"/>
          <w:szCs w:val="22"/>
        </w:rPr>
        <w:t xml:space="preserve">Robinem </w:t>
      </w:r>
      <w:proofErr w:type="spellStart"/>
      <w:r w:rsidR="00EF16CE">
        <w:rPr>
          <w:rFonts w:ascii="Calibri" w:hAnsi="Calibri" w:cs="Arial"/>
          <w:sz w:val="22"/>
          <w:szCs w:val="22"/>
        </w:rPr>
        <w:t>Povšíkem</w:t>
      </w:r>
      <w:proofErr w:type="spellEnd"/>
      <w:r w:rsidRPr="00E27813">
        <w:rPr>
          <w:rFonts w:ascii="Calibri" w:hAnsi="Calibri" w:cs="Arial"/>
          <w:sz w:val="22"/>
          <w:szCs w:val="22"/>
        </w:rPr>
        <w:t xml:space="preserve">, </w:t>
      </w:r>
      <w:r w:rsidR="00EF16CE" w:rsidRPr="00EF16CE">
        <w:rPr>
          <w:rFonts w:ascii="Calibri" w:hAnsi="Calibri" w:cs="Arial"/>
          <w:sz w:val="22"/>
          <w:szCs w:val="22"/>
        </w:rPr>
        <w:t>náměstk</w:t>
      </w:r>
      <w:r w:rsidR="00EF16CE">
        <w:rPr>
          <w:rFonts w:ascii="Calibri" w:hAnsi="Calibri" w:cs="Arial"/>
          <w:sz w:val="22"/>
          <w:szCs w:val="22"/>
        </w:rPr>
        <w:t>em</w:t>
      </w:r>
      <w:r w:rsidR="00EF16CE" w:rsidRPr="00EF16CE">
        <w:rPr>
          <w:rFonts w:ascii="Calibri" w:hAnsi="Calibri" w:cs="Arial"/>
          <w:sz w:val="22"/>
          <w:szCs w:val="22"/>
        </w:rPr>
        <w:t xml:space="preserve"> ministryně pro řízení úřadu</w:t>
      </w:r>
    </w:p>
    <w:p w:rsidR="00631F9E" w:rsidRPr="00E27813" w:rsidRDefault="00631F9E" w:rsidP="00BA6DDA">
      <w:pPr>
        <w:spacing w:line="276" w:lineRule="auto"/>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dále jen</w:t>
      </w:r>
      <w:r w:rsidRPr="00E27813">
        <w:rPr>
          <w:rFonts w:ascii="Calibri" w:hAnsi="Calibri" w:cs="Arial"/>
          <w:b/>
          <w:sz w:val="22"/>
          <w:szCs w:val="22"/>
        </w:rPr>
        <w:t xml:space="preserve"> „objednatel“ </w:t>
      </w:r>
      <w:r w:rsidRPr="00E27813">
        <w:rPr>
          <w:rFonts w:ascii="Calibri" w:hAnsi="Calibri" w:cs="Arial"/>
          <w:sz w:val="22"/>
          <w:szCs w:val="22"/>
        </w:rPr>
        <w:t>na straně jedné</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Pr="00E27813"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Pr="00E27813"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lastRenderedPageBreak/>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Pr="00E27813"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Pr="00E27813"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Pr="00E27813"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Pr="00E27813"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Default="00631F9E" w:rsidP="00BA6DDA">
      <w:pPr>
        <w:spacing w:line="276" w:lineRule="auto"/>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Default="00631F9E" w:rsidP="00BA6DDA">
      <w:pPr>
        <w:spacing w:line="276" w:lineRule="auto"/>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Default="00631F9E" w:rsidP="00BA6DDA">
      <w:pPr>
        <w:spacing w:line="276" w:lineRule="auto"/>
        <w:jc w:val="both"/>
        <w:rPr>
          <w:rFonts w:ascii="Calibri" w:hAnsi="Calibri" w:cs="Arial"/>
          <w:sz w:val="22"/>
          <w:szCs w:val="22"/>
        </w:rPr>
      </w:pPr>
    </w:p>
    <w:p w:rsidR="00631F9E" w:rsidRDefault="00631F9E" w:rsidP="00BA6DDA">
      <w:pPr>
        <w:spacing w:line="276" w:lineRule="auto"/>
        <w:jc w:val="both"/>
        <w:rPr>
          <w:rFonts w:ascii="Calibri" w:hAnsi="Calibri" w:cs="Arial"/>
          <w:sz w:val="22"/>
          <w:szCs w:val="22"/>
        </w:rPr>
      </w:pPr>
      <w:r>
        <w:rPr>
          <w:rFonts w:ascii="Calibri" w:hAnsi="Calibri" w:cs="Arial"/>
          <w:sz w:val="22"/>
          <w:szCs w:val="22"/>
        </w:rPr>
        <w:lastRenderedPageBreak/>
        <w:t>a</w:t>
      </w:r>
    </w:p>
    <w:p w:rsidR="00631F9E" w:rsidRPr="00BA6DDA"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Pr="00E27813"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Default="00631F9E" w:rsidP="00BA6DDA">
      <w:pPr>
        <w:spacing w:line="276" w:lineRule="auto"/>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Default="00631F9E" w:rsidP="00BA6DDA">
      <w:pPr>
        <w:spacing w:line="276" w:lineRule="auto"/>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Pr="00BA6DDA" w:rsidRDefault="00631F9E" w:rsidP="00BA6DDA">
      <w:pPr>
        <w:spacing w:line="276" w:lineRule="auto"/>
        <w:jc w:val="both"/>
        <w:rPr>
          <w:rFonts w:ascii="Calibri" w:hAnsi="Calibri" w:cs="Arial"/>
          <w:sz w:val="22"/>
          <w:szCs w:val="22"/>
        </w:rPr>
      </w:pPr>
    </w:p>
    <w:p w:rsidR="00631F9E" w:rsidRPr="00BA6DDA" w:rsidRDefault="00631F9E" w:rsidP="00BA6DDA">
      <w:pPr>
        <w:spacing w:line="276" w:lineRule="auto"/>
        <w:rPr>
          <w:rFonts w:ascii="Calibri" w:hAnsi="Calibri" w:cs="Arial"/>
          <w:sz w:val="22"/>
          <w:szCs w:val="22"/>
        </w:rPr>
      </w:pPr>
      <w:r w:rsidRPr="00BA6DDA">
        <w:rPr>
          <w:rFonts w:ascii="Calibri" w:hAnsi="Calibri" w:cs="Arial"/>
          <w:sz w:val="22"/>
          <w:szCs w:val="22"/>
        </w:rPr>
        <w:t>dále jen</w:t>
      </w:r>
      <w:r w:rsidRPr="00BA6DDA">
        <w:rPr>
          <w:rFonts w:ascii="Calibri" w:hAnsi="Calibri" w:cs="Arial"/>
          <w:b/>
          <w:sz w:val="22"/>
          <w:szCs w:val="22"/>
        </w:rPr>
        <w:t xml:space="preserve"> „poskytovatelé“ </w:t>
      </w:r>
      <w:r w:rsidRPr="00BA6DDA">
        <w:rPr>
          <w:rFonts w:ascii="Calibri" w:hAnsi="Calibri" w:cs="Arial"/>
          <w:sz w:val="22"/>
          <w:szCs w:val="22"/>
        </w:rPr>
        <w:t xml:space="preserve">na straně druhé </w:t>
      </w:r>
    </w:p>
    <w:p w:rsidR="00631F9E" w:rsidRPr="00BA6DDA" w:rsidRDefault="00631F9E" w:rsidP="00BA6DDA">
      <w:pPr>
        <w:spacing w:line="276" w:lineRule="auto"/>
        <w:rPr>
          <w:rFonts w:ascii="Calibri" w:hAnsi="Calibri" w:cs="Arial"/>
          <w:sz w:val="22"/>
          <w:szCs w:val="22"/>
        </w:rPr>
      </w:pPr>
    </w:p>
    <w:p w:rsidR="00631F9E" w:rsidRDefault="00631F9E" w:rsidP="00BA6DDA">
      <w:pPr>
        <w:spacing w:line="276" w:lineRule="auto"/>
        <w:rPr>
          <w:rFonts w:ascii="Calibri" w:hAnsi="Calibri" w:cs="Arial"/>
          <w:sz w:val="22"/>
          <w:szCs w:val="22"/>
        </w:rPr>
      </w:pPr>
      <w:r w:rsidRPr="00BA6DDA">
        <w:rPr>
          <w:rFonts w:ascii="Calibri" w:hAnsi="Calibri" w:cs="Arial"/>
          <w:sz w:val="22"/>
          <w:szCs w:val="22"/>
        </w:rPr>
        <w:t>společně budou objednatel a poskytovatelé dále též označováni jako „smluvní strany“.</w:t>
      </w:r>
    </w:p>
    <w:p w:rsidR="00631F9E" w:rsidRPr="00BA6DDA" w:rsidRDefault="00631F9E" w:rsidP="00BA6DDA">
      <w:pPr>
        <w:numPr>
          <w:ins w:id="0" w:author="Unknown" w:date="2014-08-16T02:41:00Z"/>
        </w:numPr>
        <w:spacing w:line="276" w:lineRule="auto"/>
        <w:rPr>
          <w:rFonts w:ascii="Calibri" w:hAnsi="Calibri" w:cs="Arial"/>
          <w:sz w:val="22"/>
          <w:szCs w:val="22"/>
        </w:rPr>
      </w:pP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I.</w:t>
      </w: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Úvodní ustanovení</w:t>
      </w:r>
    </w:p>
    <w:p w:rsidR="00631F9E" w:rsidRPr="00BA6DDA" w:rsidRDefault="00631F9E" w:rsidP="00D67504">
      <w:pPr>
        <w:pStyle w:val="Odstavecseseznamem"/>
        <w:numPr>
          <w:ilvl w:val="0"/>
          <w:numId w:val="2"/>
        </w:numPr>
        <w:tabs>
          <w:tab w:val="num" w:pos="720"/>
        </w:tabs>
        <w:autoSpaceDE w:val="0"/>
        <w:autoSpaceDN w:val="0"/>
        <w:adjustRightInd w:val="0"/>
        <w:spacing w:before="120" w:after="120" w:line="276" w:lineRule="auto"/>
        <w:ind w:right="49"/>
        <w:jc w:val="both"/>
        <w:rPr>
          <w:rFonts w:ascii="Calibri" w:hAnsi="Calibri" w:cs="Arial"/>
          <w:sz w:val="22"/>
          <w:szCs w:val="22"/>
        </w:rPr>
      </w:pPr>
      <w:r w:rsidRPr="00BA6DDA">
        <w:rPr>
          <w:rFonts w:ascii="Calibri" w:hAnsi="Calibri" w:cs="Arial"/>
          <w:sz w:val="22"/>
          <w:szCs w:val="22"/>
        </w:rPr>
        <w:t xml:space="preserve">Tato Smlouva byla uzavřena na základě zadávacího řízení objednatele realizovaného dle </w:t>
      </w:r>
      <w:r>
        <w:rPr>
          <w:rFonts w:ascii="Calibri" w:hAnsi="Calibri" w:cs="Arial"/>
          <w:sz w:val="22"/>
          <w:szCs w:val="22"/>
        </w:rPr>
        <w:t>Z</w:t>
      </w:r>
      <w:r w:rsidRPr="00BA6DDA">
        <w:rPr>
          <w:rFonts w:ascii="Calibri" w:hAnsi="Calibri" w:cs="Arial"/>
          <w:sz w:val="22"/>
          <w:szCs w:val="22"/>
        </w:rPr>
        <w:t>ákona na veřejnou zakázku s názvem „</w:t>
      </w:r>
      <w:r>
        <w:rPr>
          <w:rFonts w:ascii="Calibri" w:hAnsi="Calibri" w:cs="Arial"/>
          <w:sz w:val="22"/>
          <w:szCs w:val="22"/>
        </w:rPr>
        <w:t>Pilotní ověřování sítě služeb v Pardubickém kraji – rámcová smlouva II.</w:t>
      </w:r>
      <w:r w:rsidRPr="00BA6DDA">
        <w:rPr>
          <w:rFonts w:ascii="Calibri" w:hAnsi="Calibri" w:cs="Arial"/>
          <w:sz w:val="22"/>
          <w:szCs w:val="22"/>
        </w:rPr>
        <w:t xml:space="preserve">“ (dále jen „Veřejná zakázka“). Tato Smlouva se vztahuje k části </w:t>
      </w:r>
      <w:r>
        <w:rPr>
          <w:rFonts w:ascii="Calibri" w:hAnsi="Calibri" w:cs="Arial"/>
          <w:sz w:val="22"/>
          <w:szCs w:val="22"/>
        </w:rPr>
        <w:t>3</w:t>
      </w:r>
      <w:r w:rsidRPr="00BA6DDA">
        <w:rPr>
          <w:rFonts w:ascii="Calibri" w:hAnsi="Calibri" w:cs="Arial"/>
          <w:sz w:val="22"/>
          <w:szCs w:val="22"/>
        </w:rPr>
        <w:t xml:space="preserve">. této Veřejné zakázky s názvem „Terénní a ambulantní služby pro rodiny a děti“. </w:t>
      </w:r>
    </w:p>
    <w:p w:rsidR="00631F9E" w:rsidRPr="00BA6DDA" w:rsidRDefault="00631F9E" w:rsidP="00D67504">
      <w:pPr>
        <w:pStyle w:val="Odstavecseseznamem"/>
        <w:numPr>
          <w:ilvl w:val="0"/>
          <w:numId w:val="2"/>
        </w:numPr>
        <w:tabs>
          <w:tab w:val="num" w:pos="720"/>
        </w:tabs>
        <w:autoSpaceDE w:val="0"/>
        <w:autoSpaceDN w:val="0"/>
        <w:adjustRightInd w:val="0"/>
        <w:spacing w:before="120" w:after="120" w:line="276" w:lineRule="auto"/>
        <w:ind w:right="49"/>
        <w:jc w:val="both"/>
        <w:rPr>
          <w:rFonts w:ascii="Calibri" w:hAnsi="Calibri" w:cs="Arial"/>
          <w:sz w:val="22"/>
          <w:szCs w:val="22"/>
        </w:rPr>
      </w:pPr>
      <w:r w:rsidRPr="00BA6DDA">
        <w:rPr>
          <w:rFonts w:ascii="Calibri" w:hAnsi="Calibri" w:cs="Arial"/>
          <w:sz w:val="22"/>
          <w:szCs w:val="22"/>
        </w:rPr>
        <w:t>Smluvní strany uzavírají tuto Smlouvu s ohledem na výsledek zadávacího řízení ve vztahu k </w:t>
      </w:r>
      <w:r>
        <w:rPr>
          <w:rFonts w:ascii="Calibri" w:hAnsi="Calibri" w:cs="Arial"/>
          <w:sz w:val="22"/>
          <w:szCs w:val="22"/>
        </w:rPr>
        <w:t>3</w:t>
      </w:r>
      <w:r w:rsidRPr="00BA6DDA">
        <w:rPr>
          <w:rFonts w:ascii="Calibri" w:hAnsi="Calibri" w:cs="Arial"/>
          <w:sz w:val="22"/>
          <w:szCs w:val="22"/>
        </w:rPr>
        <w:t>.</w:t>
      </w:r>
      <w:r>
        <w:rPr>
          <w:rFonts w:ascii="Calibri" w:hAnsi="Calibri" w:cs="Arial"/>
          <w:sz w:val="22"/>
          <w:szCs w:val="22"/>
        </w:rPr>
        <w:t> </w:t>
      </w:r>
      <w:r w:rsidRPr="00BA6DDA">
        <w:rPr>
          <w:rFonts w:ascii="Calibri" w:hAnsi="Calibri" w:cs="Arial"/>
          <w:sz w:val="22"/>
          <w:szCs w:val="22"/>
        </w:rPr>
        <w:t>části Veřejné zakázky. Při výkladu ustanovení této Smlouvy je třeba přihlížet i k ustanovením zadávací dokumentace vztahující se k Veřejné zakázce, která je pro smluvní strany závazná; v případě rozporů mezi zadávací dokumentací a touto nebo Dílčí smlouvou se použije tato nebo Dílčí smlouva.</w:t>
      </w:r>
    </w:p>
    <w:p w:rsidR="00631F9E" w:rsidRPr="00BA6DDA" w:rsidRDefault="00631F9E" w:rsidP="00D67504">
      <w:pPr>
        <w:spacing w:before="120" w:after="120" w:line="276" w:lineRule="auto"/>
        <w:ind w:right="49"/>
        <w:rPr>
          <w:rFonts w:ascii="Calibri" w:hAnsi="Calibri" w:cs="Arial"/>
          <w:b/>
          <w:sz w:val="22"/>
          <w:szCs w:val="22"/>
        </w:rPr>
      </w:pP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II.</w:t>
      </w: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 xml:space="preserve">Předmět a účel smlouvy </w:t>
      </w:r>
    </w:p>
    <w:p w:rsidR="00631F9E" w:rsidRPr="00BA6DDA" w:rsidRDefault="00631F9E" w:rsidP="00D67504">
      <w:pPr>
        <w:pStyle w:val="Odstavecseseznamem"/>
        <w:numPr>
          <w:ilvl w:val="0"/>
          <w:numId w:val="10"/>
        </w:numPr>
        <w:tabs>
          <w:tab w:val="clear" w:pos="720"/>
          <w:tab w:val="num" w:pos="360"/>
        </w:tabs>
        <w:autoSpaceDE w:val="0"/>
        <w:autoSpaceDN w:val="0"/>
        <w:adjustRightInd w:val="0"/>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Předmětem 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služeb </w:t>
      </w:r>
      <w:r>
        <w:rPr>
          <w:rFonts w:ascii="Calibri" w:hAnsi="Calibri" w:cs="Arial"/>
          <w:sz w:val="22"/>
          <w:szCs w:val="22"/>
        </w:rPr>
        <w:t>terénních a ambulantních služeb pro rodiny a děti</w:t>
      </w:r>
      <w:r w:rsidRPr="00BA6DDA">
        <w:rPr>
          <w:rFonts w:ascii="Calibri" w:hAnsi="Calibri" w:cs="Arial"/>
          <w:sz w:val="22"/>
          <w:szCs w:val="22"/>
        </w:rPr>
        <w:t xml:space="preserve"> definovaných v zadávacím řízení mezi objednatelem a některým z poskytovatelů (dále jen „Dílčí smlouvy“), který bude vybrán postupem podle čl. III</w:t>
      </w:r>
      <w:r>
        <w:rPr>
          <w:rFonts w:ascii="Calibri" w:hAnsi="Calibri" w:cs="Arial"/>
          <w:sz w:val="22"/>
          <w:szCs w:val="22"/>
        </w:rPr>
        <w:t>. této Smlouvy.</w:t>
      </w:r>
    </w:p>
    <w:p w:rsidR="00631F9E" w:rsidRPr="00BA6DDA" w:rsidRDefault="00631F9E" w:rsidP="00D67504">
      <w:pPr>
        <w:pStyle w:val="Odstavecseseznamem"/>
        <w:numPr>
          <w:ilvl w:val="0"/>
          <w:numId w:val="10"/>
        </w:numPr>
        <w:tabs>
          <w:tab w:val="clear" w:pos="720"/>
          <w:tab w:val="num" w:pos="360"/>
        </w:tabs>
        <w:autoSpaceDE w:val="0"/>
        <w:autoSpaceDN w:val="0"/>
        <w:adjustRightInd w:val="0"/>
        <w:spacing w:before="120" w:after="120" w:line="276" w:lineRule="auto"/>
        <w:ind w:left="360" w:right="49"/>
        <w:jc w:val="both"/>
        <w:rPr>
          <w:rFonts w:ascii="Calibri" w:hAnsi="Calibri" w:cs="Arial"/>
          <w:b/>
          <w:sz w:val="22"/>
          <w:szCs w:val="22"/>
        </w:rPr>
      </w:pPr>
      <w:r w:rsidRPr="00BA6DDA">
        <w:rPr>
          <w:rFonts w:ascii="Calibri" w:hAnsi="Calibri" w:cs="Arial"/>
          <w:sz w:val="22"/>
          <w:szCs w:val="22"/>
        </w:rPr>
        <w:t xml:space="preserve">Poskytováním služeb se pro účely této Smlouvy rozumí: Poskytování terénních a ambulantních služeb pro rodiny a děti v přirozeném sociálním prostředí – to je rodina a sociální vazby k osobám blízkým a k místům, kde osoby pracují, vzdělávají se a realizují běžné sociální aktivity. Veškeré činnosti vykonávané v rámci terénních a ambulantních služeb podporují rodinu </w:t>
      </w:r>
      <w:r w:rsidRPr="00BA6DDA">
        <w:rPr>
          <w:rFonts w:ascii="Calibri" w:hAnsi="Calibri" w:cs="Arial"/>
          <w:sz w:val="22"/>
          <w:szCs w:val="22"/>
        </w:rPr>
        <w:lastRenderedPageBreak/>
        <w:t>v obnovení či získání potřebných sociálních kompetencí s cílem využít v maximální možné míře jejích přirozených zdrojů.</w:t>
      </w:r>
    </w:p>
    <w:p w:rsidR="00631F9E" w:rsidRPr="00552609" w:rsidRDefault="00631F9E" w:rsidP="00552609">
      <w:pPr>
        <w:numPr>
          <w:ilvl w:val="0"/>
          <w:numId w:val="10"/>
        </w:numPr>
        <w:tabs>
          <w:tab w:val="clear" w:pos="720"/>
          <w:tab w:val="num" w:pos="360"/>
        </w:tabs>
        <w:spacing w:before="120" w:after="120" w:line="276" w:lineRule="auto"/>
        <w:ind w:left="360" w:right="49"/>
        <w:jc w:val="both"/>
        <w:rPr>
          <w:rFonts w:ascii="Calibri" w:hAnsi="Calibri" w:cs="Arial"/>
          <w:sz w:val="22"/>
          <w:szCs w:val="22"/>
        </w:rPr>
      </w:pPr>
      <w:r w:rsidRPr="008218A0">
        <w:rPr>
          <w:rFonts w:ascii="Calibri" w:hAnsi="Calibri" w:cs="Arial"/>
          <w:sz w:val="22"/>
          <w:szCs w:val="22"/>
        </w:rPr>
        <w:t>Poskytovatel se zavazuje poskytnout objednateli plnění, jež bude předmětem konkrétní dílčí smlouvy v souladu s touto smlouvou, se zadávací dokumentací, která tvoří přílohu A této Smlouvy jakož i v souladu se svou nabídkou</w:t>
      </w:r>
      <w:r>
        <w:rPr>
          <w:rFonts w:ascii="Calibri" w:hAnsi="Calibri" w:cs="Arial"/>
          <w:sz w:val="22"/>
          <w:szCs w:val="22"/>
        </w:rPr>
        <w:t xml:space="preserve"> ze dne </w:t>
      </w:r>
      <w:r w:rsidRPr="000768BB">
        <w:rPr>
          <w:rFonts w:ascii="Calibri" w:hAnsi="Calibri" w:cs="Arial"/>
          <w:b/>
          <w:sz w:val="22"/>
          <w:szCs w:val="22"/>
          <w:highlight w:val="yellow"/>
        </w:rPr>
        <w:t>___________</w:t>
      </w:r>
      <w:r w:rsidRPr="008218A0">
        <w:rPr>
          <w:rFonts w:ascii="Calibri" w:hAnsi="Calibri" w:cs="Arial"/>
          <w:sz w:val="22"/>
          <w:szCs w:val="22"/>
        </w:rPr>
        <w:t>, kterou předložil v zadávacím řízení veřejné zakázky. Plnění specifikované v bodu 1., 2. tohoto článku Smlouvy bude dále označováno též jako „předmět plnění“.</w:t>
      </w:r>
    </w:p>
    <w:p w:rsidR="00631F9E" w:rsidRPr="00BA6DDA" w:rsidRDefault="00631F9E" w:rsidP="00D67504">
      <w:pPr>
        <w:numPr>
          <w:ilvl w:val="0"/>
          <w:numId w:val="10"/>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Účelem této Smlouvy je zabezpečit po dobu trvání rámcové smlouvy ode dne uzavření této Smlouvy do </w:t>
      </w:r>
      <w:r>
        <w:rPr>
          <w:rFonts w:ascii="Calibri" w:hAnsi="Calibri" w:cs="Arial"/>
          <w:sz w:val="22"/>
          <w:szCs w:val="22"/>
        </w:rPr>
        <w:t>31. 10. 2015</w:t>
      </w:r>
      <w:r w:rsidRPr="00BA6DDA">
        <w:rPr>
          <w:rFonts w:ascii="Calibri" w:hAnsi="Calibri" w:cs="Arial"/>
          <w:sz w:val="22"/>
          <w:szCs w:val="22"/>
        </w:rPr>
        <w:t xml:space="preserve"> 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w:t>
      </w:r>
      <w:r>
        <w:rPr>
          <w:rFonts w:ascii="Calibri" w:hAnsi="Calibri" w:cs="Arial"/>
          <w:sz w:val="22"/>
          <w:szCs w:val="22"/>
        </w:rPr>
        <w:t>3</w:t>
      </w:r>
      <w:r w:rsidRPr="00BA6DDA">
        <w:rPr>
          <w:rFonts w:ascii="Calibri" w:hAnsi="Calibri" w:cs="Arial"/>
          <w:sz w:val="22"/>
          <w:szCs w:val="22"/>
        </w:rPr>
        <w:t xml:space="preserve">. veřejné zakázky, tj. </w:t>
      </w:r>
      <w:r>
        <w:rPr>
          <w:rFonts w:ascii="Calibri" w:hAnsi="Calibri" w:cs="Arial"/>
          <w:sz w:val="22"/>
          <w:szCs w:val="22"/>
        </w:rPr>
        <w:t>5</w:t>
      </w:r>
      <w:r w:rsidRPr="00BA6DDA">
        <w:rPr>
          <w:rFonts w:ascii="Calibri" w:hAnsi="Calibri" w:cs="Arial"/>
          <w:sz w:val="22"/>
          <w:szCs w:val="22"/>
        </w:rPr>
        <w:t>.</w:t>
      </w:r>
      <w:r>
        <w:rPr>
          <w:rFonts w:ascii="Calibri" w:hAnsi="Calibri" w:cs="Arial"/>
          <w:sz w:val="22"/>
          <w:szCs w:val="22"/>
        </w:rPr>
        <w:t>4</w:t>
      </w:r>
      <w:r w:rsidRPr="00BA6DDA">
        <w:rPr>
          <w:rFonts w:ascii="Calibri" w:hAnsi="Calibri" w:cs="Arial"/>
          <w:sz w:val="22"/>
          <w:szCs w:val="22"/>
        </w:rPr>
        <w:t xml:space="preserve">00.000,- Kč (slovy: </w:t>
      </w:r>
      <w:r>
        <w:rPr>
          <w:rFonts w:ascii="Calibri" w:hAnsi="Calibri" w:cs="Arial"/>
          <w:sz w:val="22"/>
          <w:szCs w:val="22"/>
        </w:rPr>
        <w:t>pět</w:t>
      </w:r>
      <w:r w:rsidRPr="00BA6DDA">
        <w:rPr>
          <w:rFonts w:ascii="Calibri" w:hAnsi="Calibri" w:cs="Arial"/>
          <w:sz w:val="22"/>
          <w:szCs w:val="22"/>
        </w:rPr>
        <w:t xml:space="preserve"> milionů </w:t>
      </w:r>
      <w:r>
        <w:rPr>
          <w:rFonts w:ascii="Calibri" w:hAnsi="Calibri" w:cs="Arial"/>
          <w:sz w:val="22"/>
          <w:szCs w:val="22"/>
        </w:rPr>
        <w:t xml:space="preserve">čtyři sta tisíc </w:t>
      </w:r>
      <w:r w:rsidRPr="00BA6DDA">
        <w:rPr>
          <w:rFonts w:ascii="Calibri" w:hAnsi="Calibri" w:cs="Arial"/>
          <w:sz w:val="22"/>
          <w:szCs w:val="22"/>
        </w:rPr>
        <w:t>korun českých) bez DPH. V případě, kdy by již byla uzavřena Dílčí smlouva, a poskytnutím plnění ze strany Poskytovatele by došlo k překročení finančního limitu, je objednatel oprávněn od takové Dílčí smlouvy odstoupit.</w:t>
      </w:r>
    </w:p>
    <w:p w:rsidR="00631F9E" w:rsidRPr="00BA6DDA" w:rsidRDefault="00631F9E" w:rsidP="00D67504">
      <w:pPr>
        <w:numPr>
          <w:ilvl w:val="0"/>
          <w:numId w:val="10"/>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Předmět plnění bude realizován v souladu s Manuálem vizuální identity ESF v ČR 2007 – 2013, Manuálem pro publicitu OP LZZ 2007 – </w:t>
      </w:r>
      <w:smartTag w:uri="urn:schemas-microsoft-com:office:smarttags" w:element="metricconverter">
        <w:smartTagPr>
          <w:attr w:name="ProductID" w:val="2013 a"/>
        </w:smartTagPr>
        <w:r w:rsidRPr="00BA6DDA">
          <w:rPr>
            <w:rFonts w:ascii="Calibri" w:hAnsi="Calibri" w:cs="Arial"/>
            <w:sz w:val="22"/>
            <w:szCs w:val="22"/>
          </w:rPr>
          <w:t>2013 a</w:t>
        </w:r>
      </w:smartTag>
      <w:r w:rsidRPr="00BA6DDA">
        <w:rPr>
          <w:rFonts w:ascii="Calibri" w:hAnsi="Calibri" w:cs="Arial"/>
          <w:sz w:val="22"/>
          <w:szCs w:val="22"/>
        </w:rPr>
        <w:t xml:space="preserve"> Manuálem vizuální identity OP LZZ 2007 – 2013 (</w:t>
      </w:r>
      <w:hyperlink r:id="rId8" w:history="1">
        <w:r w:rsidRPr="00BA6DDA">
          <w:rPr>
            <w:rFonts w:ascii="Calibri" w:hAnsi="Calibri" w:cs="Arial"/>
            <w:sz w:val="22"/>
            <w:szCs w:val="22"/>
          </w:rPr>
          <w:t>http://www.esfcr.cz/dokumenty</w:t>
        </w:r>
      </w:hyperlink>
      <w:r w:rsidRPr="00BA6DDA">
        <w:rPr>
          <w:rFonts w:ascii="Calibri" w:hAnsi="Calibri" w:cs="Arial"/>
          <w:sz w:val="22"/>
          <w:szCs w:val="22"/>
        </w:rPr>
        <w:t xml:space="preserve">, složka publicita). </w:t>
      </w:r>
    </w:p>
    <w:p w:rsidR="00631F9E" w:rsidRPr="00BA6DDA" w:rsidRDefault="00631F9E" w:rsidP="00D67504">
      <w:pPr>
        <w:spacing w:before="480" w:line="276" w:lineRule="auto"/>
        <w:jc w:val="center"/>
        <w:rPr>
          <w:rFonts w:ascii="Calibri" w:hAnsi="Calibri" w:cs="Arial"/>
          <w:b/>
          <w:sz w:val="22"/>
          <w:szCs w:val="22"/>
        </w:rPr>
      </w:pPr>
      <w:r w:rsidRPr="00BA6DDA">
        <w:rPr>
          <w:rFonts w:ascii="Calibri" w:hAnsi="Calibri" w:cs="Arial"/>
          <w:b/>
          <w:sz w:val="22"/>
          <w:szCs w:val="22"/>
        </w:rPr>
        <w:t>III.</w:t>
      </w:r>
    </w:p>
    <w:p w:rsidR="00631F9E" w:rsidRPr="00BA6DDA" w:rsidRDefault="00631F9E" w:rsidP="00D67504">
      <w:pPr>
        <w:spacing w:line="276" w:lineRule="auto"/>
        <w:jc w:val="center"/>
        <w:rPr>
          <w:rFonts w:ascii="Calibri" w:hAnsi="Calibri" w:cs="Arial"/>
          <w:b/>
          <w:sz w:val="22"/>
          <w:szCs w:val="22"/>
        </w:rPr>
      </w:pPr>
      <w:r w:rsidRPr="00BA6DDA">
        <w:rPr>
          <w:rFonts w:ascii="Calibri" w:hAnsi="Calibri" w:cs="Arial"/>
          <w:b/>
          <w:sz w:val="22"/>
          <w:szCs w:val="22"/>
        </w:rPr>
        <w:t>Dílčí veřejné zakázky a uzavírání Dílčích smluv</w:t>
      </w:r>
    </w:p>
    <w:p w:rsidR="00631F9E" w:rsidRPr="00BA6DDA" w:rsidRDefault="00631F9E" w:rsidP="00D67504">
      <w:pPr>
        <w:spacing w:line="276" w:lineRule="auto"/>
        <w:jc w:val="center"/>
        <w:rPr>
          <w:rFonts w:ascii="Calibri" w:hAnsi="Calibri" w:cs="Arial"/>
          <w:b/>
          <w:sz w:val="22"/>
          <w:szCs w:val="22"/>
        </w:rPr>
      </w:pP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Dílčí smlouvy budou po dobu trvání této Smlouvy uzavírány postupem podle § 92 odst. 3 Zákona (jako tzv. „</w:t>
      </w:r>
      <w:proofErr w:type="spellStart"/>
      <w:r w:rsidRPr="00BA6DDA">
        <w:rPr>
          <w:rFonts w:ascii="Calibri" w:hAnsi="Calibri" w:cs="Arial"/>
          <w:sz w:val="22"/>
          <w:szCs w:val="22"/>
        </w:rPr>
        <w:t>minitendr</w:t>
      </w:r>
      <w:proofErr w:type="spellEnd"/>
      <w:r w:rsidRPr="00BA6DDA">
        <w:rPr>
          <w:rFonts w:ascii="Calibri" w:hAnsi="Calibri" w:cs="Arial"/>
          <w:sz w:val="22"/>
          <w:szCs w:val="22"/>
        </w:rPr>
        <w:t>“), tedy na základě výzvy k podání nabídek všem poskytovatelům, se kterými je uzavřena tato Smlouva, a to vzhledem k tomu, že tato Smlouva nevymezuje konkrétně všechny podmínky plnění.</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Písemná výzva k podání nabídek na dílčí veřejnou zakázku zadávanou na základě této Smlouvy </w:t>
      </w:r>
      <w:r>
        <w:rPr>
          <w:rFonts w:ascii="Calibri" w:hAnsi="Calibri" w:cs="Arial"/>
          <w:sz w:val="22"/>
          <w:szCs w:val="22"/>
        </w:rPr>
        <w:t xml:space="preserve">(dále jen „Výzva“) </w:t>
      </w:r>
      <w:r w:rsidRPr="00BA6DDA">
        <w:rPr>
          <w:rFonts w:ascii="Calibri" w:hAnsi="Calibri" w:cs="Arial"/>
          <w:sz w:val="22"/>
          <w:szCs w:val="22"/>
        </w:rPr>
        <w:t>bude obsahovat minimálně:</w:t>
      </w:r>
    </w:p>
    <w:p w:rsidR="00631F9E" w:rsidRPr="00BA6DDA" w:rsidRDefault="00631F9E" w:rsidP="00D67504">
      <w:pPr>
        <w:pStyle w:val="Odstavecseseznamem"/>
        <w:numPr>
          <w:ilvl w:val="0"/>
          <w:numId w:val="12"/>
        </w:numPr>
        <w:spacing w:before="120" w:after="120" w:line="276" w:lineRule="auto"/>
        <w:ind w:left="720" w:right="49"/>
        <w:jc w:val="both"/>
        <w:rPr>
          <w:rFonts w:ascii="Calibri" w:hAnsi="Calibri" w:cs="Arial"/>
          <w:sz w:val="22"/>
          <w:szCs w:val="22"/>
        </w:rPr>
      </w:pPr>
      <w:r w:rsidRPr="00BA6DDA">
        <w:rPr>
          <w:rFonts w:ascii="Calibri" w:hAnsi="Calibri" w:cs="Arial"/>
          <w:sz w:val="22"/>
          <w:szCs w:val="22"/>
        </w:rPr>
        <w:t>Identifikační údaje zadavatele;</w:t>
      </w:r>
    </w:p>
    <w:p w:rsidR="00631F9E" w:rsidRPr="00BA6DDA" w:rsidRDefault="00631F9E" w:rsidP="00D67504">
      <w:pPr>
        <w:pStyle w:val="Odstavecseseznamem"/>
        <w:numPr>
          <w:ilvl w:val="0"/>
          <w:numId w:val="12"/>
        </w:numPr>
        <w:spacing w:before="120" w:after="120" w:line="276" w:lineRule="auto"/>
        <w:ind w:left="720" w:right="49"/>
        <w:jc w:val="both"/>
        <w:rPr>
          <w:rFonts w:ascii="Calibri" w:hAnsi="Calibri" w:cs="Arial"/>
          <w:sz w:val="22"/>
          <w:szCs w:val="22"/>
        </w:rPr>
      </w:pPr>
      <w:r w:rsidRPr="00BA6DDA">
        <w:rPr>
          <w:rFonts w:ascii="Calibri" w:hAnsi="Calibri" w:cs="Arial"/>
          <w:sz w:val="22"/>
          <w:szCs w:val="22"/>
        </w:rPr>
        <w:t>Název a popis předmětu veřejné zakázky, pro který má být uzavřena Dílčí smlouva;</w:t>
      </w:r>
    </w:p>
    <w:p w:rsidR="00631F9E" w:rsidRPr="00BA6DDA" w:rsidRDefault="00631F9E" w:rsidP="00D67504">
      <w:pPr>
        <w:pStyle w:val="Odstavecseseznamem"/>
        <w:numPr>
          <w:ilvl w:val="0"/>
          <w:numId w:val="12"/>
        </w:numPr>
        <w:spacing w:before="120" w:after="120" w:line="276" w:lineRule="auto"/>
        <w:ind w:left="720" w:right="49"/>
        <w:jc w:val="both"/>
        <w:rPr>
          <w:rFonts w:ascii="Calibri" w:hAnsi="Calibri" w:cs="Arial"/>
          <w:sz w:val="22"/>
          <w:szCs w:val="22"/>
        </w:rPr>
      </w:pPr>
      <w:r w:rsidRPr="00BA6DDA">
        <w:rPr>
          <w:rFonts w:ascii="Calibri" w:hAnsi="Calibri" w:cs="Arial"/>
          <w:sz w:val="22"/>
          <w:szCs w:val="22"/>
        </w:rPr>
        <w:t>Lhůta a místo pro podání jednotlivých nabídek;</w:t>
      </w:r>
    </w:p>
    <w:p w:rsidR="00631F9E" w:rsidRPr="00BA6DDA" w:rsidRDefault="00631F9E" w:rsidP="00D67504">
      <w:pPr>
        <w:pStyle w:val="Odstavecseseznamem"/>
        <w:numPr>
          <w:ilvl w:val="0"/>
          <w:numId w:val="12"/>
        </w:numPr>
        <w:spacing w:before="120" w:after="120" w:line="276" w:lineRule="auto"/>
        <w:ind w:left="720" w:right="49"/>
        <w:jc w:val="both"/>
        <w:rPr>
          <w:rFonts w:ascii="Calibri" w:hAnsi="Calibri" w:cs="Arial"/>
          <w:sz w:val="22"/>
          <w:szCs w:val="22"/>
        </w:rPr>
      </w:pPr>
      <w:r w:rsidRPr="00BA6DDA">
        <w:rPr>
          <w:rFonts w:ascii="Calibri" w:hAnsi="Calibri" w:cs="Arial"/>
          <w:sz w:val="22"/>
          <w:szCs w:val="22"/>
        </w:rPr>
        <w:t>Údaje o hodnotících kritériích pro jednotlivé veřejné zakázky;</w:t>
      </w:r>
    </w:p>
    <w:p w:rsidR="00631F9E" w:rsidRPr="00BA6DDA" w:rsidRDefault="00631F9E" w:rsidP="00D67504">
      <w:pPr>
        <w:pStyle w:val="Odstavecseseznamem"/>
        <w:numPr>
          <w:ilvl w:val="0"/>
          <w:numId w:val="12"/>
        </w:numPr>
        <w:spacing w:before="120" w:after="120" w:line="276" w:lineRule="auto"/>
        <w:ind w:left="720" w:right="49"/>
        <w:jc w:val="both"/>
        <w:rPr>
          <w:rFonts w:ascii="Calibri" w:hAnsi="Calibri" w:cs="Arial"/>
          <w:sz w:val="22"/>
          <w:szCs w:val="22"/>
        </w:rPr>
      </w:pPr>
      <w:r w:rsidRPr="00BA6DDA">
        <w:rPr>
          <w:rFonts w:ascii="Calibri" w:hAnsi="Calibri" w:cs="Arial"/>
          <w:sz w:val="22"/>
          <w:szCs w:val="22"/>
        </w:rPr>
        <w:t>Další požadavky na zpracování nabídky, obsah a/nebo plnění podle Dílčí smlouvy;</w:t>
      </w:r>
    </w:p>
    <w:p w:rsidR="00631F9E" w:rsidRPr="00BA6DDA" w:rsidRDefault="00631F9E" w:rsidP="00D67504">
      <w:pPr>
        <w:pStyle w:val="Odstavecseseznamem"/>
        <w:numPr>
          <w:ilvl w:val="0"/>
          <w:numId w:val="12"/>
        </w:numPr>
        <w:spacing w:before="120" w:after="120" w:line="276" w:lineRule="auto"/>
        <w:ind w:left="720" w:right="49"/>
        <w:jc w:val="both"/>
        <w:rPr>
          <w:rFonts w:ascii="Calibri" w:hAnsi="Calibri" w:cs="Arial"/>
          <w:sz w:val="22"/>
          <w:szCs w:val="22"/>
        </w:rPr>
      </w:pPr>
      <w:r w:rsidRPr="00BA6DDA">
        <w:rPr>
          <w:rFonts w:ascii="Calibri" w:hAnsi="Calibri" w:cs="Arial"/>
          <w:sz w:val="22"/>
          <w:szCs w:val="22"/>
        </w:rPr>
        <w:t>Návrh Dílčí smlouvy.</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Výzva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lastRenderedPageBreak/>
        <w:t>Předmět plnění Dílčí smlouvy bude vymezen totožně s výzvou. Nemusí se však, co do rozsahu, shodovat s plněním vymezeném v čl. II</w:t>
      </w:r>
      <w:r>
        <w:rPr>
          <w:rFonts w:ascii="Calibri" w:hAnsi="Calibri" w:cs="Arial"/>
          <w:sz w:val="22"/>
          <w:szCs w:val="22"/>
        </w:rPr>
        <w:t>.</w:t>
      </w:r>
      <w:r w:rsidRPr="00BA6DDA">
        <w:rPr>
          <w:rFonts w:ascii="Calibri" w:hAnsi="Calibri" w:cs="Arial"/>
          <w:sz w:val="22"/>
          <w:szCs w:val="22"/>
        </w:rPr>
        <w:t xml:space="preserve"> této Smlouvy. Pro odstranění pochybností se stanoví, že objednatel může poptávat jedno nebo i více plnění uvedených v čl. II</w:t>
      </w:r>
      <w:r>
        <w:rPr>
          <w:rFonts w:ascii="Calibri" w:hAnsi="Calibri" w:cs="Arial"/>
          <w:sz w:val="22"/>
          <w:szCs w:val="22"/>
        </w:rPr>
        <w:t>.</w:t>
      </w:r>
      <w:r w:rsidRPr="00BA6DDA">
        <w:rPr>
          <w:rFonts w:ascii="Calibri" w:hAnsi="Calibri" w:cs="Arial"/>
          <w:sz w:val="22"/>
          <w:szCs w:val="22"/>
        </w:rPr>
        <w:t xml:space="preserve">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w:t>
      </w:r>
      <w:r>
        <w:rPr>
          <w:rFonts w:ascii="Calibri" w:hAnsi="Calibri" w:cs="Arial"/>
          <w:sz w:val="22"/>
          <w:szCs w:val="22"/>
        </w:rPr>
        <w:t>ch služeb (jednorázové plnění).</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Hodnocení nabídek bude provedeno podle </w:t>
      </w:r>
      <w:proofErr w:type="spellStart"/>
      <w:r w:rsidRPr="00BA6DDA">
        <w:rPr>
          <w:rFonts w:ascii="Calibri" w:hAnsi="Calibri" w:cs="Arial"/>
          <w:sz w:val="22"/>
          <w:szCs w:val="22"/>
        </w:rPr>
        <w:t>ust</w:t>
      </w:r>
      <w:proofErr w:type="spellEnd"/>
      <w:r w:rsidRPr="00BA6DDA">
        <w:rPr>
          <w:rFonts w:ascii="Calibri" w:hAnsi="Calibri" w:cs="Arial"/>
          <w:sz w:val="22"/>
          <w:szCs w:val="22"/>
        </w:rPr>
        <w:t>. § 78 a § 79 Zákona.</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Objednatel uzavře Dílčí smlouvu s poskytovatelem po obdržení úplné nabídky a po výběru této nabídky jako nejvhodnější.</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se může od způsobu výběru poskytovatele uvedeného v</w:t>
      </w:r>
      <w:r>
        <w:rPr>
          <w:rFonts w:ascii="Calibri" w:hAnsi="Calibri" w:cs="Arial"/>
          <w:sz w:val="22"/>
          <w:szCs w:val="22"/>
        </w:rPr>
        <w:t xml:space="preserve"> čl. III. bodu 6. této Smlouvy </w:t>
      </w:r>
      <w:r w:rsidRPr="00E27813">
        <w:rPr>
          <w:rFonts w:ascii="Calibri" w:hAnsi="Calibri" w:cs="Arial"/>
          <w:sz w:val="22"/>
          <w:szCs w:val="22"/>
        </w:rPr>
        <w:t>odchýlit v případě, kdy:</w:t>
      </w:r>
    </w:p>
    <w:p w:rsidR="00631F9E" w:rsidRPr="00BA6DDA" w:rsidRDefault="00631F9E" w:rsidP="00D67504">
      <w:pPr>
        <w:pStyle w:val="Odstavecseseznamem"/>
        <w:numPr>
          <w:ilvl w:val="0"/>
          <w:numId w:val="12"/>
        </w:numPr>
        <w:spacing w:before="120" w:after="120" w:line="276" w:lineRule="auto"/>
        <w:ind w:left="720" w:right="49"/>
        <w:jc w:val="both"/>
        <w:rPr>
          <w:rFonts w:ascii="Calibri" w:hAnsi="Calibri" w:cs="Arial"/>
          <w:sz w:val="22"/>
          <w:szCs w:val="22"/>
        </w:rPr>
      </w:pPr>
      <w:r w:rsidRPr="00BA6DDA">
        <w:rPr>
          <w:rFonts w:ascii="Calibri" w:hAnsi="Calibri" w:cs="Arial"/>
          <w:sz w:val="22"/>
          <w:szCs w:val="22"/>
        </w:rPr>
        <w:t xml:space="preserve">se naplní důvody pro zrušení řízení dle </w:t>
      </w:r>
      <w:proofErr w:type="spellStart"/>
      <w:r w:rsidRPr="00BA6DDA">
        <w:rPr>
          <w:rFonts w:ascii="Calibri" w:hAnsi="Calibri" w:cs="Arial"/>
          <w:sz w:val="22"/>
          <w:szCs w:val="22"/>
        </w:rPr>
        <w:t>ust</w:t>
      </w:r>
      <w:proofErr w:type="spellEnd"/>
      <w:r w:rsidRPr="00BA6DDA">
        <w:rPr>
          <w:rFonts w:ascii="Calibri" w:hAnsi="Calibri" w:cs="Arial"/>
          <w:sz w:val="22"/>
          <w:szCs w:val="22"/>
        </w:rPr>
        <w:t xml:space="preserve">. § 84 odst. 1 písm. a), b), c) a </w:t>
      </w:r>
      <w:proofErr w:type="spellStart"/>
      <w:r w:rsidRPr="00BA6DDA">
        <w:rPr>
          <w:rFonts w:ascii="Calibri" w:hAnsi="Calibri" w:cs="Arial"/>
          <w:sz w:val="22"/>
          <w:szCs w:val="22"/>
        </w:rPr>
        <w:t>ust</w:t>
      </w:r>
      <w:proofErr w:type="spellEnd"/>
      <w:r w:rsidRPr="00BA6DDA">
        <w:rPr>
          <w:rFonts w:ascii="Calibri" w:hAnsi="Calibri" w:cs="Arial"/>
          <w:sz w:val="22"/>
          <w:szCs w:val="22"/>
        </w:rPr>
        <w:t>. § 84 odst. 2 písm. c) Zákona při zadávání dílčí veřejné zakázky zadávané na základě této Smlouvy. V takovém případě bude k uzavření Dílčí smlouvy vyzván jiný dodavatel mimo režim této Smlouvy v souladu se Zákonem.</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Smluvní strany jsou si vědomy toho, že v souladu s </w:t>
      </w:r>
      <w:proofErr w:type="spellStart"/>
      <w:r w:rsidRPr="00BA6DDA">
        <w:rPr>
          <w:rFonts w:ascii="Calibri" w:hAnsi="Calibri" w:cs="Arial"/>
          <w:sz w:val="22"/>
          <w:szCs w:val="22"/>
        </w:rPr>
        <w:t>ust</w:t>
      </w:r>
      <w:proofErr w:type="spellEnd"/>
      <w:r w:rsidRPr="00BA6DDA">
        <w:rPr>
          <w:rFonts w:ascii="Calibri" w:hAnsi="Calibri" w:cs="Arial"/>
          <w:sz w:val="22"/>
          <w:szCs w:val="22"/>
        </w:rPr>
        <w:t>. § 89 odst. 8 Zákona nejsou oprávněny při uzavírání Dílčích smluv sjednat podstatné změny podmínek stanovených touto Smlouvou.</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Počet dílčích zakázek zadávaných na základě této Smlouvy vyhlašovaných objednatelem není nijak omezen.  Dílčí zakázky zadávané na základě této Smlouvy mohou probíhat i současně.</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Skutečnost, že s poskytovatelem nebyla po určitou dobu uzavřena žádná Dílčí smlouva, nezpůsobuje zánik této Smlouvy.</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Dílčí smlouvy zanikají buď řádným splněním, nebo z následujících důvodů:</w:t>
      </w:r>
    </w:p>
    <w:p w:rsidR="00631F9E" w:rsidRPr="00BA6DDA" w:rsidRDefault="00631F9E" w:rsidP="00166E4F">
      <w:pPr>
        <w:pStyle w:val="Odstavecseseznamem"/>
        <w:numPr>
          <w:ilvl w:val="0"/>
          <w:numId w:val="16"/>
        </w:numPr>
        <w:spacing w:before="120" w:after="120" w:line="276" w:lineRule="auto"/>
        <w:ind w:left="709" w:right="49"/>
        <w:jc w:val="both"/>
        <w:rPr>
          <w:rFonts w:ascii="Calibri" w:hAnsi="Calibri" w:cs="Arial"/>
          <w:sz w:val="22"/>
          <w:szCs w:val="22"/>
        </w:rPr>
      </w:pPr>
      <w:r w:rsidRPr="00BA6DDA">
        <w:rPr>
          <w:rFonts w:ascii="Calibri" w:hAnsi="Calibri"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631F9E" w:rsidRPr="00BA6DDA" w:rsidRDefault="00631F9E" w:rsidP="00166E4F">
      <w:pPr>
        <w:pStyle w:val="Odstavecseseznamem"/>
        <w:numPr>
          <w:ilvl w:val="0"/>
          <w:numId w:val="16"/>
        </w:numPr>
        <w:spacing w:before="120" w:after="120" w:line="276" w:lineRule="auto"/>
        <w:ind w:left="709" w:right="49"/>
        <w:jc w:val="both"/>
        <w:rPr>
          <w:rFonts w:ascii="Calibri" w:hAnsi="Calibri" w:cs="Arial"/>
          <w:sz w:val="22"/>
          <w:szCs w:val="22"/>
        </w:rPr>
      </w:pPr>
      <w:r>
        <w:rPr>
          <w:rFonts w:ascii="Calibri" w:hAnsi="Calibri" w:cs="Arial"/>
          <w:sz w:val="22"/>
          <w:szCs w:val="22"/>
        </w:rPr>
        <w:t>Poskytovatel má právo od Dílčí smlouvy odstoupit z důvodu uvedeného v čl. X. bodu 7. této Smlouvy.</w:t>
      </w:r>
    </w:p>
    <w:p w:rsidR="00631F9E" w:rsidRPr="00BA6DDA" w:rsidRDefault="00631F9E" w:rsidP="00166E4F">
      <w:pPr>
        <w:pStyle w:val="Odstavecseseznamem"/>
        <w:numPr>
          <w:ilvl w:val="0"/>
          <w:numId w:val="16"/>
        </w:numPr>
        <w:spacing w:before="120" w:after="120" w:line="276" w:lineRule="auto"/>
        <w:ind w:left="709" w:right="49"/>
        <w:jc w:val="both"/>
        <w:rPr>
          <w:rFonts w:ascii="Calibri" w:hAnsi="Calibri" w:cs="Arial"/>
          <w:sz w:val="22"/>
          <w:szCs w:val="22"/>
        </w:rPr>
      </w:pPr>
      <w:r w:rsidRPr="00BA6DDA">
        <w:rPr>
          <w:rFonts w:ascii="Calibri" w:hAnsi="Calibri" w:cs="Arial"/>
          <w:sz w:val="22"/>
          <w:szCs w:val="22"/>
        </w:rPr>
        <w:lastRenderedPageBreak/>
        <w:t>Objednatel má právo odstoupit od Dílčí smlouvy, pokud:</w:t>
      </w:r>
    </w:p>
    <w:p w:rsidR="00631F9E" w:rsidRPr="00BA6DDA" w:rsidRDefault="00631F9E" w:rsidP="00D67504">
      <w:pPr>
        <w:pStyle w:val="Odstavecseseznamem"/>
        <w:numPr>
          <w:ilvl w:val="0"/>
          <w:numId w:val="13"/>
        </w:numPr>
        <w:spacing w:before="120" w:after="120" w:line="276" w:lineRule="auto"/>
        <w:ind w:left="1080" w:right="49"/>
        <w:jc w:val="both"/>
        <w:rPr>
          <w:rFonts w:ascii="Calibri" w:hAnsi="Calibri" w:cs="Arial"/>
          <w:sz w:val="22"/>
          <w:szCs w:val="22"/>
        </w:rPr>
      </w:pPr>
      <w:r w:rsidRPr="00BA6DDA">
        <w:rPr>
          <w:rFonts w:ascii="Calibri" w:hAnsi="Calibri"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w:t>
      </w:r>
      <w:r>
        <w:rPr>
          <w:rFonts w:ascii="Calibri" w:hAnsi="Calibri" w:cs="Arial"/>
          <w:sz w:val="22"/>
          <w:szCs w:val="22"/>
        </w:rPr>
        <w:t xml:space="preserve"> nebo poskytovatel pozbude jiné kvalifikační předpoklady nebo ekonomickou a finanční způsobilost</w:t>
      </w:r>
      <w:r w:rsidRPr="00BA6DDA">
        <w:rPr>
          <w:rFonts w:ascii="Calibri" w:hAnsi="Calibri" w:cs="Arial"/>
          <w:sz w:val="22"/>
          <w:szCs w:val="22"/>
        </w:rPr>
        <w:t>,</w:t>
      </w:r>
    </w:p>
    <w:p w:rsidR="00631F9E" w:rsidRPr="00BA6DDA" w:rsidRDefault="00631F9E" w:rsidP="00D67504">
      <w:pPr>
        <w:pStyle w:val="Odstavecseseznamem"/>
        <w:numPr>
          <w:ilvl w:val="0"/>
          <w:numId w:val="13"/>
        </w:numPr>
        <w:spacing w:before="120" w:after="120" w:line="276" w:lineRule="auto"/>
        <w:ind w:left="1080" w:right="49"/>
        <w:jc w:val="both"/>
        <w:rPr>
          <w:rFonts w:ascii="Calibri" w:hAnsi="Calibri" w:cs="Arial"/>
          <w:sz w:val="22"/>
          <w:szCs w:val="22"/>
        </w:rPr>
      </w:pPr>
      <w:r w:rsidRPr="00BA6DDA">
        <w:rPr>
          <w:rFonts w:ascii="Calibri" w:hAnsi="Calibri"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631F9E" w:rsidRDefault="00631F9E" w:rsidP="00D67504">
      <w:pPr>
        <w:pStyle w:val="Odstavecseseznamem"/>
        <w:numPr>
          <w:ilvl w:val="0"/>
          <w:numId w:val="13"/>
        </w:numPr>
        <w:spacing w:before="120" w:after="120" w:line="276" w:lineRule="auto"/>
        <w:ind w:left="1080" w:right="49"/>
        <w:jc w:val="both"/>
        <w:rPr>
          <w:rFonts w:ascii="Calibri" w:hAnsi="Calibri" w:cs="Arial"/>
          <w:sz w:val="22"/>
          <w:szCs w:val="22"/>
        </w:rPr>
      </w:pPr>
      <w:r w:rsidRPr="00BA6DDA">
        <w:rPr>
          <w:rFonts w:ascii="Calibri" w:hAnsi="Calibri" w:cs="Arial"/>
          <w:sz w:val="22"/>
          <w:szCs w:val="22"/>
        </w:rPr>
        <w:t>nastane situace předvídaná v čl. II</w:t>
      </w:r>
      <w:r>
        <w:rPr>
          <w:rFonts w:ascii="Calibri" w:hAnsi="Calibri" w:cs="Arial"/>
          <w:sz w:val="22"/>
          <w:szCs w:val="22"/>
        </w:rPr>
        <w:t>.</w:t>
      </w:r>
      <w:r w:rsidRPr="00BA6DDA">
        <w:rPr>
          <w:rFonts w:ascii="Calibri" w:hAnsi="Calibri" w:cs="Arial"/>
          <w:sz w:val="22"/>
          <w:szCs w:val="22"/>
        </w:rPr>
        <w:t xml:space="preserve"> bod</w:t>
      </w:r>
      <w:r>
        <w:rPr>
          <w:rFonts w:ascii="Calibri" w:hAnsi="Calibri" w:cs="Arial"/>
          <w:sz w:val="22"/>
          <w:szCs w:val="22"/>
        </w:rPr>
        <w:t>u 4</w:t>
      </w:r>
      <w:r w:rsidRPr="00BA6DDA">
        <w:rPr>
          <w:rFonts w:ascii="Calibri" w:hAnsi="Calibri" w:cs="Arial"/>
          <w:sz w:val="22"/>
          <w:szCs w:val="22"/>
        </w:rPr>
        <w:t>. této Smlouvy</w:t>
      </w:r>
      <w:r>
        <w:rPr>
          <w:rFonts w:ascii="Calibri" w:hAnsi="Calibri" w:cs="Arial"/>
          <w:sz w:val="22"/>
          <w:szCs w:val="22"/>
        </w:rPr>
        <w:t>,</w:t>
      </w:r>
    </w:p>
    <w:p w:rsidR="00631F9E" w:rsidRDefault="00631F9E" w:rsidP="00D67504">
      <w:pPr>
        <w:pStyle w:val="Odstavecseseznamem"/>
        <w:numPr>
          <w:ilvl w:val="0"/>
          <w:numId w:val="13"/>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 xml:space="preserve">nastane situace předvídaná v čl. </w:t>
      </w:r>
      <w:r>
        <w:rPr>
          <w:rFonts w:ascii="Calibri" w:hAnsi="Calibri" w:cs="Arial"/>
          <w:sz w:val="22"/>
          <w:szCs w:val="22"/>
        </w:rPr>
        <w:t>VIII.</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17</w:t>
      </w:r>
      <w:r w:rsidRPr="00E27813">
        <w:rPr>
          <w:rFonts w:ascii="Calibri" w:hAnsi="Calibri" w:cs="Arial"/>
          <w:sz w:val="22"/>
          <w:szCs w:val="22"/>
        </w:rPr>
        <w:t>. této Smlouvy</w:t>
      </w:r>
      <w:r>
        <w:rPr>
          <w:rFonts w:ascii="Calibri" w:hAnsi="Calibri" w:cs="Arial"/>
          <w:sz w:val="22"/>
          <w:szCs w:val="22"/>
        </w:rPr>
        <w:t>,</w:t>
      </w:r>
    </w:p>
    <w:p w:rsidR="00631F9E" w:rsidRDefault="00631F9E" w:rsidP="00D67504">
      <w:pPr>
        <w:pStyle w:val="Odstavecseseznamem"/>
        <w:numPr>
          <w:ilvl w:val="0"/>
          <w:numId w:val="13"/>
        </w:numPr>
        <w:spacing w:before="120" w:after="120" w:line="276" w:lineRule="auto"/>
        <w:ind w:left="1080" w:right="49"/>
        <w:jc w:val="both"/>
        <w:rPr>
          <w:rFonts w:ascii="Calibri" w:hAnsi="Calibri" w:cs="Arial"/>
          <w:sz w:val="22"/>
          <w:szCs w:val="22"/>
        </w:rPr>
      </w:pPr>
      <w:r>
        <w:rPr>
          <w:rFonts w:ascii="Calibri" w:hAnsi="Calibri" w:cs="Arial"/>
          <w:sz w:val="22"/>
          <w:szCs w:val="22"/>
        </w:rPr>
        <w:t>objednateli není ve stanovené lhůtě prokázána požadovaná kvalifikace podle č. VIII. bodu 16. této Smlouvy,</w:t>
      </w:r>
    </w:p>
    <w:p w:rsidR="00631F9E" w:rsidRPr="00BA6DDA" w:rsidRDefault="00631F9E" w:rsidP="00D67504">
      <w:pPr>
        <w:pStyle w:val="Odstavecseseznamem"/>
        <w:numPr>
          <w:ilvl w:val="0"/>
          <w:numId w:val="13"/>
        </w:numPr>
        <w:spacing w:before="120" w:after="120" w:line="276" w:lineRule="auto"/>
        <w:ind w:left="1080" w:right="49"/>
        <w:jc w:val="both"/>
        <w:rPr>
          <w:rFonts w:ascii="Calibri" w:hAnsi="Calibri" w:cs="Arial"/>
          <w:sz w:val="22"/>
          <w:szCs w:val="22"/>
        </w:rPr>
      </w:pPr>
      <w:r w:rsidRPr="00F87B46">
        <w:rPr>
          <w:rFonts w:ascii="Calibri" w:hAnsi="Calibri" w:cs="Arial"/>
          <w:sz w:val="22"/>
          <w:szCs w:val="22"/>
        </w:rPr>
        <w:t>poskytovatel poruší ustanovení čl. VII. bodu 2. nebo čl. VIII. bodu 5. věty druhé této Smlouvy</w:t>
      </w:r>
      <w:r>
        <w:rPr>
          <w:rFonts w:ascii="Calibri" w:hAnsi="Calibri" w:cs="Arial"/>
          <w:sz w:val="22"/>
          <w:szCs w:val="22"/>
        </w:rPr>
        <w:t>.</w:t>
      </w:r>
    </w:p>
    <w:p w:rsidR="00631F9E" w:rsidRPr="00166E4F" w:rsidRDefault="00631F9E" w:rsidP="00166E4F">
      <w:pPr>
        <w:pStyle w:val="Odstavecseseznamem"/>
        <w:numPr>
          <w:ilvl w:val="0"/>
          <w:numId w:val="15"/>
        </w:numPr>
        <w:spacing w:before="120" w:after="120" w:line="276" w:lineRule="auto"/>
        <w:ind w:right="49"/>
        <w:jc w:val="both"/>
        <w:rPr>
          <w:rFonts w:ascii="Calibri" w:hAnsi="Calibri" w:cs="Arial"/>
          <w:sz w:val="22"/>
          <w:szCs w:val="22"/>
        </w:rPr>
      </w:pPr>
      <w:r w:rsidRPr="00166E4F">
        <w:rPr>
          <w:rFonts w:ascii="Calibri" w:hAnsi="Calibri" w:cs="Arial"/>
          <w:sz w:val="22"/>
          <w:szCs w:val="22"/>
        </w:rPr>
        <w:t>Poskytovatel může od dílčí smlouvy odstoupit za podmínek specifikovaných v čl. X. bodě 7. této Smlouvy.</w:t>
      </w:r>
    </w:p>
    <w:p w:rsidR="00631F9E" w:rsidRPr="00BA6DDA" w:rsidRDefault="00631F9E" w:rsidP="00BF1240">
      <w:pPr>
        <w:spacing w:before="120" w:after="120" w:line="276" w:lineRule="auto"/>
        <w:ind w:right="49"/>
        <w:jc w:val="both"/>
        <w:rPr>
          <w:rFonts w:ascii="Calibri" w:hAnsi="Calibri" w:cs="Arial"/>
          <w:sz w:val="22"/>
          <w:szCs w:val="22"/>
        </w:rPr>
      </w:pPr>
      <w:r w:rsidRPr="00BA6DDA">
        <w:rPr>
          <w:rFonts w:ascii="Calibri" w:hAnsi="Calibri" w:cs="Arial"/>
          <w:sz w:val="22"/>
          <w:szCs w:val="22"/>
        </w:rPr>
        <w:t>Účinky odstoupení od smlouvy nastávají v těchto případech okamžikem doručení písemného odstoupení od smlouvy poskytovateli.</w:t>
      </w:r>
    </w:p>
    <w:p w:rsidR="00631F9E" w:rsidRPr="00BA6DDA" w:rsidRDefault="00631F9E" w:rsidP="00D67504">
      <w:pPr>
        <w:spacing w:before="120" w:after="120" w:line="276" w:lineRule="auto"/>
        <w:ind w:right="49"/>
        <w:jc w:val="both"/>
        <w:rPr>
          <w:rFonts w:ascii="Calibri" w:hAnsi="Calibri" w:cs="Arial"/>
          <w:sz w:val="22"/>
          <w:szCs w:val="22"/>
        </w:rPr>
      </w:pPr>
    </w:p>
    <w:p w:rsidR="00631F9E" w:rsidRPr="00BA6DDA" w:rsidRDefault="00631F9E" w:rsidP="00D67504">
      <w:pPr>
        <w:spacing w:before="120" w:after="120" w:line="276" w:lineRule="auto"/>
        <w:ind w:right="49"/>
        <w:jc w:val="center"/>
        <w:rPr>
          <w:rFonts w:ascii="Calibri" w:hAnsi="Calibri" w:cs="Arial"/>
          <w:sz w:val="22"/>
          <w:szCs w:val="22"/>
        </w:rPr>
      </w:pPr>
      <w:r w:rsidRPr="00BA6DDA">
        <w:rPr>
          <w:rFonts w:ascii="Calibri" w:hAnsi="Calibri" w:cs="Arial"/>
          <w:b/>
          <w:sz w:val="22"/>
          <w:szCs w:val="22"/>
        </w:rPr>
        <w:t>IV.</w:t>
      </w:r>
    </w:p>
    <w:p w:rsidR="00631F9E" w:rsidRPr="00BA6DDA" w:rsidRDefault="00631F9E" w:rsidP="00D67504">
      <w:pPr>
        <w:spacing w:line="276" w:lineRule="auto"/>
        <w:jc w:val="center"/>
        <w:rPr>
          <w:rFonts w:ascii="Calibri" w:hAnsi="Calibri" w:cs="Arial"/>
          <w:b/>
          <w:sz w:val="22"/>
          <w:szCs w:val="22"/>
        </w:rPr>
      </w:pPr>
      <w:r w:rsidRPr="00BA6DDA">
        <w:rPr>
          <w:rFonts w:ascii="Calibri" w:hAnsi="Calibri" w:cs="Arial"/>
          <w:b/>
          <w:sz w:val="22"/>
          <w:szCs w:val="22"/>
        </w:rPr>
        <w:t>Místo a doba plnění předmětu smlouvy</w:t>
      </w:r>
    </w:p>
    <w:p w:rsidR="00631F9E" w:rsidRPr="00BA6DDA" w:rsidRDefault="00631F9E" w:rsidP="00D67504">
      <w:pPr>
        <w:numPr>
          <w:ilvl w:val="0"/>
          <w:numId w:val="9"/>
        </w:numPr>
        <w:spacing w:before="120" w:after="120" w:line="276" w:lineRule="auto"/>
        <w:ind w:left="360" w:right="49"/>
        <w:jc w:val="both"/>
        <w:rPr>
          <w:rFonts w:ascii="Calibri" w:hAnsi="Calibri" w:cs="Arial"/>
          <w:b/>
          <w:sz w:val="22"/>
          <w:szCs w:val="22"/>
        </w:rPr>
      </w:pPr>
      <w:r w:rsidRPr="00BA6DDA">
        <w:rPr>
          <w:rFonts w:ascii="Calibri" w:hAnsi="Calibri" w:cs="Arial"/>
          <w:sz w:val="22"/>
          <w:szCs w:val="22"/>
        </w:rPr>
        <w:t>Místem plnění předmětu smlouvy je Pardubický kraj, Česká republika</w:t>
      </w:r>
      <w:r w:rsidRPr="00BA6DDA">
        <w:rPr>
          <w:rFonts w:ascii="Calibri" w:hAnsi="Calibri" w:cs="Arial"/>
          <w:bCs/>
          <w:sz w:val="22"/>
          <w:szCs w:val="22"/>
        </w:rPr>
        <w:t xml:space="preserve"> </w:t>
      </w:r>
    </w:p>
    <w:p w:rsidR="00631F9E" w:rsidRPr="00BA6DDA" w:rsidRDefault="00631F9E" w:rsidP="00D67504">
      <w:pPr>
        <w:numPr>
          <w:ilvl w:val="0"/>
          <w:numId w:val="9"/>
        </w:numPr>
        <w:spacing w:before="120" w:after="120" w:line="276" w:lineRule="auto"/>
        <w:ind w:left="360" w:right="49"/>
        <w:jc w:val="both"/>
        <w:rPr>
          <w:rFonts w:ascii="Calibri" w:hAnsi="Calibri" w:cs="Arial"/>
          <w:b/>
          <w:sz w:val="22"/>
          <w:szCs w:val="22"/>
        </w:rPr>
      </w:pPr>
      <w:r w:rsidRPr="00BA6DDA">
        <w:rPr>
          <w:rFonts w:ascii="Calibri" w:hAnsi="Calibri" w:cs="Arial"/>
          <w:sz w:val="22"/>
        </w:rPr>
        <w:t xml:space="preserve">Požadované ukončení předmětu plnění: </w:t>
      </w:r>
      <w:r>
        <w:rPr>
          <w:rFonts w:ascii="Calibri" w:hAnsi="Calibri" w:cs="Arial"/>
          <w:sz w:val="22"/>
        </w:rPr>
        <w:t>31. 10. 2015</w:t>
      </w:r>
      <w:r w:rsidRPr="00BA6DDA">
        <w:rPr>
          <w:rFonts w:ascii="Calibri" w:hAnsi="Calibri" w:cs="Arial"/>
          <w:sz w:val="22"/>
        </w:rPr>
        <w:t>.</w:t>
      </w:r>
    </w:p>
    <w:p w:rsidR="00631F9E" w:rsidRPr="00BA6DDA" w:rsidRDefault="00631F9E" w:rsidP="00D67504">
      <w:pPr>
        <w:spacing w:before="120" w:after="120" w:line="276" w:lineRule="auto"/>
        <w:ind w:left="360" w:right="49"/>
        <w:jc w:val="both"/>
        <w:rPr>
          <w:rFonts w:ascii="Calibri" w:hAnsi="Calibri" w:cs="Arial"/>
          <w:b/>
          <w:sz w:val="22"/>
          <w:szCs w:val="22"/>
        </w:rPr>
      </w:pPr>
    </w:p>
    <w:p w:rsidR="00631F9E" w:rsidRPr="00BA6DDA" w:rsidRDefault="00631F9E" w:rsidP="00D67504">
      <w:pPr>
        <w:spacing w:line="276" w:lineRule="auto"/>
        <w:ind w:right="49"/>
        <w:jc w:val="center"/>
        <w:rPr>
          <w:rFonts w:ascii="Calibri" w:hAnsi="Calibri" w:cs="Arial"/>
          <w:b/>
          <w:sz w:val="22"/>
          <w:szCs w:val="22"/>
        </w:rPr>
      </w:pPr>
      <w:r w:rsidRPr="00BA6DDA">
        <w:rPr>
          <w:rFonts w:ascii="Calibri" w:hAnsi="Calibri" w:cs="Arial"/>
          <w:b/>
          <w:sz w:val="22"/>
          <w:szCs w:val="22"/>
        </w:rPr>
        <w:t>V.</w:t>
      </w:r>
    </w:p>
    <w:p w:rsidR="00631F9E" w:rsidRPr="00BA6DDA" w:rsidRDefault="00631F9E" w:rsidP="00D67504">
      <w:pPr>
        <w:spacing w:line="276" w:lineRule="auto"/>
        <w:ind w:right="49"/>
        <w:jc w:val="center"/>
        <w:rPr>
          <w:rFonts w:ascii="Calibri" w:hAnsi="Calibri" w:cs="Arial"/>
          <w:b/>
          <w:sz w:val="22"/>
          <w:szCs w:val="22"/>
        </w:rPr>
      </w:pPr>
      <w:r w:rsidRPr="00BA6DDA">
        <w:rPr>
          <w:rFonts w:ascii="Calibri" w:hAnsi="Calibri" w:cs="Arial"/>
          <w:b/>
          <w:sz w:val="22"/>
          <w:szCs w:val="22"/>
        </w:rPr>
        <w:t>Změny plnění v rámci předmětu smlouvy</w:t>
      </w:r>
    </w:p>
    <w:p w:rsidR="00631F9E" w:rsidRPr="00BA6DDA" w:rsidRDefault="00631F9E" w:rsidP="00D67504">
      <w:pPr>
        <w:spacing w:line="276" w:lineRule="auto"/>
        <w:ind w:right="49"/>
        <w:jc w:val="center"/>
        <w:rPr>
          <w:rFonts w:ascii="Calibri" w:hAnsi="Calibri" w:cs="Arial"/>
          <w:b/>
          <w:sz w:val="22"/>
          <w:szCs w:val="22"/>
        </w:rPr>
      </w:pPr>
      <w:r w:rsidRPr="00BA6DDA">
        <w:rPr>
          <w:rFonts w:ascii="Calibri" w:hAnsi="Calibri" w:cs="Arial"/>
          <w:b/>
          <w:sz w:val="22"/>
          <w:szCs w:val="22"/>
        </w:rPr>
        <w:t>(změnové řízení)</w:t>
      </w:r>
    </w:p>
    <w:p w:rsidR="00631F9E" w:rsidRPr="00BA6DDA" w:rsidRDefault="00631F9E" w:rsidP="00D67504">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je oprávněn v rámci provádění předmětu plnění poskytovatelem požadovat změny způsobu plnění (dále jen „změny plnění“). Poskytovatel se zavazuje na objednatelem navrženou změnu plnění přistoupit. Poskytovatel je oprávněn požádat objednatele o změny plnění a tyto změny provést pouze se souhlasem objednatele.</w:t>
      </w:r>
    </w:p>
    <w:p w:rsidR="00631F9E" w:rsidRPr="00BA6DDA" w:rsidRDefault="00631F9E" w:rsidP="00D67504">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Změny plnění může poskytovatel odmítnout jen v případě, nedovoluje-li to stav postupu plnění nebo nelze-li změny plnění provést bez vynaložení nepřiměřených nákladů, které se objednatel nezaváže převzít.</w:t>
      </w:r>
    </w:p>
    <w:p w:rsidR="00631F9E" w:rsidRPr="00BA6DDA" w:rsidRDefault="00631F9E" w:rsidP="00D67504">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lastRenderedPageBreak/>
        <w:t>Poskytovatel je oprávněn změny plnění odmítnout za současného splnění podmínek dle </w:t>
      </w:r>
      <w:r>
        <w:rPr>
          <w:rFonts w:ascii="Calibri" w:hAnsi="Calibri" w:cs="Arial"/>
          <w:sz w:val="22"/>
          <w:szCs w:val="22"/>
        </w:rPr>
        <w:t>bodu</w:t>
      </w:r>
      <w:r w:rsidRPr="00E27813">
        <w:rPr>
          <w:rFonts w:ascii="Calibri" w:hAnsi="Calibri" w:cs="Arial"/>
          <w:sz w:val="22"/>
          <w:szCs w:val="22"/>
        </w:rPr>
        <w:t xml:space="preserve"> 2</w:t>
      </w:r>
      <w:r>
        <w:rPr>
          <w:rFonts w:ascii="Calibri" w:hAnsi="Calibri" w:cs="Arial"/>
          <w:sz w:val="22"/>
          <w:szCs w:val="22"/>
        </w:rPr>
        <w:t>.</w:t>
      </w:r>
      <w:r w:rsidRPr="00E27813">
        <w:rPr>
          <w:rFonts w:ascii="Calibri" w:hAnsi="Calibri" w:cs="Arial"/>
          <w:sz w:val="22"/>
          <w:szCs w:val="22"/>
        </w:rPr>
        <w:t xml:space="preserve"> tohoto článku Smlouvy pouze ve lhůtě 30 kalendářních dnů poté, co mu byl doručen požadavek objednatele na změny plnění. Po marném uplynutí uvedené lhůty se má za to, že poskytovatel se změnami plnění souhlasí.</w:t>
      </w:r>
    </w:p>
    <w:p w:rsidR="00631F9E" w:rsidRPr="00BA6DDA" w:rsidRDefault="00631F9E" w:rsidP="00D67504">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Objednatel si vyhrazuje právo požadovat v průběhu realizace předmětu Smlouvy menší rozsah předmětu plnění. Poskytovatel se zavazuje na takto objednatelem uplatněné právo přistoupit. Objednatel takovéto zmenšení rozsahu Předmětu plnění spolu se specifikací, v čem se rozsah snižuje, oznámí poskytovateli, s tím, že zmenšení rozsahu předmětu plnění je účinné od okamžiku, kdy toto oznámení dojde poskytovateli.</w:t>
      </w:r>
    </w:p>
    <w:p w:rsidR="00631F9E" w:rsidRPr="00BA6DDA" w:rsidRDefault="00631F9E" w:rsidP="00D67504">
      <w:pPr>
        <w:spacing w:line="276" w:lineRule="auto"/>
        <w:ind w:right="49"/>
        <w:jc w:val="center"/>
        <w:rPr>
          <w:rFonts w:ascii="Calibri" w:hAnsi="Calibri" w:cs="Arial"/>
          <w:b/>
          <w:sz w:val="22"/>
          <w:szCs w:val="22"/>
        </w:rPr>
      </w:pPr>
    </w:p>
    <w:p w:rsidR="00631F9E" w:rsidRPr="00BA6DDA" w:rsidRDefault="00631F9E" w:rsidP="00D67504">
      <w:pPr>
        <w:spacing w:line="276" w:lineRule="auto"/>
        <w:ind w:right="49"/>
        <w:jc w:val="center"/>
        <w:rPr>
          <w:rFonts w:ascii="Calibri" w:hAnsi="Calibri" w:cs="Arial"/>
          <w:b/>
          <w:sz w:val="22"/>
          <w:szCs w:val="22"/>
        </w:rPr>
      </w:pPr>
      <w:r w:rsidRPr="00BA6DDA">
        <w:rPr>
          <w:rFonts w:ascii="Calibri" w:hAnsi="Calibri" w:cs="Arial"/>
          <w:b/>
          <w:sz w:val="22"/>
          <w:szCs w:val="22"/>
        </w:rPr>
        <w:t>VI.</w:t>
      </w:r>
    </w:p>
    <w:p w:rsidR="00631F9E" w:rsidRPr="00BA6DDA" w:rsidRDefault="00631F9E" w:rsidP="00D67504">
      <w:pPr>
        <w:spacing w:line="276" w:lineRule="auto"/>
        <w:ind w:right="49"/>
        <w:jc w:val="center"/>
        <w:rPr>
          <w:rFonts w:ascii="Calibri" w:hAnsi="Calibri" w:cs="Arial"/>
          <w:b/>
          <w:sz w:val="22"/>
          <w:szCs w:val="22"/>
        </w:rPr>
      </w:pPr>
      <w:r w:rsidRPr="00BA6DDA">
        <w:rPr>
          <w:rFonts w:ascii="Calibri" w:hAnsi="Calibri" w:cs="Arial"/>
          <w:b/>
          <w:sz w:val="22"/>
          <w:szCs w:val="22"/>
        </w:rPr>
        <w:t>Cena a platební podmínky</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Celková cena za předmět plnění je smluvní, konečn</w:t>
      </w:r>
      <w:r>
        <w:rPr>
          <w:rFonts w:ascii="Calibri" w:hAnsi="Calibri" w:cs="Arial"/>
          <w:sz w:val="22"/>
          <w:szCs w:val="22"/>
        </w:rPr>
        <w:t>á</w:t>
      </w:r>
      <w:r w:rsidRPr="00E27813">
        <w:rPr>
          <w:rFonts w:ascii="Calibri" w:hAnsi="Calibri" w:cs="Arial"/>
          <w:sz w:val="22"/>
          <w:szCs w:val="22"/>
        </w:rPr>
        <w:t xml:space="preserve"> a nepřekročiteln</w:t>
      </w:r>
      <w:r>
        <w:rPr>
          <w:rFonts w:ascii="Calibri" w:hAnsi="Calibri" w:cs="Arial"/>
          <w:sz w:val="22"/>
          <w:szCs w:val="22"/>
        </w:rPr>
        <w:t>á</w:t>
      </w:r>
      <w:r w:rsidRPr="00E27813">
        <w:rPr>
          <w:rFonts w:ascii="Calibri" w:hAnsi="Calibri" w:cs="Arial"/>
          <w:sz w:val="22"/>
          <w:szCs w:val="22"/>
        </w:rPr>
        <w:t xml:space="preserve">, tj. zahrnující všechny náklady poskytovatele související s poskytováním smluvených služeb. Poskytovatel není oprávněn po objednateli nad rámec smluvené ceny požadovat jakékoliv další plnění. Jedinou výjimku tvoří </w:t>
      </w:r>
      <w:r>
        <w:rPr>
          <w:rFonts w:ascii="Calibri" w:hAnsi="Calibri" w:cs="Arial"/>
          <w:sz w:val="22"/>
          <w:szCs w:val="22"/>
        </w:rPr>
        <w:t xml:space="preserve">čl. VI. </w:t>
      </w:r>
      <w:r w:rsidRPr="00E27813">
        <w:rPr>
          <w:rFonts w:ascii="Calibri" w:hAnsi="Calibri" w:cs="Arial"/>
          <w:sz w:val="22"/>
          <w:szCs w:val="22"/>
        </w:rPr>
        <w:t xml:space="preserve">bod </w:t>
      </w:r>
      <w:r>
        <w:rPr>
          <w:rFonts w:ascii="Calibri" w:hAnsi="Calibri" w:cs="Arial"/>
          <w:sz w:val="22"/>
          <w:szCs w:val="22"/>
        </w:rPr>
        <w:t>3</w:t>
      </w:r>
      <w:r w:rsidRPr="00E27813">
        <w:rPr>
          <w:rFonts w:ascii="Calibri" w:hAnsi="Calibri" w:cs="Arial"/>
          <w:sz w:val="22"/>
          <w:szCs w:val="22"/>
        </w:rPr>
        <w:t xml:space="preserve">. </w:t>
      </w:r>
      <w:r>
        <w:rPr>
          <w:rFonts w:ascii="Calibri" w:hAnsi="Calibri" w:cs="Arial"/>
          <w:sz w:val="22"/>
          <w:szCs w:val="22"/>
        </w:rPr>
        <w:t>této Smlouvy</w:t>
      </w:r>
      <w:r w:rsidRPr="00E27813">
        <w:rPr>
          <w:rFonts w:ascii="Calibri" w:hAnsi="Calibri" w:cs="Arial"/>
          <w:sz w:val="22"/>
          <w:szCs w:val="22"/>
        </w:rPr>
        <w:t>.</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Cenu je možné překročit pouze v souvislosti se změnou daňových předpisů týkajících se DPH. </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Odměna sjednaná smluvními stranami v Dílčí smlouvě nesmí překročit výši nabídkové ceny, kterou poskytovatel uvedl v rámci své nabídky podávané do zadávacího řízení</w:t>
      </w:r>
      <w:r w:rsidRPr="00DE5E85">
        <w:rPr>
          <w:rFonts w:ascii="Calibri" w:hAnsi="Calibri" w:cs="Arial"/>
          <w:sz w:val="22"/>
          <w:szCs w:val="22"/>
        </w:rPr>
        <w:t>, a to ani v tom případě, že se poskytovatel v průběhu trvání smlouvy stane plátcem DPH</w:t>
      </w:r>
      <w:r w:rsidRPr="00BA6DDA">
        <w:rPr>
          <w:rFonts w:ascii="Calibri" w:hAnsi="Calibri" w:cs="Arial"/>
          <w:sz w:val="22"/>
          <w:szCs w:val="22"/>
        </w:rPr>
        <w:t>. Výše maximálních jednotkových cen jednotlivých Poskytovatelů je stanovena v Příloze B této Smlouvy.</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Fakturovány a propláceny mohou být pouze uskutečněné a objednatelem schválené části předmětu plnění. Poskytovatel je povinen na faktuře uvést podrobně jednotlivé účtované položky, případně tyto p</w:t>
      </w:r>
      <w:r w:rsidR="00285E7B">
        <w:rPr>
          <w:rFonts w:ascii="Calibri" w:hAnsi="Calibri" w:cs="Arial"/>
          <w:sz w:val="22"/>
          <w:szCs w:val="22"/>
        </w:rPr>
        <w:t>oložky uvést v příloze faktury.</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Objednatel je oprávněn provádět kontrolu poskytnutého předmětu plnění do 15 dnů ode dne jeho prokazatelného převzetí od poskytovatele. </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lastRenderedPageBreak/>
        <w:t>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w:t>
      </w:r>
      <w:r>
        <w:rPr>
          <w:rFonts w:ascii="Calibri" w:hAnsi="Calibri" w:cs="Arial"/>
          <w:sz w:val="22"/>
          <w:szCs w:val="22"/>
        </w:rPr>
        <w:t>, ve znění pozdějších předpisů,</w:t>
      </w:r>
      <w:r w:rsidRPr="00E27813">
        <w:rPr>
          <w:rFonts w:ascii="Calibri" w:hAnsi="Calibri" w:cs="Arial"/>
          <w:sz w:val="22"/>
          <w:szCs w:val="22"/>
        </w:rPr>
        <w:t xml:space="preserve"> a zákona č. 563/1991 Sb. o účetnictví, ve znění pozdějších předpisů.</w:t>
      </w:r>
      <w:r w:rsidRPr="00BA6DDA">
        <w:rPr>
          <w:rFonts w:ascii="Calibri" w:hAnsi="Calibri" w:cs="Arial"/>
          <w:sz w:val="22"/>
          <w:szCs w:val="22"/>
        </w:rPr>
        <w:t xml:space="preserve"> </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Na každé faktuře musí být uvedeno číselné označení projektu CZ.1.04/3.1.00/04.00008 a název projektu „Systémová podpora procesů transformace systému péče o ohrožené děti a rodiny“. </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Platby budou probíhat výhradně v Kč (CZK), rovněž veškeré cenové údaje budou uváděny v této měně.</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Objednatel nebude poskytovat zálohy.</w:t>
      </w:r>
    </w:p>
    <w:p w:rsidR="00631F9E" w:rsidRPr="00BA6DDA" w:rsidRDefault="00631F9E" w:rsidP="00D67504">
      <w:pPr>
        <w:spacing w:line="276" w:lineRule="auto"/>
        <w:ind w:right="49"/>
        <w:jc w:val="center"/>
        <w:rPr>
          <w:rFonts w:ascii="Calibri" w:hAnsi="Calibri" w:cs="Arial"/>
          <w:b/>
          <w:sz w:val="22"/>
          <w:szCs w:val="22"/>
        </w:rPr>
      </w:pPr>
    </w:p>
    <w:p w:rsidR="00631F9E" w:rsidRPr="00BA6DDA" w:rsidRDefault="00631F9E" w:rsidP="00D67504">
      <w:pPr>
        <w:spacing w:line="276" w:lineRule="auto"/>
        <w:ind w:right="49"/>
        <w:jc w:val="center"/>
        <w:rPr>
          <w:rFonts w:ascii="Calibri" w:hAnsi="Calibri" w:cs="Arial"/>
          <w:b/>
          <w:sz w:val="22"/>
          <w:szCs w:val="22"/>
        </w:rPr>
      </w:pPr>
      <w:r w:rsidRPr="00BA6DDA">
        <w:rPr>
          <w:rFonts w:ascii="Calibri" w:hAnsi="Calibri" w:cs="Arial"/>
          <w:b/>
          <w:sz w:val="22"/>
          <w:szCs w:val="22"/>
        </w:rPr>
        <w:t>VII.</w:t>
      </w:r>
    </w:p>
    <w:p w:rsidR="00631F9E" w:rsidRPr="00BA6DDA" w:rsidRDefault="00631F9E" w:rsidP="00D67504">
      <w:pPr>
        <w:spacing w:line="276" w:lineRule="auto"/>
        <w:ind w:right="49"/>
        <w:jc w:val="center"/>
        <w:rPr>
          <w:rFonts w:ascii="Calibri" w:hAnsi="Calibri" w:cs="Arial"/>
          <w:b/>
          <w:sz w:val="22"/>
          <w:szCs w:val="22"/>
        </w:rPr>
      </w:pPr>
      <w:r w:rsidRPr="00BA6DDA">
        <w:rPr>
          <w:rFonts w:ascii="Calibri" w:hAnsi="Calibri" w:cs="Arial"/>
          <w:b/>
          <w:sz w:val="22"/>
          <w:szCs w:val="22"/>
        </w:rPr>
        <w:t>Subdodavatelé</w:t>
      </w:r>
    </w:p>
    <w:p w:rsidR="00631F9E" w:rsidRPr="00BA6DDA" w:rsidRDefault="00631F9E" w:rsidP="00D67504">
      <w:pPr>
        <w:numPr>
          <w:ilvl w:val="0"/>
          <w:numId w:val="4"/>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V případě užití třetí osoby pro plnění předmětu plnění, resp. jeho části, se poskytovatel nemůže zprostit odpovědnosti za řádné provádění předmětu plnění, tedy odpovídá, jako by předmět plnění prováděl sám.</w:t>
      </w:r>
    </w:p>
    <w:p w:rsidR="00631F9E" w:rsidRDefault="00631F9E" w:rsidP="00D67504">
      <w:pPr>
        <w:numPr>
          <w:ilvl w:val="0"/>
          <w:numId w:val="4"/>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není oprávněn bez předchozího písemného souhlasu objednatele plnit předmět plnění prostřednictvím třetí osoby (subdodavatele), pokud tento subdodavatel není poskytovatelem vyjmenován v sezna</w:t>
      </w:r>
      <w:r>
        <w:rPr>
          <w:rFonts w:ascii="Calibri" w:hAnsi="Calibri" w:cs="Arial"/>
          <w:sz w:val="22"/>
          <w:szCs w:val="22"/>
        </w:rPr>
        <w:t>mu subdodavatelů v příloze č. 3c</w:t>
      </w:r>
      <w:r w:rsidRPr="00BA6DDA">
        <w:rPr>
          <w:rFonts w:ascii="Calibri" w:hAnsi="Calibri" w:cs="Arial"/>
          <w:sz w:val="22"/>
          <w:szCs w:val="22"/>
        </w:rPr>
        <w:t xml:space="preserve"> </w:t>
      </w:r>
      <w:r>
        <w:rPr>
          <w:rFonts w:ascii="Calibri" w:hAnsi="Calibri" w:cs="Arial"/>
          <w:sz w:val="22"/>
          <w:szCs w:val="22"/>
        </w:rPr>
        <w:t>zadávací dokumentace</w:t>
      </w:r>
      <w:r w:rsidRPr="00BA6DDA">
        <w:rPr>
          <w:rFonts w:ascii="Calibri" w:hAnsi="Calibri" w:cs="Arial"/>
          <w:sz w:val="22"/>
          <w:szCs w:val="22"/>
        </w:rPr>
        <w:t xml:space="preserve"> na veřejnou zakázku, ve které byla uzavřena tato Smlouva. Předchozí písemný souhlas objednatele je rovněž nezbytný pro změnu subdodavatele.</w:t>
      </w:r>
    </w:p>
    <w:p w:rsidR="00631F9E" w:rsidRPr="00BA6DDA" w:rsidRDefault="00631F9E" w:rsidP="00D67504">
      <w:pPr>
        <w:numPr>
          <w:ilvl w:val="0"/>
          <w:numId w:val="4"/>
        </w:numPr>
        <w:tabs>
          <w:tab w:val="clear" w:pos="720"/>
          <w:tab w:val="num" w:pos="360"/>
        </w:tabs>
        <w:spacing w:before="120" w:after="120" w:line="276" w:lineRule="auto"/>
        <w:ind w:left="360" w:right="49"/>
        <w:jc w:val="both"/>
        <w:rPr>
          <w:rFonts w:ascii="Calibri" w:hAnsi="Calibri" w:cs="Arial"/>
          <w:sz w:val="22"/>
          <w:szCs w:val="22"/>
        </w:rPr>
      </w:pPr>
      <w:r>
        <w:rPr>
          <w:rFonts w:ascii="Calibri" w:hAnsi="Calibri" w:cs="Arial"/>
          <w:sz w:val="22"/>
          <w:szCs w:val="22"/>
        </w:rPr>
        <w:t>Podmínky pro udělení písemného souhlasu zadavatele dle předchozího bodu jsou specifikovány v čl. VIII. bodě 5. této Smlouvy.</w:t>
      </w:r>
    </w:p>
    <w:p w:rsidR="00631F9E" w:rsidRPr="00BA6DDA" w:rsidRDefault="00631F9E" w:rsidP="00D67504">
      <w:pPr>
        <w:spacing w:before="120" w:after="120" w:line="276" w:lineRule="auto"/>
        <w:ind w:right="49"/>
        <w:jc w:val="center"/>
        <w:rPr>
          <w:rFonts w:ascii="Calibri" w:hAnsi="Calibri" w:cs="Arial"/>
          <w:b/>
          <w:sz w:val="22"/>
          <w:szCs w:val="22"/>
        </w:rPr>
      </w:pP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VIII.</w:t>
      </w: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Práva a povinnosti smluvních stran</w:t>
      </w:r>
    </w:p>
    <w:p w:rsidR="00631F9E" w:rsidRPr="00BA6DDA" w:rsidRDefault="00631F9E" w:rsidP="00BF1240">
      <w:pPr>
        <w:pStyle w:val="Odstavecseseznamem"/>
        <w:numPr>
          <w:ilvl w:val="0"/>
          <w:numId w:val="5"/>
        </w:numPr>
        <w:tabs>
          <w:tab w:val="clear" w:pos="720"/>
          <w:tab w:val="left" w:pos="360"/>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line="276" w:lineRule="auto"/>
        <w:ind w:left="360"/>
        <w:jc w:val="both"/>
        <w:rPr>
          <w:rFonts w:ascii="Calibri" w:hAnsi="Calibri" w:cs="Arial"/>
          <w:sz w:val="22"/>
          <w:szCs w:val="22"/>
        </w:rPr>
      </w:pPr>
      <w:r w:rsidRPr="00BA6DDA">
        <w:rPr>
          <w:rFonts w:ascii="Calibri" w:hAnsi="Calibri" w:cs="Arial"/>
          <w:sz w:val="22"/>
          <w:szCs w:val="22"/>
        </w:rPr>
        <w:t xml:space="preserve">Poskytovatel je povinen na žádost objednatele bezodkladně písemně poskytnout jakékoliv informace související s realizací předmětu plnění. </w:t>
      </w:r>
    </w:p>
    <w:p w:rsidR="00631F9E" w:rsidRPr="00BA6DDA" w:rsidRDefault="00631F9E" w:rsidP="00D67504">
      <w:pPr>
        <w:numPr>
          <w:ilvl w:val="0"/>
          <w:numId w:val="5"/>
        </w:numPr>
        <w:tabs>
          <w:tab w:val="clear" w:pos="720"/>
          <w:tab w:val="num" w:pos="360"/>
        </w:tabs>
        <w:spacing w:before="240" w:after="120" w:line="276" w:lineRule="auto"/>
        <w:ind w:left="360" w:right="49"/>
        <w:jc w:val="both"/>
        <w:rPr>
          <w:rFonts w:ascii="Calibri" w:hAnsi="Calibri" w:cs="Arial"/>
          <w:sz w:val="22"/>
          <w:szCs w:val="22"/>
        </w:rPr>
      </w:pPr>
      <w:r w:rsidRPr="00BA6DDA">
        <w:rPr>
          <w:rFonts w:ascii="Calibri" w:hAnsi="Calibri" w:cs="Arial"/>
          <w:sz w:val="22"/>
          <w:szCs w:val="22"/>
        </w:rPr>
        <w:t xml:space="preserve">Poskytovatel se zavazuje během plnění zakázky a zároveň do konce roku </w:t>
      </w:r>
      <w:r>
        <w:rPr>
          <w:rFonts w:ascii="Calibri" w:hAnsi="Calibri" w:cs="Arial"/>
          <w:sz w:val="22"/>
          <w:szCs w:val="22"/>
        </w:rPr>
        <w:t>2025</w:t>
      </w:r>
      <w:r w:rsidRPr="00BA6DDA">
        <w:rPr>
          <w:rFonts w:ascii="Calibri" w:hAnsi="Calibri" w:cs="Arial"/>
          <w:sz w:val="22"/>
          <w:szCs w:val="22"/>
        </w:rPr>
        <w:t xml:space="preserve">,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Poskytovatel je povinen řádně uchovávat originál Smlouvy včetně jejích případných dodatků včetně příloh a veškeré originály účetních dokladů a další doklady související s realizací veřejné </w:t>
      </w:r>
      <w:r w:rsidRPr="00BA6DDA">
        <w:rPr>
          <w:rFonts w:ascii="Calibri" w:hAnsi="Calibri" w:cs="Arial"/>
          <w:sz w:val="22"/>
          <w:szCs w:val="22"/>
        </w:rPr>
        <w:lastRenderedPageBreak/>
        <w:t xml:space="preserve">zakázky, na základě níž objednateli poskytuje předmět plnění, minimálně do roku </w:t>
      </w:r>
      <w:r>
        <w:rPr>
          <w:rFonts w:ascii="Calibri" w:hAnsi="Calibri" w:cs="Arial"/>
          <w:sz w:val="22"/>
          <w:szCs w:val="22"/>
        </w:rPr>
        <w:t>2025</w:t>
      </w:r>
      <w:r w:rsidRPr="00BA6DDA">
        <w:rPr>
          <w:rFonts w:ascii="Calibri" w:hAnsi="Calibri" w:cs="Arial"/>
          <w:sz w:val="22"/>
          <w:szCs w:val="22"/>
        </w:rPr>
        <w:t xml:space="preserve">, příp. po dobu stanovenou právními předpisy ČR, pokud je tato lhůta delší. Účetní doklady budou uchovány způsobem uvedeným v zákoně č. 563/1991 Sb., o účetnictví, ve znění pozdějších předpisů. </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w:t>
      </w:r>
      <w:r>
        <w:rPr>
          <w:rFonts w:ascii="Calibri" w:hAnsi="Calibri" w:cs="Arial"/>
          <w:sz w:val="22"/>
          <w:szCs w:val="22"/>
        </w:rPr>
        <w:t xml:space="preserve">požadovanou </w:t>
      </w:r>
      <w:r w:rsidRPr="00BA6DDA">
        <w:rPr>
          <w:rFonts w:ascii="Calibri" w:hAnsi="Calibri" w:cs="Arial"/>
          <w:sz w:val="22"/>
          <w:szCs w:val="22"/>
        </w:rPr>
        <w:t>kvalifikaci či speci</w:t>
      </w:r>
      <w:r>
        <w:rPr>
          <w:rFonts w:ascii="Calibri" w:hAnsi="Calibri" w:cs="Arial"/>
          <w:sz w:val="22"/>
          <w:szCs w:val="22"/>
        </w:rPr>
        <w:t>alizaci mají.</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Pokud poskytovatel prokázal v zadávacím řízení splnění části kvalifikace prostřednictvím subdodavatele, musí tento subdodavatel plnit tu část služby, jež prokazoval za poskytovatele. Jakákoli změna v osobě takového subdodavatele je možná pouze ze závažných důvodů a současně za předpokladu, že poskytovatel předloží objednateli splnění příslušné části kvalifikace obdobným způsobem novým subdodavatelem a že objednatel k takové změně udělí předchozí písemný souhlas.</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Objednatel se zavazuje poskytnout poskytovateli veškerou součinnost potřebnou pro plnění předmětu Smlouvy.</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je povinen řídit se při poskytování plnění pokyny objednatele, platnými právními předpisy České republiky a předpisy ESF souvisejícími s publicitou projektů.</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je povinen provádět předmět plnění řádně, s náležitou odbornou péčí v souladu s touto Smlouvou a každou Dílčí smlouvou a dle pokynů a potřeb objednatele nebudou-li v rozporu s právními předpisy.</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Konzultace budou probíhat formou osobního, telefonického nebo elektronického kontaktu na základě požadavku objednatele.</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odpovídá objednateli za škodu, kterou mu případně způsobí v souvislosti s poskytováním služeb, a to i v případě, že byla způsobena jeho zástupcem či zaměstnancem.</w:t>
      </w:r>
    </w:p>
    <w:p w:rsidR="00631F9E" w:rsidRPr="00E27813" w:rsidRDefault="00631F9E" w:rsidP="00BF1240">
      <w:pPr>
        <w:pStyle w:val="Odstavecseseznamem"/>
        <w:numPr>
          <w:ilvl w:val="0"/>
          <w:numId w:val="5"/>
        </w:numPr>
        <w:tabs>
          <w:tab w:val="clear" w:pos="720"/>
          <w:tab w:val="num" w:pos="3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ind w:left="357" w:hanging="357"/>
        <w:jc w:val="both"/>
        <w:rPr>
          <w:rFonts w:ascii="Calibri" w:hAnsi="Calibri" w:cs="Arial"/>
          <w:sz w:val="22"/>
          <w:szCs w:val="22"/>
        </w:rPr>
      </w:pPr>
      <w:r w:rsidRPr="00406311">
        <w:rPr>
          <w:rFonts w:ascii="Calibri" w:hAnsi="Calibri" w:cs="Arial"/>
          <w:sz w:val="22"/>
          <w:szCs w:val="22"/>
        </w:rPr>
        <w:lastRenderedPageBreak/>
        <w:t xml:space="preserve">Poskytovatel je povinen </w:t>
      </w:r>
      <w:r>
        <w:rPr>
          <w:rFonts w:ascii="Calibri" w:hAnsi="Calibri" w:cs="Arial"/>
          <w:sz w:val="22"/>
          <w:szCs w:val="22"/>
        </w:rPr>
        <w:t xml:space="preserve">intenzivně </w:t>
      </w:r>
      <w:r w:rsidRPr="00406311">
        <w:rPr>
          <w:rFonts w:ascii="Calibri" w:hAnsi="Calibri" w:cs="Arial"/>
          <w:sz w:val="22"/>
          <w:szCs w:val="22"/>
        </w:rPr>
        <w:t xml:space="preserve">spolupracovat s objednatelem a </w:t>
      </w:r>
      <w:r>
        <w:rPr>
          <w:rFonts w:ascii="Calibri" w:hAnsi="Calibri" w:cs="Arial"/>
          <w:sz w:val="22"/>
          <w:szCs w:val="22"/>
        </w:rPr>
        <w:t>se členy expertního a realizačního týmu objednatele</w:t>
      </w:r>
      <w:r w:rsidRPr="00406311">
        <w:rPr>
          <w:rFonts w:ascii="Calibri" w:hAnsi="Calibri" w:cs="Arial"/>
          <w:sz w:val="22"/>
          <w:szCs w:val="22"/>
        </w:rPr>
        <w:t>. Objednatel požaduje od poskytovatele otevřený přístup, průběžnou komunikaci a interakci s objednatelem, společné upřesnění dílčích postupů tak, aby dodané služby a jejich výstupy byly v souladu s cíli projektu a dané aktivity</w:t>
      </w:r>
      <w:r w:rsidRPr="00E27813">
        <w:rPr>
          <w:rFonts w:ascii="Calibri" w:hAnsi="Calibri" w:cs="Arial"/>
          <w:sz w:val="22"/>
          <w:szCs w:val="22"/>
        </w:rPr>
        <w:t xml:space="preserve">. Součástí plnění je závazek poskytovatele </w:t>
      </w:r>
      <w:r>
        <w:rPr>
          <w:rFonts w:ascii="Calibri" w:hAnsi="Calibri" w:cs="Arial"/>
          <w:sz w:val="22"/>
          <w:szCs w:val="22"/>
        </w:rPr>
        <w:t xml:space="preserve">prezentovat v souladu s potřebami </w:t>
      </w:r>
      <w:r w:rsidRPr="00E27813">
        <w:rPr>
          <w:rFonts w:ascii="Calibri" w:hAnsi="Calibri" w:cs="Arial"/>
          <w:sz w:val="22"/>
          <w:szCs w:val="22"/>
        </w:rPr>
        <w:t>zadavatele</w:t>
      </w:r>
      <w:r>
        <w:rPr>
          <w:rFonts w:ascii="Calibri" w:hAnsi="Calibri" w:cs="Arial"/>
          <w:sz w:val="22"/>
          <w:szCs w:val="22"/>
        </w:rPr>
        <w:t xml:space="preserve"> </w:t>
      </w:r>
      <w:r w:rsidRPr="00E27813">
        <w:rPr>
          <w:rFonts w:ascii="Calibri" w:hAnsi="Calibri" w:cs="Arial"/>
          <w:sz w:val="22"/>
          <w:szCs w:val="22"/>
        </w:rPr>
        <w:t>výsledky zakázky na odborných fórech.</w:t>
      </w:r>
      <w:r>
        <w:rPr>
          <w:rFonts w:ascii="Calibri" w:hAnsi="Calibri" w:cs="Arial"/>
          <w:sz w:val="22"/>
          <w:szCs w:val="22"/>
        </w:rPr>
        <w:t xml:space="preserve"> Dbá přitom zejména na ochranu citlivých osobních údajů dotčených osob.</w:t>
      </w:r>
    </w:p>
    <w:p w:rsidR="00631F9E" w:rsidRPr="00BA6DDA" w:rsidRDefault="00631F9E" w:rsidP="00BF1240">
      <w:pPr>
        <w:pStyle w:val="Odstavecseseznamem"/>
        <w:numPr>
          <w:ilvl w:val="0"/>
          <w:numId w:val="5"/>
        </w:numPr>
        <w:tabs>
          <w:tab w:val="clear" w:pos="720"/>
          <w:tab w:val="left" w:pos="360"/>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ind w:left="357" w:hanging="357"/>
        <w:jc w:val="both"/>
        <w:rPr>
          <w:rFonts w:ascii="Calibri" w:hAnsi="Calibri" w:cs="Arial"/>
          <w:sz w:val="22"/>
          <w:szCs w:val="22"/>
        </w:rPr>
      </w:pPr>
      <w:r w:rsidRPr="00E27813">
        <w:rPr>
          <w:rFonts w:ascii="Calibri" w:hAnsi="Calibri" w:cs="Arial"/>
          <w:sz w:val="22"/>
          <w:szCs w:val="22"/>
        </w:rPr>
        <w:t>Objednatel si vyhrazuje právo vyžadovat každoročně od poskytovatelů, se kterými byla uzavřena tato Smlouva, prokázání kvalifikace nebo její části, maximálně v rozsahu, který byl požadován v zadávacím řízení na tuto Smlouvu, a to v souladu s </w:t>
      </w:r>
      <w:proofErr w:type="spellStart"/>
      <w:r w:rsidRPr="00E27813">
        <w:rPr>
          <w:rFonts w:ascii="Calibri" w:hAnsi="Calibri" w:cs="Arial"/>
          <w:sz w:val="22"/>
          <w:szCs w:val="22"/>
        </w:rPr>
        <w:t>ust</w:t>
      </w:r>
      <w:proofErr w:type="spellEnd"/>
      <w:r w:rsidRPr="00E27813">
        <w:rPr>
          <w:rFonts w:ascii="Calibri" w:hAnsi="Calibri" w:cs="Arial"/>
          <w:sz w:val="22"/>
          <w:szCs w:val="22"/>
        </w:rPr>
        <w:t>. § 89 odst. 12 Zákona. Poskytovatele, 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631F9E" w:rsidRPr="00BA6DDA" w:rsidRDefault="00631F9E" w:rsidP="00BF1240">
      <w:pPr>
        <w:pStyle w:val="VZnadpis1"/>
        <w:numPr>
          <w:ilvl w:val="0"/>
          <w:numId w:val="5"/>
        </w:numPr>
        <w:tabs>
          <w:tab w:val="clear" w:pos="720"/>
          <w:tab w:val="num" w:pos="360"/>
          <w:tab w:val="left" w:pos="900"/>
          <w:tab w:val="left" w:pos="1080"/>
        </w:tabs>
        <w:spacing w:after="120" w:line="276" w:lineRule="auto"/>
        <w:ind w:left="357" w:hanging="357"/>
        <w:rPr>
          <w:rFonts w:ascii="Calibri" w:hAnsi="Calibri" w:cs="Arial"/>
          <w:b w:val="0"/>
          <w:sz w:val="22"/>
          <w:szCs w:val="22"/>
        </w:rPr>
      </w:pPr>
      <w:bookmarkStart w:id="1" w:name="_Toc346900359"/>
      <w:bookmarkStart w:id="2" w:name="_Toc346902954"/>
      <w:bookmarkStart w:id="3" w:name="_Toc349033230"/>
      <w:r w:rsidRPr="009C1E6D">
        <w:rPr>
          <w:rFonts w:ascii="Calibri" w:hAnsi="Calibri" w:cs="Arial"/>
          <w:b w:val="0"/>
          <w:sz w:val="22"/>
          <w:szCs w:val="22"/>
        </w:rPr>
        <w:t>Zadavatel není povinen převzít dílčí plnění dle smlouvy, pokud není předáno včas a v souladu s touto Smlouvou, či Dílčí smlouvou. Za takto nedokončené dílčí plnění není objednatel povinen zaplatit cenu sjednanou ve smlouvě.</w:t>
      </w:r>
      <w:bookmarkEnd w:id="1"/>
      <w:bookmarkEnd w:id="2"/>
      <w:bookmarkEnd w:id="3"/>
    </w:p>
    <w:p w:rsidR="00631F9E"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není oprávněn v rámci jednotlivých plnění podle příslušných Dílčích smluv postoupit nebo jakýmkoli způsobem převést práva a povinnosti z nich plynoucí na třetí osoby.</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F14AA">
        <w:rPr>
          <w:rFonts w:ascii="Calibri" w:hAnsi="Calibri" w:cs="Arial"/>
          <w:sz w:val="22"/>
          <w:szCs w:val="22"/>
        </w:rPr>
        <w:t>Veškerá práva k výstupům, které vzniknou během plnění této Smlouvy, resp. Dílčích smluv přecházejí okamžikem předání a převzetí objednatelem a tento s nimi může nakládat dle svého uvážení.</w:t>
      </w:r>
      <w:r w:rsidRPr="00BF14AA">
        <w:rPr>
          <w:rFonts w:ascii="Calibri" w:hAnsi="Calibri"/>
          <w:sz w:val="22"/>
          <w:szCs w:val="22"/>
        </w:rPr>
        <w:t xml:space="preserve"> </w:t>
      </w:r>
      <w:r w:rsidRPr="00BF14AA">
        <w:rPr>
          <w:rFonts w:ascii="Calibri" w:hAnsi="Calibri" w:cs="Arial"/>
          <w:sz w:val="22"/>
          <w:szCs w:val="22"/>
        </w:rPr>
        <w:t xml:space="preserve">Poskytovatel nesmí poskytnout žádný z těchto výstupů třetí straně bez předchozího písemného souhlasu objednatele. </w:t>
      </w:r>
      <w:r w:rsidRPr="00BF14AA">
        <w:rPr>
          <w:rFonts w:ascii="Calibri" w:hAnsi="Calibri"/>
          <w:sz w:val="22"/>
          <w:szCs w:val="22"/>
        </w:rPr>
        <w:t>Poskytovatel je povinen během plnění této Smlouvy, resp. Dílčích smluv, i po jejím ukončení zachovávat mlčenlivost o všech skutečnostech, o kterých se dozví v souvislosti s plněním předmětu Veřejné zakázky, na základě níž objednateli poskytuje předmět plnění.</w:t>
      </w:r>
    </w:p>
    <w:p w:rsidR="00631F9E" w:rsidRDefault="00631F9E" w:rsidP="00D67504">
      <w:pPr>
        <w:pStyle w:val="FreeFormA"/>
        <w:numPr>
          <w:ilvl w:val="0"/>
          <w:numId w:val="5"/>
        </w:numPr>
        <w:tabs>
          <w:tab w:val="clear" w:pos="720"/>
          <w:tab w:val="num" w:pos="360"/>
        </w:tabs>
        <w:spacing w:line="276" w:lineRule="auto"/>
        <w:ind w:left="360"/>
        <w:jc w:val="both"/>
        <w:rPr>
          <w:rFonts w:ascii="Calibri" w:hAnsi="Calibri"/>
          <w:sz w:val="22"/>
          <w:szCs w:val="22"/>
        </w:rPr>
      </w:pPr>
      <w:r w:rsidRPr="001049E8">
        <w:rPr>
          <w:rFonts w:ascii="Calibri" w:hAnsi="Calibri"/>
          <w:sz w:val="22"/>
          <w:szCs w:val="22"/>
        </w:rPr>
        <w:t>Poskytovatel se zavazuje, že zachová jako citlivé veškeré informace, o kterých se dozví v souvislosti s poskytováním plnění dle Smlouvy. Povinnost poskytovat informace podle zákona č. 106/1999 Sb., o svobodném přístupu k informacím, ve znění pozdějších předpisů není tímto ustanovením dotčena. 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citlivých informací zůstává v platnosti neomezeně dlouho i po ukončení platnosti Smlouvy.</w:t>
      </w:r>
    </w:p>
    <w:p w:rsidR="00631F9E" w:rsidRPr="00BA6DDA" w:rsidRDefault="00631F9E" w:rsidP="00D67504">
      <w:pPr>
        <w:pStyle w:val="FreeFormA"/>
        <w:numPr>
          <w:ilvl w:val="0"/>
          <w:numId w:val="5"/>
        </w:numPr>
        <w:tabs>
          <w:tab w:val="clear" w:pos="720"/>
          <w:tab w:val="num" w:pos="360"/>
        </w:tabs>
        <w:spacing w:line="276" w:lineRule="auto"/>
        <w:ind w:left="360"/>
        <w:jc w:val="both"/>
        <w:rPr>
          <w:rFonts w:ascii="Calibri" w:hAnsi="Calibri"/>
          <w:sz w:val="22"/>
          <w:szCs w:val="22"/>
        </w:rPr>
      </w:pPr>
      <w:r w:rsidRPr="001049E8">
        <w:rPr>
          <w:rFonts w:ascii="Calibri" w:hAnsi="Calibri"/>
          <w:sz w:val="22"/>
          <w:szCs w:val="22"/>
        </w:rPr>
        <w:t xml:space="preserve">Poskytovatel se zavazuje, že v souladu s § 147a odst. 4 písm. b) </w:t>
      </w:r>
      <w:r>
        <w:rPr>
          <w:rFonts w:ascii="Calibri" w:hAnsi="Calibri"/>
          <w:sz w:val="22"/>
          <w:szCs w:val="22"/>
        </w:rPr>
        <w:t>Z</w:t>
      </w:r>
      <w:r w:rsidRPr="001049E8">
        <w:rPr>
          <w:rFonts w:ascii="Calibri" w:hAnsi="Calibri"/>
          <w:sz w:val="22"/>
          <w:szCs w:val="22"/>
        </w:rPr>
        <w:t xml:space="preserve">ákona předloží objednateli seznam svých subdodavatelů, ve kterém uvede subdodavatele, kterým za plnění subdodávky uhradil více než 10 % z části ceny díla uhrazené objednatelem v jednom kalendářním roce, pokud doba plnění přesahuje 1 rok. Seznam subdodavatelů předloží poskytovatel v souladu s § 147a odst. 5 písm. b) </w:t>
      </w:r>
      <w:r>
        <w:rPr>
          <w:rFonts w:ascii="Calibri" w:hAnsi="Calibri"/>
          <w:sz w:val="22"/>
          <w:szCs w:val="22"/>
        </w:rPr>
        <w:t>Z</w:t>
      </w:r>
      <w:r w:rsidRPr="001049E8">
        <w:rPr>
          <w:rFonts w:ascii="Calibri" w:hAnsi="Calibri"/>
          <w:sz w:val="22"/>
          <w:szCs w:val="22"/>
        </w:rPr>
        <w:t xml:space="preserve">ákona nejpozději do 28. února následujícího kalendářního roku v případě, že plnění smlouvy přesahuje 1 rok, a to včetně přílohy stanovené v § 147a odst. 5 </w:t>
      </w:r>
      <w:r>
        <w:rPr>
          <w:rFonts w:ascii="Calibri" w:hAnsi="Calibri"/>
          <w:sz w:val="22"/>
          <w:szCs w:val="22"/>
        </w:rPr>
        <w:t>Z</w:t>
      </w:r>
      <w:r w:rsidRPr="001049E8">
        <w:rPr>
          <w:rFonts w:ascii="Calibri" w:hAnsi="Calibri"/>
          <w:sz w:val="22"/>
          <w:szCs w:val="22"/>
        </w:rPr>
        <w:t>ákona, pokud má subdodavatel formu akciové společnosti.</w:t>
      </w:r>
    </w:p>
    <w:p w:rsidR="00276E36" w:rsidRDefault="00276E36" w:rsidP="00D67504">
      <w:pPr>
        <w:spacing w:before="120" w:after="120" w:line="276" w:lineRule="auto"/>
        <w:ind w:right="49"/>
        <w:jc w:val="center"/>
        <w:rPr>
          <w:rFonts w:ascii="Calibri" w:hAnsi="Calibri" w:cs="Arial"/>
          <w:b/>
          <w:sz w:val="22"/>
          <w:szCs w:val="22"/>
        </w:rPr>
      </w:pPr>
    </w:p>
    <w:p w:rsidR="008A2A82" w:rsidRPr="00BA6DDA" w:rsidRDefault="008A2A82" w:rsidP="00D67504">
      <w:pPr>
        <w:spacing w:before="120" w:after="120" w:line="276" w:lineRule="auto"/>
        <w:ind w:right="49"/>
        <w:jc w:val="center"/>
        <w:rPr>
          <w:rFonts w:ascii="Calibri" w:hAnsi="Calibri" w:cs="Arial"/>
          <w:b/>
          <w:sz w:val="22"/>
          <w:szCs w:val="22"/>
        </w:rPr>
      </w:pP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lastRenderedPageBreak/>
        <w:t>IX.</w:t>
      </w: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Sankční podmínky</w:t>
      </w:r>
    </w:p>
    <w:p w:rsidR="00631F9E" w:rsidRPr="00E27813" w:rsidRDefault="00631F9E" w:rsidP="005D3954">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 případě prodlení poskytovatele s dodáním služeb nebo jejich částí dle této Smlouvy a/nebo jednotlivé Dílčí smlouvy je oprávněn objednatel účtovat poskytovateli smluvní pokutu ve výši 0,2</w:t>
      </w:r>
      <w:r>
        <w:rPr>
          <w:rFonts w:ascii="Calibri" w:hAnsi="Calibri" w:cs="Arial"/>
          <w:sz w:val="22"/>
          <w:szCs w:val="22"/>
        </w:rPr>
        <w:t> </w:t>
      </w:r>
      <w:r w:rsidRPr="00E27813">
        <w:rPr>
          <w:rFonts w:ascii="Calibri" w:hAnsi="Calibri" w:cs="Arial"/>
          <w:sz w:val="22"/>
          <w:szCs w:val="22"/>
        </w:rPr>
        <w:t>% z jednotkové ceny konkrétního dílčího plnění (včetně DPH), a to za každý i započatý den prodlení a u každé služby, nebo její části, které je v prodlení, a poskytovatel se zavazuje takto objednatelem účtovanou smluvní pokutu mu zaplatit. Smluvní pokuta je splatná do 10</w:t>
      </w:r>
      <w:r>
        <w:rPr>
          <w:rFonts w:ascii="Calibri" w:hAnsi="Calibri" w:cs="Arial"/>
          <w:sz w:val="22"/>
          <w:szCs w:val="22"/>
        </w:rPr>
        <w:t> </w:t>
      </w:r>
      <w:r w:rsidRPr="00E27813">
        <w:rPr>
          <w:rFonts w:ascii="Calibri" w:hAnsi="Calibri" w:cs="Arial"/>
          <w:sz w:val="22"/>
          <w:szCs w:val="22"/>
        </w:rPr>
        <w:t>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631F9E" w:rsidRDefault="00631F9E" w:rsidP="005D3954">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 případě porušení mlčenlivosti a povinností stanovených v čl. VIII. této Smlouvy se poskytovatel zavazuje zaplatit objednateli smluvní pokutu ve výši 10.000,- Kč za každé takové porušení Smlouvy, a to i opakovaně, až do splnění povinností poskytovatele vyplývajících z této Smlouvy.</w:t>
      </w:r>
    </w:p>
    <w:p w:rsidR="00631F9E" w:rsidRPr="00E27813" w:rsidRDefault="00631F9E" w:rsidP="005D3954">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462E2">
        <w:rPr>
          <w:rFonts w:ascii="Calibri" w:hAnsi="Calibri" w:cs="Arial"/>
          <w:sz w:val="22"/>
          <w:szCs w:val="22"/>
        </w:rPr>
        <w:t>V případě nesplnění povinnosti poskytovatele dle čl. VII</w:t>
      </w:r>
      <w:r>
        <w:rPr>
          <w:rFonts w:ascii="Calibri" w:hAnsi="Calibri" w:cs="Arial"/>
          <w:sz w:val="22"/>
          <w:szCs w:val="22"/>
        </w:rPr>
        <w:t>I.</w:t>
      </w:r>
      <w:r w:rsidRPr="00E462E2">
        <w:rPr>
          <w:rFonts w:ascii="Calibri" w:hAnsi="Calibri" w:cs="Arial"/>
          <w:sz w:val="22"/>
          <w:szCs w:val="22"/>
        </w:rPr>
        <w:t xml:space="preserve"> bod</w:t>
      </w:r>
      <w:r>
        <w:rPr>
          <w:rFonts w:ascii="Calibri" w:hAnsi="Calibri" w:cs="Arial"/>
          <w:sz w:val="22"/>
          <w:szCs w:val="22"/>
        </w:rPr>
        <w:t>u</w:t>
      </w:r>
      <w:r w:rsidRPr="00E462E2">
        <w:rPr>
          <w:rFonts w:ascii="Calibri" w:hAnsi="Calibri" w:cs="Arial"/>
          <w:sz w:val="22"/>
          <w:szCs w:val="22"/>
        </w:rPr>
        <w:t xml:space="preserve"> 2</w:t>
      </w:r>
      <w:r>
        <w:rPr>
          <w:rFonts w:ascii="Calibri" w:hAnsi="Calibri" w:cs="Arial"/>
          <w:sz w:val="22"/>
          <w:szCs w:val="22"/>
        </w:rPr>
        <w:t>1</w:t>
      </w:r>
      <w:r w:rsidRPr="00E462E2">
        <w:rPr>
          <w:rFonts w:ascii="Calibri" w:hAnsi="Calibri" w:cs="Arial"/>
          <w:sz w:val="22"/>
          <w:szCs w:val="22"/>
        </w:rPr>
        <w:t xml:space="preserve">. </w:t>
      </w:r>
      <w:r>
        <w:rPr>
          <w:rFonts w:ascii="Calibri" w:hAnsi="Calibri" w:cs="Arial"/>
          <w:sz w:val="22"/>
          <w:szCs w:val="22"/>
        </w:rPr>
        <w:t xml:space="preserve">této Smlouvy </w:t>
      </w:r>
      <w:r w:rsidRPr="00E462E2">
        <w:rPr>
          <w:rFonts w:ascii="Calibri" w:hAnsi="Calibri" w:cs="Arial"/>
          <w:sz w:val="22"/>
          <w:szCs w:val="22"/>
        </w:rPr>
        <w:t>je poskytovatel povinen uhradit smluvní pokutu ve výši 100.000,- Kč.</w:t>
      </w:r>
    </w:p>
    <w:p w:rsidR="00631F9E" w:rsidRPr="00E27813" w:rsidRDefault="00631F9E" w:rsidP="005D3954">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Každá smluvní strana nese odpovědnost za způsobenou škodu v rámci platných právních předpisů. </w:t>
      </w:r>
    </w:p>
    <w:p w:rsidR="00631F9E" w:rsidRPr="00E27813" w:rsidRDefault="00631F9E" w:rsidP="005D3954">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Další případné sankce mohou být sjednány v Dílčí smlouvě. </w:t>
      </w:r>
    </w:p>
    <w:p w:rsidR="00631F9E" w:rsidRPr="00BA6DDA" w:rsidRDefault="00631F9E" w:rsidP="00D67504">
      <w:pPr>
        <w:spacing w:before="120" w:after="120" w:line="276" w:lineRule="auto"/>
        <w:ind w:right="49"/>
        <w:rPr>
          <w:rFonts w:ascii="Calibri" w:hAnsi="Calibri" w:cs="Arial"/>
          <w:b/>
          <w:sz w:val="22"/>
          <w:szCs w:val="22"/>
        </w:rPr>
      </w:pP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X.</w:t>
      </w: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Doba trvání a ukončení smlouvy</w:t>
      </w:r>
    </w:p>
    <w:p w:rsidR="00631F9E" w:rsidRPr="00E27813"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Tato rámcová smlouva se uzavírá na dobu určitou do </w:t>
      </w:r>
      <w:r>
        <w:rPr>
          <w:rFonts w:ascii="Calibri" w:hAnsi="Calibri" w:cs="Arial"/>
          <w:sz w:val="22"/>
          <w:szCs w:val="22"/>
        </w:rPr>
        <w:t>31. 10. 2015</w:t>
      </w:r>
      <w:r w:rsidRPr="00E27813">
        <w:rPr>
          <w:rFonts w:ascii="Calibri" w:hAnsi="Calibri" w:cs="Arial"/>
          <w:sz w:val="22"/>
          <w:szCs w:val="22"/>
        </w:rPr>
        <w:t>. Tím není dotčeno ustanovení čl</w:t>
      </w:r>
      <w:r>
        <w:rPr>
          <w:rFonts w:ascii="Calibri" w:hAnsi="Calibri" w:cs="Arial"/>
          <w:sz w:val="22"/>
          <w:szCs w:val="22"/>
        </w:rPr>
        <w:t>.</w:t>
      </w:r>
      <w:r w:rsidRPr="00E27813">
        <w:rPr>
          <w:rFonts w:ascii="Calibri" w:hAnsi="Calibri" w:cs="Arial"/>
          <w:sz w:val="22"/>
          <w:szCs w:val="22"/>
        </w:rPr>
        <w:t xml:space="preserve"> II.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4</w:t>
      </w:r>
      <w:r w:rsidRPr="00E27813">
        <w:rPr>
          <w:rFonts w:ascii="Calibri" w:hAnsi="Calibri" w:cs="Arial"/>
          <w:sz w:val="22"/>
          <w:szCs w:val="22"/>
        </w:rPr>
        <w:t xml:space="preserve">. této </w:t>
      </w:r>
      <w:r>
        <w:rPr>
          <w:rFonts w:ascii="Calibri" w:hAnsi="Calibri" w:cs="Arial"/>
          <w:sz w:val="22"/>
          <w:szCs w:val="22"/>
        </w:rPr>
        <w:t>S</w:t>
      </w:r>
      <w:r w:rsidRPr="00E27813">
        <w:rPr>
          <w:rFonts w:ascii="Calibri" w:hAnsi="Calibri" w:cs="Arial"/>
          <w:sz w:val="22"/>
          <w:szCs w:val="22"/>
        </w:rPr>
        <w:t>mlouvy.</w:t>
      </w:r>
    </w:p>
    <w:p w:rsidR="00631F9E" w:rsidRPr="00E27813"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Tato Smlouva bude ukončena uplynutím doby, na kterou byla sjednána. Ukončením této Smlouvy není dotčena platnost ani účinnost Dílčích smluv uzavřených na základě této Smlouvy před uplynutím této doby. Předčasné ukončení Smlouvy přichází v úvahu písemnou výpovědí či odstoupením od Smlouvy. </w:t>
      </w:r>
    </w:p>
    <w:p w:rsidR="00631F9E" w:rsidRPr="00E27813"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 jakož i rozpracovaných plnění, která byla provedena do dne uplynutí výpovědní lhůty.</w:t>
      </w:r>
    </w:p>
    <w:p w:rsidR="00631F9E" w:rsidRPr="00E27813"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je oprávněn odstoupit od této Smlouvy v případě prodlení poskytovatele s plněním povinností plynoucích z této Smlouvy po dobu delší 14 dnů nebo je opakovaně v prodlení </w:t>
      </w:r>
      <w:r w:rsidRPr="00E27813">
        <w:rPr>
          <w:rFonts w:ascii="Calibri" w:hAnsi="Calibri" w:cs="Arial"/>
          <w:sz w:val="22"/>
          <w:szCs w:val="22"/>
        </w:rPr>
        <w:lastRenderedPageBreak/>
        <w:t xml:space="preserve">s plněním povinnosti ze Smlouvy v průběhu jednoho měsíce. Nároky objednatele na odstoupení od Smlouvy dle ustanovení </w:t>
      </w:r>
      <w:r>
        <w:rPr>
          <w:rFonts w:ascii="Calibri" w:hAnsi="Calibri" w:cs="Arial"/>
          <w:sz w:val="22"/>
          <w:szCs w:val="22"/>
        </w:rPr>
        <w:t>občanské</w:t>
      </w:r>
      <w:r w:rsidRPr="00E27813">
        <w:rPr>
          <w:rFonts w:ascii="Calibri" w:hAnsi="Calibri" w:cs="Arial"/>
          <w:sz w:val="22"/>
          <w:szCs w:val="22"/>
        </w:rPr>
        <w:t>ho zákoníku upravující</w:t>
      </w:r>
      <w:r>
        <w:rPr>
          <w:rFonts w:ascii="Calibri" w:hAnsi="Calibri" w:cs="Arial"/>
          <w:sz w:val="22"/>
          <w:szCs w:val="22"/>
        </w:rPr>
        <w:t>ho</w:t>
      </w:r>
      <w:r w:rsidRPr="00E27813">
        <w:rPr>
          <w:rFonts w:ascii="Calibri" w:hAnsi="Calibri" w:cs="Arial"/>
          <w:sz w:val="22"/>
          <w:szCs w:val="22"/>
        </w:rPr>
        <w:t xml:space="preserve"> podmínky, za kterých je smluvní strana oprávněna od této Smlouvy odstoupit, tímto ustanovením nejsou dotčeny.</w:t>
      </w:r>
    </w:p>
    <w:p w:rsidR="00631F9E" w:rsidRPr="00E27813"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je oprávněn odstoupit i jen od samostatné části plnění. </w:t>
      </w:r>
    </w:p>
    <w:p w:rsidR="00631F9E" w:rsidRPr="00E27813"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631F9E" w:rsidRPr="00E27813"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Poskytovatel je oprávněn odstoupit od Smlouvy pouze v případě, že objednatel je v prodlení s úhradou ceny za předmět plnění po dobu delší 30 </w:t>
      </w:r>
      <w:r>
        <w:rPr>
          <w:rFonts w:ascii="Calibri" w:hAnsi="Calibri" w:cs="Arial"/>
          <w:sz w:val="22"/>
          <w:szCs w:val="22"/>
        </w:rPr>
        <w:t xml:space="preserve">kalendářních </w:t>
      </w:r>
      <w:r w:rsidRPr="00E27813">
        <w:rPr>
          <w:rFonts w:ascii="Calibri" w:hAnsi="Calibri" w:cs="Arial"/>
          <w:sz w:val="22"/>
          <w:szCs w:val="22"/>
        </w:rPr>
        <w:t xml:space="preserve">dnů, a to za předpokladu, že poskytovatel objednatele na takové prodlení písemně upozorní a poskytne mu dodatečnou lhůtu ke splnění v délce minimálně 14 </w:t>
      </w:r>
      <w:r>
        <w:rPr>
          <w:rFonts w:ascii="Calibri" w:hAnsi="Calibri" w:cs="Arial"/>
          <w:sz w:val="22"/>
          <w:szCs w:val="22"/>
        </w:rPr>
        <w:t xml:space="preserve">kalendářních </w:t>
      </w:r>
      <w:r w:rsidRPr="00E27813">
        <w:rPr>
          <w:rFonts w:ascii="Calibri" w:hAnsi="Calibri" w:cs="Arial"/>
          <w:sz w:val="22"/>
          <w:szCs w:val="22"/>
        </w:rPr>
        <w:t>dnů. Z jiného důvodů není poskytovatel oprávněn tuto Smlouvu ukončit.</w:t>
      </w:r>
    </w:p>
    <w:p w:rsidR="00631F9E" w:rsidRPr="001A53F5"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1A53F5">
        <w:rPr>
          <w:rFonts w:ascii="Calibri" w:hAnsi="Calibri" w:cs="Arial"/>
          <w:sz w:val="22"/>
          <w:szCs w:val="22"/>
        </w:rPr>
        <w:t xml:space="preserve">Účinky odstoupení od Smlouvy nastávají dnem doručení písemného oznámení druhé smluvní straně. V případě odstoupení poskytovatele dle </w:t>
      </w:r>
      <w:r>
        <w:rPr>
          <w:rFonts w:ascii="Calibri" w:hAnsi="Calibri" w:cs="Arial"/>
          <w:sz w:val="22"/>
          <w:szCs w:val="22"/>
        </w:rPr>
        <w:t xml:space="preserve">čl. X. </w:t>
      </w:r>
      <w:r w:rsidRPr="001A53F5">
        <w:rPr>
          <w:rFonts w:ascii="Calibri" w:hAnsi="Calibri" w:cs="Arial"/>
          <w:sz w:val="22"/>
          <w:szCs w:val="22"/>
        </w:rPr>
        <w:t>bodu 7</w:t>
      </w:r>
      <w:r>
        <w:rPr>
          <w:rFonts w:ascii="Calibri" w:hAnsi="Calibri" w:cs="Arial"/>
          <w:sz w:val="22"/>
          <w:szCs w:val="22"/>
        </w:rPr>
        <w:t>.</w:t>
      </w:r>
      <w:r w:rsidRPr="001A53F5">
        <w:rPr>
          <w:rFonts w:ascii="Calibri" w:hAnsi="Calibri" w:cs="Arial"/>
          <w:sz w:val="22"/>
          <w:szCs w:val="22"/>
        </w:rPr>
        <w:t xml:space="preserve"> </w:t>
      </w:r>
      <w:r>
        <w:rPr>
          <w:rFonts w:ascii="Calibri" w:hAnsi="Calibri" w:cs="Arial"/>
          <w:sz w:val="22"/>
          <w:szCs w:val="22"/>
        </w:rPr>
        <w:t xml:space="preserve">této Smlouvy </w:t>
      </w:r>
      <w:r w:rsidRPr="001A53F5">
        <w:rPr>
          <w:rFonts w:ascii="Calibri" w:hAnsi="Calibri" w:cs="Arial"/>
          <w:sz w:val="22"/>
          <w:szCs w:val="22"/>
        </w:rPr>
        <w:t>platí, že do doby účinků odstoupení od smlouvy je poskytovatel povinen řádně a včas plnit veškeré povinnosti podle této Smlouvy a příslušné Dílčí smlouvy, jinak odpovídá za škodu takovýmto porušením vzniklou.</w:t>
      </w:r>
    </w:p>
    <w:p w:rsidR="00631F9E" w:rsidRPr="00E27813"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Odstoupením od Smlouvy nejsou dotčena ustanovení této Smlouvy, která se týkají zejména nároků z uplatněných sankcí, náhrady škody a dalších ustanovení, z jejichž povahy vyplývá, že mají platit i po zániku účinnosti této Smlouvy.</w:t>
      </w:r>
    </w:p>
    <w:p w:rsidR="00631F9E" w:rsidRPr="00E27813"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631F9E"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Zanikla-li Smlouva uplynutím doby, dokončí poskytovatelé všechna plnění podle příslušných Dílčích smluv v celém předpokládaném rozsahu, ledaže by byl překročen předpokládaný finanční </w:t>
      </w:r>
      <w:r w:rsidRPr="006F2A22">
        <w:rPr>
          <w:rFonts w:ascii="Calibri" w:hAnsi="Calibri" w:cs="Arial"/>
          <w:sz w:val="22"/>
          <w:szCs w:val="22"/>
        </w:rPr>
        <w:t>limit uvedený v zadávací dokumentaci</w:t>
      </w:r>
      <w:r>
        <w:rPr>
          <w:rFonts w:ascii="Calibri" w:hAnsi="Calibri" w:cs="Arial"/>
          <w:sz w:val="22"/>
          <w:szCs w:val="22"/>
        </w:rPr>
        <w:t xml:space="preserve"> (příloha A této Smlouvy).</w:t>
      </w:r>
    </w:p>
    <w:p w:rsidR="00BF5395" w:rsidRDefault="00BF5395" w:rsidP="00176E1C">
      <w:pPr>
        <w:spacing w:before="120" w:after="120" w:line="276" w:lineRule="auto"/>
        <w:ind w:right="49"/>
        <w:jc w:val="both"/>
        <w:rPr>
          <w:rFonts w:ascii="Calibri" w:hAnsi="Calibri" w:cs="Arial"/>
          <w:sz w:val="22"/>
          <w:szCs w:val="22"/>
        </w:rPr>
      </w:pP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XI.</w:t>
      </w: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Závěrečná ustanovení</w:t>
      </w:r>
    </w:p>
    <w:p w:rsidR="00631F9E" w:rsidRPr="00E27813" w:rsidRDefault="00631F9E" w:rsidP="00AB6C3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má právo nevyčerpat celý rozsah plnění v souladu se zadávacím řízením a podle této Smlouvy.</w:t>
      </w:r>
    </w:p>
    <w:p w:rsidR="00631F9E" w:rsidRPr="00E27813" w:rsidRDefault="00631F9E" w:rsidP="00AB6C3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Smluvní strany jsou oprávněny v Dílčí smlouvě stanovit vzájemná práva a povinnosti odchylně od této Smlouvy, avšak nikoli způsobem, který by byl v rozporu se </w:t>
      </w:r>
      <w:r>
        <w:rPr>
          <w:rFonts w:ascii="Calibri" w:hAnsi="Calibri" w:cs="Arial"/>
          <w:sz w:val="22"/>
          <w:szCs w:val="22"/>
        </w:rPr>
        <w:t>Z</w:t>
      </w:r>
      <w:r w:rsidRPr="00E27813">
        <w:rPr>
          <w:rFonts w:ascii="Calibri" w:hAnsi="Calibri" w:cs="Arial"/>
          <w:sz w:val="22"/>
          <w:szCs w:val="22"/>
        </w:rPr>
        <w:t>ákonem</w:t>
      </w:r>
      <w:r>
        <w:rPr>
          <w:rFonts w:ascii="Calibri" w:hAnsi="Calibri" w:cs="Arial"/>
          <w:sz w:val="22"/>
          <w:szCs w:val="22"/>
        </w:rPr>
        <w:t xml:space="preserve"> či se zadávacími podmínkami</w:t>
      </w:r>
      <w:r w:rsidRPr="00E27813">
        <w:rPr>
          <w:rFonts w:ascii="Calibri" w:hAnsi="Calibri" w:cs="Arial"/>
          <w:sz w:val="22"/>
          <w:szCs w:val="22"/>
        </w:rPr>
        <w:t>.</w:t>
      </w:r>
    </w:p>
    <w:p w:rsidR="00631F9E" w:rsidRPr="00E27813" w:rsidRDefault="00631F9E" w:rsidP="00AB6C3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lastRenderedPageBreak/>
        <w:t>Tato Smlouva nabývá platnosti a účinnosti dnem jejího podpisu oběma smluvními stranami.</w:t>
      </w:r>
    </w:p>
    <w:p w:rsidR="00631F9E" w:rsidRPr="00E27813" w:rsidRDefault="00631F9E" w:rsidP="00AB6C3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akceptuje požadavky objednatele vyplývající ze zadávací dokumentace (příloha A</w:t>
      </w:r>
      <w:r>
        <w:rPr>
          <w:rFonts w:ascii="Calibri" w:hAnsi="Calibri" w:cs="Arial"/>
          <w:sz w:val="22"/>
          <w:szCs w:val="22"/>
        </w:rPr>
        <w:t xml:space="preserve"> této Smlouvy</w:t>
      </w:r>
      <w:r w:rsidRPr="00E27813">
        <w:rPr>
          <w:rFonts w:ascii="Calibri" w:hAnsi="Calibri" w:cs="Arial"/>
          <w:sz w:val="22"/>
          <w:szCs w:val="22"/>
        </w:rPr>
        <w:t>). Nestanoví-li tato Smlouva jinak, řídí se práva a povinnosti smluvních stran úpravou provedenou v zadávací dokumentaci.</w:t>
      </w:r>
    </w:p>
    <w:p w:rsidR="00631F9E" w:rsidRPr="00E27813" w:rsidRDefault="00631F9E" w:rsidP="00AB6C3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Poskytovatel souhlasí se zveřejněním této Smlouvy na internetových stránkách objednatele a profilu objednatele v souladu s § 147a </w:t>
      </w:r>
      <w:r>
        <w:rPr>
          <w:rFonts w:ascii="Calibri" w:hAnsi="Calibri" w:cs="Arial"/>
          <w:sz w:val="22"/>
          <w:szCs w:val="22"/>
        </w:rPr>
        <w:t>Z</w:t>
      </w:r>
      <w:r w:rsidRPr="00E27813">
        <w:rPr>
          <w:rFonts w:ascii="Calibri" w:hAnsi="Calibri" w:cs="Arial"/>
          <w:sz w:val="22"/>
          <w:szCs w:val="22"/>
        </w:rPr>
        <w:t xml:space="preserve">ákona. </w:t>
      </w:r>
    </w:p>
    <w:p w:rsidR="00631F9E" w:rsidRPr="00E27813" w:rsidRDefault="00631F9E" w:rsidP="00AB6C3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Tato Smlouva je vyhotovena v </w:t>
      </w:r>
      <w:r>
        <w:rPr>
          <w:rFonts w:ascii="Calibri" w:hAnsi="Calibri" w:cs="Arial"/>
          <w:sz w:val="22"/>
          <w:szCs w:val="22"/>
        </w:rPr>
        <w:t>osmnácti</w:t>
      </w:r>
      <w:r w:rsidRPr="00E27813">
        <w:rPr>
          <w:rFonts w:ascii="Calibri" w:hAnsi="Calibri" w:cs="Arial"/>
          <w:sz w:val="22"/>
          <w:szCs w:val="22"/>
        </w:rPr>
        <w:t xml:space="preserve"> exemplářích, z nichž 3 </w:t>
      </w:r>
      <w:r>
        <w:rPr>
          <w:rFonts w:ascii="Calibri" w:hAnsi="Calibri" w:cs="Arial"/>
          <w:sz w:val="22"/>
          <w:szCs w:val="22"/>
        </w:rPr>
        <w:t xml:space="preserve">řádně podepsaná </w:t>
      </w:r>
      <w:r w:rsidRPr="00E27813">
        <w:rPr>
          <w:rFonts w:ascii="Calibri" w:hAnsi="Calibri" w:cs="Arial"/>
          <w:sz w:val="22"/>
          <w:szCs w:val="22"/>
        </w:rPr>
        <w:t xml:space="preserve">vyhotovení obdrží objednatel a jedno </w:t>
      </w:r>
      <w:r>
        <w:rPr>
          <w:rFonts w:ascii="Calibri" w:hAnsi="Calibri" w:cs="Arial"/>
          <w:sz w:val="22"/>
          <w:szCs w:val="22"/>
        </w:rPr>
        <w:t xml:space="preserve">řádně podepsané </w:t>
      </w:r>
      <w:r w:rsidRPr="00E27813">
        <w:rPr>
          <w:rFonts w:ascii="Calibri" w:hAnsi="Calibri" w:cs="Arial"/>
          <w:sz w:val="22"/>
          <w:szCs w:val="22"/>
        </w:rPr>
        <w:t xml:space="preserve">vyhotovení obdrží </w:t>
      </w:r>
      <w:r>
        <w:rPr>
          <w:rFonts w:ascii="Calibri" w:hAnsi="Calibri" w:cs="Arial"/>
          <w:sz w:val="22"/>
          <w:szCs w:val="22"/>
        </w:rPr>
        <w:t xml:space="preserve">každý </w:t>
      </w:r>
      <w:r w:rsidRPr="00E27813">
        <w:rPr>
          <w:rFonts w:ascii="Calibri" w:hAnsi="Calibri" w:cs="Arial"/>
          <w:sz w:val="22"/>
          <w:szCs w:val="22"/>
        </w:rPr>
        <w:t>poskytovatel.</w:t>
      </w:r>
    </w:p>
    <w:p w:rsidR="00631F9E" w:rsidRPr="00E27813" w:rsidRDefault="00631F9E" w:rsidP="00AB6C3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Tuto Smlouvu lze měnit a doplňovat jen prostřednictvím písemných dodatků podepsaných oběma smluvními stranami, a to tak aby příslušný dodatek byl v souladu se </w:t>
      </w:r>
      <w:r>
        <w:rPr>
          <w:rFonts w:ascii="Calibri" w:hAnsi="Calibri" w:cs="Arial"/>
          <w:sz w:val="22"/>
          <w:szCs w:val="22"/>
        </w:rPr>
        <w:t>Z</w:t>
      </w:r>
      <w:r w:rsidRPr="00E27813">
        <w:rPr>
          <w:rFonts w:ascii="Calibri" w:hAnsi="Calibri" w:cs="Arial"/>
          <w:sz w:val="22"/>
          <w:szCs w:val="22"/>
        </w:rPr>
        <w:t>ákonem.</w:t>
      </w:r>
    </w:p>
    <w:p w:rsidR="00631F9E" w:rsidRPr="00E27813" w:rsidRDefault="00631F9E" w:rsidP="00AB6C3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Veškeré vztahy vzniklé mezi oběma smluvními stranami na základě této Smlouvy či jednotlivých Dílčích smluv a touto Smlouvou či jednotlivými Dílčími smlouvami neupravené se řídí příslušnými ustanoveními ob</w:t>
      </w:r>
      <w:r>
        <w:rPr>
          <w:rFonts w:ascii="Calibri" w:hAnsi="Calibri" w:cs="Arial"/>
          <w:sz w:val="22"/>
          <w:szCs w:val="22"/>
        </w:rPr>
        <w:t xml:space="preserve">čanského </w:t>
      </w:r>
      <w:r w:rsidRPr="00E27813">
        <w:rPr>
          <w:rFonts w:ascii="Calibri" w:hAnsi="Calibri" w:cs="Arial"/>
          <w:sz w:val="22"/>
          <w:szCs w:val="22"/>
        </w:rPr>
        <w:t>zákoníku.</w:t>
      </w:r>
    </w:p>
    <w:p w:rsidR="00631F9E" w:rsidRPr="00BA6DDA" w:rsidRDefault="00631F9E" w:rsidP="00D67504">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Tato Smlouva se bude řídit a vykládat v souladu se zákony České republiky a smluvní strany souhlasí s tím, že budou podléhat výlučné soudní pravomoci soudů České republiky.</w:t>
      </w:r>
    </w:p>
    <w:p w:rsidR="00631F9E" w:rsidRPr="00D67504" w:rsidRDefault="00631F9E" w:rsidP="00D67504">
      <w:pPr>
        <w:numPr>
          <w:ilvl w:val="0"/>
          <w:numId w:val="7"/>
        </w:numPr>
        <w:tabs>
          <w:tab w:val="clear" w:pos="720"/>
          <w:tab w:val="num" w:pos="360"/>
        </w:tabs>
        <w:spacing w:before="120" w:after="120" w:line="276" w:lineRule="auto"/>
        <w:ind w:left="360" w:right="49"/>
        <w:jc w:val="both"/>
        <w:rPr>
          <w:rFonts w:ascii="Calibri" w:hAnsi="Calibri" w:cs="Arial"/>
          <w:bCs/>
          <w:sz w:val="22"/>
          <w:szCs w:val="22"/>
        </w:rPr>
      </w:pPr>
      <w:r w:rsidRPr="00BA6DDA">
        <w:rPr>
          <w:rFonts w:ascii="Calibri" w:hAnsi="Calibri" w:cs="Arial"/>
          <w:sz w:val="22"/>
          <w:szCs w:val="22"/>
        </w:rPr>
        <w:t>Smluvní strany prohlašují, že si tuto Smlouvu přečetly, že vyjadřuje obsah jejich vůle, na důkaz čehož připojují podpisy svých oprávněných zástupců.</w:t>
      </w:r>
    </w:p>
    <w:p w:rsidR="00631F9E" w:rsidRPr="00BA6DDA" w:rsidRDefault="00631F9E" w:rsidP="00D67504">
      <w:pPr>
        <w:numPr>
          <w:ilvl w:val="0"/>
          <w:numId w:val="7"/>
        </w:numPr>
        <w:tabs>
          <w:tab w:val="clear" w:pos="720"/>
          <w:tab w:val="num" w:pos="360"/>
        </w:tabs>
        <w:spacing w:before="120" w:after="120" w:line="276" w:lineRule="auto"/>
        <w:ind w:left="360" w:right="49"/>
        <w:jc w:val="both"/>
        <w:rPr>
          <w:rFonts w:ascii="Calibri" w:hAnsi="Calibri" w:cs="Arial"/>
          <w:bCs/>
          <w:sz w:val="22"/>
          <w:szCs w:val="22"/>
        </w:rPr>
      </w:pPr>
      <w:r w:rsidRPr="00BA6DDA">
        <w:rPr>
          <w:rFonts w:ascii="Calibri" w:hAnsi="Calibri" w:cs="Arial"/>
          <w:sz w:val="22"/>
          <w:szCs w:val="22"/>
        </w:rPr>
        <w:t>Nedílnou součást této Smlouvy tvoří t</w:t>
      </w:r>
      <w:r>
        <w:rPr>
          <w:rFonts w:ascii="Calibri" w:hAnsi="Calibri" w:cs="Arial"/>
          <w:sz w:val="22"/>
          <w:szCs w:val="22"/>
        </w:rPr>
        <w:t>y</w:t>
      </w:r>
      <w:r w:rsidRPr="00BA6DDA">
        <w:rPr>
          <w:rFonts w:ascii="Calibri" w:hAnsi="Calibri" w:cs="Arial"/>
          <w:sz w:val="22"/>
          <w:szCs w:val="22"/>
        </w:rPr>
        <w:t>to příloh</w:t>
      </w:r>
      <w:r>
        <w:rPr>
          <w:rFonts w:ascii="Calibri" w:hAnsi="Calibri" w:cs="Arial"/>
          <w:sz w:val="22"/>
          <w:szCs w:val="22"/>
        </w:rPr>
        <w:t>y</w:t>
      </w:r>
      <w:r w:rsidRPr="00BA6DDA">
        <w:rPr>
          <w:rFonts w:ascii="Calibri" w:hAnsi="Calibri" w:cs="Arial"/>
          <w:sz w:val="22"/>
          <w:szCs w:val="22"/>
        </w:rPr>
        <w:t>:</w:t>
      </w:r>
    </w:p>
    <w:p w:rsidR="00631F9E" w:rsidRPr="00BA6DDA" w:rsidRDefault="00631F9E" w:rsidP="00BA6DDA">
      <w:pPr>
        <w:spacing w:before="120" w:after="120" w:line="276" w:lineRule="auto"/>
        <w:ind w:left="360" w:right="49"/>
        <w:jc w:val="both"/>
        <w:rPr>
          <w:rFonts w:ascii="Calibri" w:hAnsi="Calibri" w:cs="Arial"/>
          <w:bCs/>
          <w:sz w:val="22"/>
          <w:szCs w:val="22"/>
        </w:rPr>
      </w:pPr>
    </w:p>
    <w:p w:rsidR="00631F9E" w:rsidRPr="00BA6DDA" w:rsidRDefault="00631F9E" w:rsidP="00BA6DDA">
      <w:pPr>
        <w:spacing w:after="240" w:line="276" w:lineRule="auto"/>
        <w:ind w:left="1410" w:hanging="1410"/>
        <w:jc w:val="both"/>
        <w:rPr>
          <w:rFonts w:ascii="Calibri" w:hAnsi="Calibri" w:cs="Arial"/>
          <w:bCs/>
          <w:sz w:val="22"/>
          <w:szCs w:val="22"/>
        </w:rPr>
      </w:pPr>
      <w:r w:rsidRPr="00BA6DDA">
        <w:rPr>
          <w:rFonts w:ascii="Calibri" w:hAnsi="Calibri" w:cs="Arial"/>
          <w:bCs/>
          <w:sz w:val="22"/>
          <w:szCs w:val="22"/>
        </w:rPr>
        <w:t xml:space="preserve">Příloha A    </w:t>
      </w:r>
      <w:r w:rsidRPr="00BA6DDA">
        <w:rPr>
          <w:rFonts w:ascii="Calibri" w:hAnsi="Calibri" w:cs="Arial"/>
          <w:bCs/>
          <w:sz w:val="22"/>
          <w:szCs w:val="22"/>
        </w:rPr>
        <w:tab/>
        <w:t xml:space="preserve">Zadávací dokumentace veřejné zakázky </w:t>
      </w:r>
      <w:r w:rsidRPr="00BA6DDA">
        <w:rPr>
          <w:rFonts w:ascii="Calibri" w:hAnsi="Calibri" w:cs="Arial"/>
          <w:color w:val="000000"/>
          <w:sz w:val="22"/>
          <w:szCs w:val="22"/>
        </w:rPr>
        <w:t xml:space="preserve">„Pilotní ověřování sítě služeb – </w:t>
      </w:r>
      <w:r>
        <w:rPr>
          <w:rFonts w:ascii="Calibri" w:hAnsi="Calibri" w:cs="Arial"/>
          <w:color w:val="000000"/>
          <w:sz w:val="22"/>
          <w:szCs w:val="22"/>
        </w:rPr>
        <w:t>Pardubický kraj II.</w:t>
      </w:r>
      <w:r w:rsidRPr="00BA6DDA">
        <w:rPr>
          <w:rFonts w:ascii="Calibri" w:hAnsi="Calibri" w:cs="Arial"/>
          <w:color w:val="000000"/>
          <w:sz w:val="22"/>
          <w:szCs w:val="22"/>
        </w:rPr>
        <w:t>“</w:t>
      </w:r>
      <w:r w:rsidRPr="00BA6DDA">
        <w:rPr>
          <w:rFonts w:ascii="Calibri" w:hAnsi="Calibri" w:cs="Arial"/>
          <w:bCs/>
          <w:sz w:val="22"/>
          <w:szCs w:val="22"/>
        </w:rPr>
        <w:t xml:space="preserve"> </w:t>
      </w:r>
    </w:p>
    <w:p w:rsidR="00631F9E" w:rsidRPr="00BA6DDA" w:rsidRDefault="00631F9E" w:rsidP="00BA6DDA">
      <w:pPr>
        <w:spacing w:after="240" w:line="276" w:lineRule="auto"/>
        <w:ind w:left="1410" w:hanging="1410"/>
        <w:jc w:val="both"/>
        <w:rPr>
          <w:rFonts w:ascii="Calibri" w:hAnsi="Calibri" w:cs="Arial"/>
          <w:color w:val="000000"/>
          <w:sz w:val="22"/>
          <w:szCs w:val="22"/>
        </w:rPr>
      </w:pPr>
      <w:r w:rsidRPr="00BA6DDA">
        <w:rPr>
          <w:rFonts w:ascii="Calibri" w:hAnsi="Calibri" w:cs="Arial"/>
          <w:bCs/>
          <w:sz w:val="22"/>
          <w:szCs w:val="22"/>
        </w:rPr>
        <w:t>Příloha B</w:t>
      </w:r>
      <w:r w:rsidRPr="00BA6DDA">
        <w:rPr>
          <w:rFonts w:ascii="Calibri" w:hAnsi="Calibri" w:cs="Arial"/>
          <w:bCs/>
          <w:sz w:val="22"/>
          <w:szCs w:val="22"/>
        </w:rPr>
        <w:tab/>
        <w:t>Maximální jednotkové nabídkové ceny jednotlivých Poskytovatelů</w:t>
      </w:r>
    </w:p>
    <w:p w:rsidR="00631F9E" w:rsidRDefault="00631F9E" w:rsidP="00D30A59">
      <w:pPr>
        <w:pStyle w:val="WW-Zkladntextodsazen3"/>
        <w:tabs>
          <w:tab w:val="left" w:pos="1560"/>
        </w:tabs>
        <w:spacing w:before="60" w:line="276" w:lineRule="auto"/>
        <w:ind w:left="1560" w:hanging="1276"/>
        <w:rPr>
          <w:rFonts w:ascii="Calibri" w:hAnsi="Calibri" w:cs="Arial"/>
          <w:sz w:val="22"/>
          <w:szCs w:val="22"/>
        </w:rPr>
      </w:pPr>
      <w:r w:rsidRPr="00BA6DDA">
        <w:rPr>
          <w:rFonts w:ascii="Calibri" w:hAnsi="Calibri" w:cs="Arial"/>
          <w:bCs/>
          <w:sz w:val="22"/>
          <w:szCs w:val="22"/>
        </w:rPr>
        <w:t xml:space="preserve">         </w:t>
      </w:r>
    </w:p>
    <w:p w:rsidR="00580C86" w:rsidRDefault="00580C86" w:rsidP="00BA6DDA">
      <w:pPr>
        <w:spacing w:before="120" w:after="120" w:line="276" w:lineRule="auto"/>
        <w:ind w:right="49"/>
        <w:jc w:val="both"/>
        <w:rPr>
          <w:rFonts w:ascii="Calibri" w:hAnsi="Calibri" w:cs="Arial"/>
          <w:sz w:val="22"/>
          <w:szCs w:val="22"/>
        </w:rPr>
      </w:pPr>
    </w:p>
    <w:p w:rsidR="007E20B3" w:rsidRDefault="007E20B3" w:rsidP="00BA6DDA">
      <w:pPr>
        <w:spacing w:before="120" w:after="120" w:line="276" w:lineRule="auto"/>
        <w:ind w:right="49"/>
        <w:jc w:val="both"/>
        <w:rPr>
          <w:rFonts w:ascii="Calibri" w:hAnsi="Calibri" w:cs="Arial"/>
          <w:sz w:val="22"/>
          <w:szCs w:val="22"/>
        </w:rPr>
      </w:pPr>
      <w:bookmarkStart w:id="4" w:name="_GoBack"/>
      <w:bookmarkEnd w:id="4"/>
    </w:p>
    <w:tbl>
      <w:tblPr>
        <w:tblW w:w="0" w:type="auto"/>
        <w:tblLook w:val="00A0" w:firstRow="1" w:lastRow="0" w:firstColumn="1" w:lastColumn="0" w:noHBand="0" w:noVBand="0"/>
      </w:tblPr>
      <w:tblGrid>
        <w:gridCol w:w="4605"/>
        <w:gridCol w:w="4605"/>
      </w:tblGrid>
      <w:tr w:rsidR="00631F9E" w:rsidRPr="00BA6DDA" w:rsidTr="00294CF6">
        <w:tc>
          <w:tcPr>
            <w:tcW w:w="4605" w:type="dxa"/>
          </w:tcPr>
          <w:p w:rsidR="00631F9E" w:rsidRPr="00BA6DDA" w:rsidRDefault="00631F9E" w:rsidP="00BA6DDA">
            <w:pPr>
              <w:spacing w:line="276" w:lineRule="auto"/>
              <w:jc w:val="center"/>
              <w:rPr>
                <w:rFonts w:ascii="Calibri" w:hAnsi="Calibri" w:cs="Arial"/>
              </w:rPr>
            </w:pPr>
            <w:r w:rsidRPr="00BA6DDA">
              <w:rPr>
                <w:rFonts w:ascii="Calibri" w:hAnsi="Calibri" w:cs="Arial"/>
                <w:sz w:val="22"/>
                <w:szCs w:val="22"/>
              </w:rPr>
              <w:t>V Praze dne _____________</w:t>
            </w:r>
          </w:p>
        </w:tc>
        <w:tc>
          <w:tcPr>
            <w:tcW w:w="4605" w:type="dxa"/>
          </w:tcPr>
          <w:p w:rsidR="00631F9E" w:rsidRPr="00BA6DDA" w:rsidRDefault="00631F9E" w:rsidP="00BA6DDA">
            <w:pPr>
              <w:spacing w:line="276" w:lineRule="auto"/>
              <w:jc w:val="center"/>
              <w:rPr>
                <w:rFonts w:ascii="Calibri" w:hAnsi="Calibri" w:cs="Arial"/>
              </w:rPr>
            </w:pPr>
            <w:r w:rsidRPr="00BA6DDA">
              <w:rPr>
                <w:rFonts w:ascii="Calibri" w:hAnsi="Calibri" w:cs="Arial"/>
                <w:sz w:val="22"/>
                <w:szCs w:val="22"/>
              </w:rPr>
              <w:t>V Praze dne _____________</w:t>
            </w:r>
          </w:p>
        </w:tc>
      </w:tr>
      <w:tr w:rsidR="00631F9E" w:rsidRPr="00BA6DDA" w:rsidTr="00294CF6">
        <w:tc>
          <w:tcPr>
            <w:tcW w:w="4605" w:type="dxa"/>
          </w:tcPr>
          <w:p w:rsidR="00631F9E" w:rsidRPr="00BA6DDA" w:rsidRDefault="00631F9E" w:rsidP="00BA6DDA">
            <w:pPr>
              <w:spacing w:line="276" w:lineRule="auto"/>
              <w:jc w:val="center"/>
              <w:rPr>
                <w:rFonts w:ascii="Calibri" w:hAnsi="Calibri" w:cs="Arial"/>
              </w:rPr>
            </w:pPr>
          </w:p>
          <w:p w:rsidR="00631F9E" w:rsidRPr="00BA6DDA" w:rsidRDefault="00631F9E" w:rsidP="00BA6DDA">
            <w:pPr>
              <w:spacing w:line="276" w:lineRule="auto"/>
              <w:jc w:val="center"/>
              <w:rPr>
                <w:rFonts w:ascii="Calibri" w:hAnsi="Calibri" w:cs="Arial"/>
              </w:rPr>
            </w:pPr>
          </w:p>
          <w:p w:rsidR="00631F9E" w:rsidRPr="00BA6DDA" w:rsidRDefault="00631F9E" w:rsidP="00BA6DDA">
            <w:pPr>
              <w:spacing w:line="276" w:lineRule="auto"/>
              <w:jc w:val="center"/>
              <w:rPr>
                <w:rFonts w:ascii="Calibri" w:hAnsi="Calibri" w:cs="Arial"/>
              </w:rPr>
            </w:pPr>
          </w:p>
          <w:p w:rsidR="00631F9E" w:rsidRPr="00BA6DDA" w:rsidRDefault="00631F9E" w:rsidP="00BA6DDA">
            <w:pPr>
              <w:spacing w:line="276" w:lineRule="auto"/>
              <w:jc w:val="center"/>
              <w:rPr>
                <w:rFonts w:ascii="Calibri" w:hAnsi="Calibri" w:cs="Arial"/>
              </w:rPr>
            </w:pPr>
            <w:r w:rsidRPr="00BA6DDA">
              <w:rPr>
                <w:rFonts w:ascii="Calibri" w:hAnsi="Calibri" w:cs="Arial"/>
                <w:sz w:val="22"/>
                <w:szCs w:val="22"/>
              </w:rPr>
              <w:t>__________________________________</w:t>
            </w:r>
          </w:p>
          <w:p w:rsidR="00631F9E" w:rsidRPr="00BA6DDA" w:rsidRDefault="00631F9E" w:rsidP="00BA6DDA">
            <w:pPr>
              <w:spacing w:line="276" w:lineRule="auto"/>
              <w:jc w:val="center"/>
              <w:rPr>
                <w:rFonts w:ascii="Calibri" w:hAnsi="Calibri" w:cs="Arial"/>
              </w:rPr>
            </w:pPr>
            <w:r w:rsidRPr="00BA6DDA">
              <w:rPr>
                <w:rFonts w:ascii="Calibri" w:hAnsi="Calibri" w:cs="Arial"/>
                <w:sz w:val="22"/>
                <w:szCs w:val="22"/>
              </w:rPr>
              <w:t>Za objednatele:</w:t>
            </w:r>
          </w:p>
          <w:p w:rsidR="00631F9E" w:rsidRPr="00BA6DDA" w:rsidRDefault="00631F9E" w:rsidP="00BA6DDA">
            <w:pPr>
              <w:spacing w:line="276" w:lineRule="auto"/>
              <w:jc w:val="center"/>
              <w:rPr>
                <w:rFonts w:ascii="Calibri" w:hAnsi="Calibri" w:cs="Arial"/>
              </w:rPr>
            </w:pPr>
            <w:r w:rsidRPr="00BA6DDA">
              <w:rPr>
                <w:rFonts w:ascii="Calibri" w:hAnsi="Calibri" w:cs="Arial"/>
                <w:sz w:val="22"/>
                <w:szCs w:val="22"/>
              </w:rPr>
              <w:t>Česká republika – Ministerstvo práce a</w:t>
            </w:r>
          </w:p>
          <w:p w:rsidR="00631F9E" w:rsidRPr="00BA6DDA" w:rsidRDefault="00631F9E" w:rsidP="00BA6DDA">
            <w:pPr>
              <w:spacing w:line="276" w:lineRule="auto"/>
              <w:jc w:val="center"/>
              <w:rPr>
                <w:rFonts w:ascii="Calibri" w:hAnsi="Calibri" w:cs="Arial"/>
              </w:rPr>
            </w:pPr>
            <w:r w:rsidRPr="00BA6DDA">
              <w:rPr>
                <w:rFonts w:ascii="Calibri" w:hAnsi="Calibri" w:cs="Arial"/>
                <w:sz w:val="22"/>
                <w:szCs w:val="22"/>
              </w:rPr>
              <w:t>sociálních věcí</w:t>
            </w:r>
          </w:p>
          <w:p w:rsidR="00631F9E" w:rsidRPr="00BA6DDA" w:rsidRDefault="00960C20" w:rsidP="00BA6DDA">
            <w:pPr>
              <w:spacing w:line="276" w:lineRule="auto"/>
              <w:jc w:val="center"/>
              <w:rPr>
                <w:rFonts w:ascii="Calibri" w:hAnsi="Calibri" w:cs="Arial"/>
              </w:rPr>
            </w:pPr>
            <w:r>
              <w:rPr>
                <w:rFonts w:ascii="Calibri" w:hAnsi="Calibri" w:cs="Arial"/>
                <w:sz w:val="22"/>
                <w:szCs w:val="22"/>
              </w:rPr>
              <w:t xml:space="preserve">Robin </w:t>
            </w:r>
            <w:proofErr w:type="spellStart"/>
            <w:r>
              <w:rPr>
                <w:rFonts w:ascii="Calibri" w:hAnsi="Calibri" w:cs="Arial"/>
                <w:sz w:val="22"/>
                <w:szCs w:val="22"/>
              </w:rPr>
              <w:t>Povšík</w:t>
            </w:r>
            <w:proofErr w:type="spellEnd"/>
          </w:p>
          <w:p w:rsidR="00631F9E" w:rsidRPr="00BA6DDA" w:rsidRDefault="00960C20" w:rsidP="00BA6DDA">
            <w:pPr>
              <w:spacing w:line="276" w:lineRule="auto"/>
              <w:jc w:val="center"/>
              <w:rPr>
                <w:rFonts w:ascii="Calibri" w:hAnsi="Calibri" w:cs="Arial"/>
              </w:rPr>
            </w:pPr>
            <w:r>
              <w:rPr>
                <w:rFonts w:ascii="Calibri" w:hAnsi="Calibri" w:cs="Arial"/>
              </w:rPr>
              <w:t>náměstek ministryně pro řízení úřadu</w:t>
            </w:r>
            <w:r w:rsidR="00631F9E" w:rsidRPr="00BA6DDA">
              <w:rPr>
                <w:rFonts w:ascii="Calibri" w:hAnsi="Calibri" w:cs="Arial"/>
                <w:sz w:val="22"/>
                <w:szCs w:val="22"/>
              </w:rPr>
              <w:t xml:space="preserve">     </w:t>
            </w:r>
          </w:p>
          <w:p w:rsidR="00631F9E" w:rsidRPr="00BA6DDA" w:rsidRDefault="00631F9E" w:rsidP="00BA6DDA">
            <w:pPr>
              <w:spacing w:line="276" w:lineRule="auto"/>
              <w:ind w:right="-4592"/>
              <w:rPr>
                <w:rFonts w:ascii="Calibri" w:hAnsi="Calibri" w:cs="Arial"/>
              </w:rPr>
            </w:pPr>
          </w:p>
        </w:tc>
        <w:tc>
          <w:tcPr>
            <w:tcW w:w="4605" w:type="dxa"/>
          </w:tcPr>
          <w:p w:rsidR="00631F9E" w:rsidRPr="00BA6DDA" w:rsidRDefault="00631F9E" w:rsidP="00BA6DDA">
            <w:pPr>
              <w:spacing w:line="276" w:lineRule="auto"/>
              <w:jc w:val="center"/>
              <w:rPr>
                <w:rFonts w:ascii="Calibri" w:hAnsi="Calibri" w:cs="Arial"/>
              </w:rPr>
            </w:pPr>
          </w:p>
          <w:p w:rsidR="00631F9E" w:rsidRPr="00BA6DDA" w:rsidRDefault="00631F9E" w:rsidP="00BA6DDA">
            <w:pPr>
              <w:spacing w:line="276" w:lineRule="auto"/>
              <w:jc w:val="center"/>
              <w:rPr>
                <w:rFonts w:ascii="Calibri" w:hAnsi="Calibri" w:cs="Arial"/>
              </w:rPr>
            </w:pPr>
          </w:p>
          <w:p w:rsidR="00631F9E" w:rsidRPr="00BA6DDA" w:rsidRDefault="00631F9E" w:rsidP="00BA6DDA">
            <w:pPr>
              <w:spacing w:line="276" w:lineRule="auto"/>
              <w:jc w:val="center"/>
              <w:rPr>
                <w:rFonts w:ascii="Calibri" w:hAnsi="Calibri" w:cs="Arial"/>
              </w:rPr>
            </w:pPr>
          </w:p>
          <w:p w:rsidR="00631F9E" w:rsidRPr="00BA6DDA" w:rsidRDefault="00631F9E" w:rsidP="00BA6DDA">
            <w:pPr>
              <w:spacing w:line="276" w:lineRule="auto"/>
              <w:jc w:val="center"/>
              <w:rPr>
                <w:rFonts w:ascii="Calibri" w:hAnsi="Calibri" w:cs="Arial"/>
              </w:rPr>
            </w:pPr>
            <w:r w:rsidRPr="00BA6DDA">
              <w:rPr>
                <w:rFonts w:ascii="Calibri" w:hAnsi="Calibri" w:cs="Arial"/>
                <w:sz w:val="22"/>
                <w:szCs w:val="22"/>
              </w:rPr>
              <w:t>__________________________________</w:t>
            </w:r>
          </w:p>
          <w:p w:rsidR="00631F9E" w:rsidRPr="00BA6DDA" w:rsidRDefault="00631F9E" w:rsidP="00BA6DDA">
            <w:pPr>
              <w:spacing w:line="276" w:lineRule="auto"/>
              <w:jc w:val="center"/>
              <w:rPr>
                <w:rFonts w:ascii="Calibri" w:hAnsi="Calibri" w:cs="Arial"/>
              </w:rPr>
            </w:pPr>
            <w:r w:rsidRPr="00BA6DDA">
              <w:rPr>
                <w:rFonts w:ascii="Calibri" w:hAnsi="Calibri" w:cs="Arial"/>
                <w:sz w:val="22"/>
                <w:szCs w:val="22"/>
              </w:rPr>
              <w:t>Za poskytovatele:</w:t>
            </w:r>
          </w:p>
          <w:p w:rsidR="00631F9E" w:rsidRPr="00BA6DDA" w:rsidRDefault="00631F9E" w:rsidP="00BA6DDA">
            <w:pPr>
              <w:spacing w:line="276" w:lineRule="auto"/>
              <w:jc w:val="center"/>
              <w:rPr>
                <w:rFonts w:ascii="Calibri" w:hAnsi="Calibri" w:cs="Arial"/>
              </w:rPr>
            </w:pPr>
            <w:r w:rsidRPr="00BA6DDA">
              <w:rPr>
                <w:rFonts w:ascii="Calibri" w:hAnsi="Calibri" w:cs="Arial"/>
                <w:sz w:val="22"/>
                <w:szCs w:val="22"/>
              </w:rPr>
              <w:t>…………</w:t>
            </w:r>
          </w:p>
          <w:p w:rsidR="00631F9E" w:rsidRPr="00BA6DDA" w:rsidRDefault="00631F9E" w:rsidP="00BA6DDA">
            <w:pPr>
              <w:spacing w:line="276" w:lineRule="auto"/>
              <w:jc w:val="center"/>
              <w:rPr>
                <w:rFonts w:ascii="Calibri" w:hAnsi="Calibri" w:cs="Arial"/>
                <w:i/>
              </w:rPr>
            </w:pPr>
          </w:p>
          <w:p w:rsidR="00631F9E" w:rsidRPr="00BA6DDA" w:rsidRDefault="00631F9E" w:rsidP="00BA6DDA">
            <w:pPr>
              <w:spacing w:line="276" w:lineRule="auto"/>
              <w:jc w:val="center"/>
              <w:rPr>
                <w:rFonts w:ascii="Calibri" w:hAnsi="Calibri" w:cs="Arial"/>
              </w:rPr>
            </w:pPr>
          </w:p>
        </w:tc>
      </w:tr>
    </w:tbl>
    <w:p w:rsidR="00631F9E" w:rsidRDefault="00631F9E" w:rsidP="00BA6DDA">
      <w:pPr>
        <w:spacing w:line="276" w:lineRule="auto"/>
        <w:rPr>
          <w:rFonts w:ascii="Calibri" w:hAnsi="Calibri" w:cs="Arial"/>
        </w:rPr>
      </w:pPr>
    </w:p>
    <w:p w:rsidR="00631F9E" w:rsidRPr="00BA6DDA" w:rsidRDefault="00631F9E" w:rsidP="00BA6DDA">
      <w:pPr>
        <w:spacing w:line="276" w:lineRule="auto"/>
        <w:rPr>
          <w:rFonts w:ascii="Calibri" w:hAnsi="Calibri" w:cs="Arial"/>
        </w:rPr>
      </w:pPr>
      <w:r>
        <w:rPr>
          <w:rFonts w:ascii="Calibri" w:hAnsi="Calibri" w:cs="Arial"/>
        </w:rPr>
        <w:br w:type="page"/>
      </w:r>
      <w:r w:rsidRPr="00BA6DDA">
        <w:rPr>
          <w:rFonts w:ascii="Calibri" w:hAnsi="Calibri" w:cs="Arial"/>
        </w:rPr>
        <w:lastRenderedPageBreak/>
        <w:t xml:space="preserve">Příloha A – Zadávací dokumentace veřejné zakázky „Pilotní ověřování sítě služeb – </w:t>
      </w:r>
      <w:r>
        <w:rPr>
          <w:rFonts w:ascii="Calibri" w:hAnsi="Calibri" w:cs="Arial"/>
        </w:rPr>
        <w:t>Pardubický kraj II.</w:t>
      </w:r>
      <w:r w:rsidRPr="00BA6DDA">
        <w:rPr>
          <w:rFonts w:ascii="Calibri" w:hAnsi="Calibri" w:cs="Arial"/>
        </w:rPr>
        <w:t>“</w:t>
      </w:r>
    </w:p>
    <w:p w:rsidR="00631F9E" w:rsidRPr="00BA6DDA" w:rsidRDefault="00631F9E" w:rsidP="00BA6DDA">
      <w:pPr>
        <w:spacing w:line="276" w:lineRule="auto"/>
        <w:rPr>
          <w:rFonts w:ascii="Calibri" w:hAnsi="Calibri" w:cs="Arial"/>
        </w:rPr>
      </w:pPr>
      <w:r w:rsidRPr="00BA6DDA">
        <w:rPr>
          <w:rFonts w:ascii="Calibri" w:hAnsi="Calibri" w:cs="Arial"/>
        </w:rPr>
        <w:br w:type="page"/>
      </w:r>
      <w:r w:rsidRPr="00BA6DDA">
        <w:rPr>
          <w:rFonts w:ascii="Calibri" w:hAnsi="Calibri" w:cs="Arial"/>
        </w:rPr>
        <w:lastRenderedPageBreak/>
        <w:t>Příloha B – Maximální jednotkové nabídkové ceny jednotlivých poskytovatelů</w:t>
      </w:r>
    </w:p>
    <w:p w:rsidR="00631F9E" w:rsidRPr="00BA6DDA" w:rsidRDefault="00631F9E" w:rsidP="00BA6DDA">
      <w:pPr>
        <w:spacing w:line="276" w:lineRule="auto"/>
        <w:rPr>
          <w:rFonts w:ascii="Calibri" w:hAnsi="Calibri" w:cs="Arial"/>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spacing w:line="276" w:lineRule="auto"/>
        <w:rPr>
          <w:rFonts w:ascii="Calibri" w:hAnsi="Calibri" w:cs="Arial"/>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Pr>
          <w:rFonts w:ascii="Calibri" w:hAnsi="Calibri"/>
          <w:b/>
          <w:bCs/>
          <w:sz w:val="20"/>
          <w:szCs w:val="20"/>
        </w:rPr>
        <w:br w:type="page"/>
      </w:r>
      <w:r w:rsidRPr="00BA6DDA">
        <w:rPr>
          <w:rFonts w:ascii="Calibri" w:hAnsi="Calibri"/>
          <w:b/>
          <w:bCs/>
          <w:sz w:val="20"/>
          <w:szCs w:val="20"/>
        </w:rPr>
        <w:lastRenderedPageBreak/>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Pr>
          <w:rFonts w:ascii="Calibri" w:hAnsi="Calibri"/>
          <w:b/>
          <w:bCs/>
          <w:sz w:val="20"/>
          <w:szCs w:val="20"/>
        </w:rPr>
        <w:br w:type="page"/>
      </w:r>
      <w:r w:rsidRPr="00BA6DDA">
        <w:rPr>
          <w:rFonts w:ascii="Calibri" w:hAnsi="Calibri"/>
          <w:b/>
          <w:bCs/>
          <w:sz w:val="20"/>
          <w:szCs w:val="20"/>
        </w:rPr>
        <w:lastRenderedPageBreak/>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sz w:val="20"/>
          <w:szCs w:val="20"/>
        </w:rPr>
      </w:pPr>
    </w:p>
    <w:sectPr w:rsidR="00631F9E" w:rsidRPr="00BA6DDA" w:rsidSect="00AB7882">
      <w:headerReference w:type="default" r:id="rId9"/>
      <w:footerReference w:type="even" r:id="rId10"/>
      <w:footerReference w:type="default" r:id="rId11"/>
      <w:headerReference w:type="first" r:id="rId12"/>
      <w:pgSz w:w="11906" w:h="16838" w:code="9"/>
      <w:pgMar w:top="1807" w:right="1418" w:bottom="851" w:left="1418" w:header="11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F9E" w:rsidRDefault="00631F9E" w:rsidP="0002475B">
      <w:r>
        <w:separator/>
      </w:r>
    </w:p>
  </w:endnote>
  <w:endnote w:type="continuationSeparator" w:id="0">
    <w:p w:rsidR="00631F9E" w:rsidRDefault="00631F9E" w:rsidP="00024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F9E" w:rsidRPr="00547EB6" w:rsidRDefault="00631F9E">
    <w:pPr>
      <w:pStyle w:val="Zpat"/>
      <w:framePr w:wrap="around" w:vAnchor="text" w:hAnchor="margin" w:xAlign="center" w:y="1"/>
      <w:rPr>
        <w:rStyle w:val="slostrnky"/>
        <w:sz w:val="19"/>
        <w:szCs w:val="19"/>
      </w:rPr>
    </w:pPr>
    <w:r w:rsidRPr="00547EB6">
      <w:rPr>
        <w:rStyle w:val="slostrnky"/>
        <w:sz w:val="19"/>
        <w:szCs w:val="19"/>
      </w:rPr>
      <w:fldChar w:fldCharType="begin"/>
    </w:r>
    <w:r w:rsidRPr="00547EB6">
      <w:rPr>
        <w:rStyle w:val="slostrnky"/>
        <w:sz w:val="19"/>
        <w:szCs w:val="19"/>
      </w:rPr>
      <w:instrText xml:space="preserve">PAGE  </w:instrText>
    </w:r>
    <w:r w:rsidRPr="00547EB6">
      <w:rPr>
        <w:rStyle w:val="slostrnky"/>
        <w:sz w:val="19"/>
        <w:szCs w:val="19"/>
      </w:rPr>
      <w:fldChar w:fldCharType="end"/>
    </w:r>
  </w:p>
  <w:p w:rsidR="00631F9E" w:rsidRPr="00547EB6" w:rsidRDefault="00631F9E">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F9E" w:rsidRDefault="00631F9E" w:rsidP="00D67504">
    <w:pPr>
      <w:pStyle w:val="Zpat"/>
      <w:jc w:val="center"/>
      <w:rPr>
        <w:rStyle w:val="slostrnky"/>
        <w:rFonts w:ascii="Calibri" w:hAnsi="Calibri"/>
      </w:rPr>
    </w:pPr>
  </w:p>
  <w:p w:rsidR="00631F9E" w:rsidRPr="00D67504" w:rsidRDefault="00631F9E" w:rsidP="00D67504">
    <w:pPr>
      <w:pStyle w:val="Zpat"/>
      <w:jc w:val="center"/>
      <w:rPr>
        <w:rFonts w:ascii="Calibri" w:hAnsi="Calibri"/>
      </w:rPr>
    </w:pPr>
    <w:r w:rsidRPr="00D67504">
      <w:rPr>
        <w:rStyle w:val="slostrnky"/>
        <w:rFonts w:ascii="Calibri" w:hAnsi="Calibri"/>
      </w:rPr>
      <w:fldChar w:fldCharType="begin"/>
    </w:r>
    <w:r w:rsidRPr="00D67504">
      <w:rPr>
        <w:rStyle w:val="slostrnky"/>
        <w:rFonts w:ascii="Calibri" w:hAnsi="Calibri"/>
      </w:rPr>
      <w:instrText xml:space="preserve"> PAGE </w:instrText>
    </w:r>
    <w:r w:rsidRPr="00D67504">
      <w:rPr>
        <w:rStyle w:val="slostrnky"/>
        <w:rFonts w:ascii="Calibri" w:hAnsi="Calibri"/>
      </w:rPr>
      <w:fldChar w:fldCharType="separate"/>
    </w:r>
    <w:r w:rsidR="007E20B3">
      <w:rPr>
        <w:rStyle w:val="slostrnky"/>
        <w:rFonts w:ascii="Calibri" w:hAnsi="Calibri"/>
        <w:noProof/>
      </w:rPr>
      <w:t>17</w:t>
    </w:r>
    <w:r w:rsidRPr="00D67504">
      <w:rPr>
        <w:rStyle w:val="slostrnky"/>
        <w:rFonts w:ascii="Calibri" w:hAnsi="Calibri"/>
      </w:rPr>
      <w:fldChar w:fldCharType="end"/>
    </w:r>
    <w:r w:rsidRPr="00D67504">
      <w:rPr>
        <w:rStyle w:val="slostrnky"/>
        <w:rFonts w:ascii="Calibri" w:hAnsi="Calibri"/>
      </w:rPr>
      <w:t>/</w:t>
    </w:r>
    <w:r w:rsidRPr="00D67504">
      <w:rPr>
        <w:rStyle w:val="slostrnky"/>
        <w:rFonts w:ascii="Calibri" w:hAnsi="Calibri"/>
      </w:rPr>
      <w:fldChar w:fldCharType="begin"/>
    </w:r>
    <w:r w:rsidRPr="00D67504">
      <w:rPr>
        <w:rStyle w:val="slostrnky"/>
        <w:rFonts w:ascii="Calibri" w:hAnsi="Calibri"/>
      </w:rPr>
      <w:instrText xml:space="preserve"> NUMPAGES </w:instrText>
    </w:r>
    <w:r w:rsidRPr="00D67504">
      <w:rPr>
        <w:rStyle w:val="slostrnky"/>
        <w:rFonts w:ascii="Calibri" w:hAnsi="Calibri"/>
      </w:rPr>
      <w:fldChar w:fldCharType="separate"/>
    </w:r>
    <w:r w:rsidR="007E20B3">
      <w:rPr>
        <w:rStyle w:val="slostrnky"/>
        <w:rFonts w:ascii="Calibri" w:hAnsi="Calibri"/>
        <w:noProof/>
      </w:rPr>
      <w:t>19</w:t>
    </w:r>
    <w:r w:rsidRPr="00D67504">
      <w:rPr>
        <w:rStyle w:val="slostrnky"/>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F9E" w:rsidRDefault="00631F9E" w:rsidP="0002475B">
      <w:r>
        <w:separator/>
      </w:r>
    </w:p>
  </w:footnote>
  <w:footnote w:type="continuationSeparator" w:id="0">
    <w:p w:rsidR="00631F9E" w:rsidRDefault="00631F9E" w:rsidP="000247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F9E" w:rsidRDefault="00631F9E" w:rsidP="00AB7882">
    <w:pPr>
      <w:pStyle w:val="Zhlav"/>
      <w:jc w:val="center"/>
    </w:pPr>
  </w:p>
  <w:p w:rsidR="00631F9E" w:rsidRDefault="00285E7B" w:rsidP="00AB7882">
    <w:pPr>
      <w:pStyle w:val="Zhlav"/>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449.25pt;height:42.75pt;visibility:visible">
          <v:imagedata r:id="rId1" o:title=""/>
        </v:shape>
      </w:pict>
    </w:r>
  </w:p>
  <w:p w:rsidR="00631F9E" w:rsidRPr="00547EB6" w:rsidRDefault="00631F9E">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F9E" w:rsidRDefault="00631F9E" w:rsidP="00AB7882">
    <w:pPr>
      <w:pStyle w:val="Zhlav"/>
      <w:jc w:val="center"/>
    </w:pPr>
  </w:p>
  <w:p w:rsidR="00631F9E" w:rsidRDefault="007E20B3" w:rsidP="00AB7882">
    <w:pPr>
      <w:pStyle w:val="Zhlav"/>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i1026" type="#_x0000_t75" style="width:449.25pt;height:42.75pt;visibility:visible">
          <v:imagedata r:id="rId1" o:title=""/>
        </v:shape>
      </w:pict>
    </w:r>
  </w:p>
  <w:p w:rsidR="00631F9E" w:rsidRPr="00A8157D" w:rsidRDefault="00631F9E" w:rsidP="00AB7882">
    <w:pPr>
      <w:pStyle w:val="Zhlav"/>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720"/>
        </w:tabs>
        <w:ind w:left="720"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13B81B32"/>
    <w:multiLevelType w:val="hybridMultilevel"/>
    <w:tmpl w:val="E78C7240"/>
    <w:lvl w:ilvl="0" w:tplc="793EC5E4">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14541254"/>
    <w:multiLevelType w:val="hybridMultilevel"/>
    <w:tmpl w:val="DCEE28C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24731676"/>
    <w:multiLevelType w:val="hybridMultilevel"/>
    <w:tmpl w:val="6EE47C24"/>
    <w:lvl w:ilvl="0" w:tplc="EB72FA06">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2F883A91"/>
    <w:multiLevelType w:val="hybridMultilevel"/>
    <w:tmpl w:val="BED45AB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5">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002"/>
        </w:tabs>
        <w:ind w:left="1002"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391936B8"/>
    <w:multiLevelType w:val="hybridMultilevel"/>
    <w:tmpl w:val="32E27D56"/>
    <w:lvl w:ilvl="0" w:tplc="AFDC2658">
      <w:start w:val="1"/>
      <w:numFmt w:val="decimal"/>
      <w:lvlText w:val="%1."/>
      <w:lvlJc w:val="left"/>
      <w:pPr>
        <w:tabs>
          <w:tab w:val="num" w:pos="720"/>
        </w:tabs>
        <w:ind w:left="720"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3DD31A3F"/>
    <w:multiLevelType w:val="hybridMultilevel"/>
    <w:tmpl w:val="4212126E"/>
    <w:lvl w:ilvl="0" w:tplc="D7AEC6A6">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nsid w:val="3EFA3F3D"/>
    <w:multiLevelType w:val="hybridMultilevel"/>
    <w:tmpl w:val="78A8500E"/>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3F283259"/>
    <w:multiLevelType w:val="hybridMultilevel"/>
    <w:tmpl w:val="7270B70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480F30DC"/>
    <w:multiLevelType w:val="hybridMultilevel"/>
    <w:tmpl w:val="40EE4AA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BEB2D1A"/>
    <w:multiLevelType w:val="hybridMultilevel"/>
    <w:tmpl w:val="DAC435C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51A90C10"/>
    <w:multiLevelType w:val="hybridMultilevel"/>
    <w:tmpl w:val="C2108DC8"/>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68456D84"/>
    <w:multiLevelType w:val="hybridMultilevel"/>
    <w:tmpl w:val="5F60738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76723AEE"/>
    <w:multiLevelType w:val="hybridMultilevel"/>
    <w:tmpl w:val="9FD63FB2"/>
    <w:lvl w:ilvl="0" w:tplc="F3AEE026">
      <w:start w:val="3"/>
      <w:numFmt w:val="bullet"/>
      <w:lvlText w:val="-"/>
      <w:lvlJc w:val="left"/>
      <w:pPr>
        <w:ind w:left="1080" w:hanging="360"/>
      </w:pPr>
      <w:rPr>
        <w:rFonts w:ascii="Arial" w:eastAsia="Times New Roman"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7FBE7BE8"/>
    <w:multiLevelType w:val="hybridMultilevel"/>
    <w:tmpl w:val="6B309006"/>
    <w:lvl w:ilvl="0" w:tplc="793EC5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11"/>
  </w:num>
  <w:num w:numId="4">
    <w:abstractNumId w:val="9"/>
  </w:num>
  <w:num w:numId="5">
    <w:abstractNumId w:val="13"/>
  </w:num>
  <w:num w:numId="6">
    <w:abstractNumId w:val="10"/>
  </w:num>
  <w:num w:numId="7">
    <w:abstractNumId w:val="8"/>
  </w:num>
  <w:num w:numId="8">
    <w:abstractNumId w:val="2"/>
  </w:num>
  <w:num w:numId="9">
    <w:abstractNumId w:val="3"/>
  </w:num>
  <w:num w:numId="10">
    <w:abstractNumId w:val="0"/>
  </w:num>
  <w:num w:numId="11">
    <w:abstractNumId w:val="6"/>
  </w:num>
  <w:num w:numId="12">
    <w:abstractNumId w:val="14"/>
  </w:num>
  <w:num w:numId="13">
    <w:abstractNumId w:val="7"/>
  </w:num>
  <w:num w:numId="14">
    <w:abstractNumId w:val="5"/>
  </w:num>
  <w:num w:numId="15">
    <w:abstractNumId w:val="1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F58"/>
    <w:rsid w:val="00006BEA"/>
    <w:rsid w:val="0001741B"/>
    <w:rsid w:val="0002475B"/>
    <w:rsid w:val="000768BB"/>
    <w:rsid w:val="00090AA9"/>
    <w:rsid w:val="00093967"/>
    <w:rsid w:val="000A1EFD"/>
    <w:rsid w:val="000A3B46"/>
    <w:rsid w:val="000F1780"/>
    <w:rsid w:val="001049E8"/>
    <w:rsid w:val="0011117B"/>
    <w:rsid w:val="00130925"/>
    <w:rsid w:val="00131080"/>
    <w:rsid w:val="001506F4"/>
    <w:rsid w:val="00157085"/>
    <w:rsid w:val="00166E4F"/>
    <w:rsid w:val="001733A7"/>
    <w:rsid w:val="00176E1C"/>
    <w:rsid w:val="001A53F5"/>
    <w:rsid w:val="001B4070"/>
    <w:rsid w:val="001D7FD3"/>
    <w:rsid w:val="002119F3"/>
    <w:rsid w:val="0021433E"/>
    <w:rsid w:val="00244646"/>
    <w:rsid w:val="002452AC"/>
    <w:rsid w:val="00274133"/>
    <w:rsid w:val="00276E36"/>
    <w:rsid w:val="00285E7B"/>
    <w:rsid w:val="002934CC"/>
    <w:rsid w:val="00294CF6"/>
    <w:rsid w:val="0030459F"/>
    <w:rsid w:val="00344974"/>
    <w:rsid w:val="00362B45"/>
    <w:rsid w:val="0037272F"/>
    <w:rsid w:val="003B4D98"/>
    <w:rsid w:val="003C1DC5"/>
    <w:rsid w:val="003D683B"/>
    <w:rsid w:val="00401F40"/>
    <w:rsid w:val="00406311"/>
    <w:rsid w:val="004879FC"/>
    <w:rsid w:val="004D3AA8"/>
    <w:rsid w:val="004E37D7"/>
    <w:rsid w:val="004E78A5"/>
    <w:rsid w:val="00506AD3"/>
    <w:rsid w:val="00547EB6"/>
    <w:rsid w:val="00552609"/>
    <w:rsid w:val="00580C86"/>
    <w:rsid w:val="00591214"/>
    <w:rsid w:val="005B1A6D"/>
    <w:rsid w:val="005D3954"/>
    <w:rsid w:val="005E0904"/>
    <w:rsid w:val="00622534"/>
    <w:rsid w:val="006312F0"/>
    <w:rsid w:val="00631F9E"/>
    <w:rsid w:val="006549E9"/>
    <w:rsid w:val="00671F58"/>
    <w:rsid w:val="00681DBF"/>
    <w:rsid w:val="00694039"/>
    <w:rsid w:val="006F2A22"/>
    <w:rsid w:val="00706F53"/>
    <w:rsid w:val="007378F2"/>
    <w:rsid w:val="00780D79"/>
    <w:rsid w:val="007A5384"/>
    <w:rsid w:val="007E1CDB"/>
    <w:rsid w:val="007E20B3"/>
    <w:rsid w:val="007E4BE6"/>
    <w:rsid w:val="007F190F"/>
    <w:rsid w:val="0080794E"/>
    <w:rsid w:val="00815EF7"/>
    <w:rsid w:val="00817EF8"/>
    <w:rsid w:val="008218A0"/>
    <w:rsid w:val="008222C3"/>
    <w:rsid w:val="008226B0"/>
    <w:rsid w:val="00823279"/>
    <w:rsid w:val="008550D4"/>
    <w:rsid w:val="008805E2"/>
    <w:rsid w:val="00880AF6"/>
    <w:rsid w:val="00883F40"/>
    <w:rsid w:val="00892DFF"/>
    <w:rsid w:val="008A2A82"/>
    <w:rsid w:val="008C7747"/>
    <w:rsid w:val="008D0B49"/>
    <w:rsid w:val="008D12E5"/>
    <w:rsid w:val="00900998"/>
    <w:rsid w:val="00950C71"/>
    <w:rsid w:val="00960C20"/>
    <w:rsid w:val="00986067"/>
    <w:rsid w:val="0099170C"/>
    <w:rsid w:val="009B56A7"/>
    <w:rsid w:val="009C1E6D"/>
    <w:rsid w:val="009D2F70"/>
    <w:rsid w:val="009F07A8"/>
    <w:rsid w:val="00A04E3F"/>
    <w:rsid w:val="00A35FC3"/>
    <w:rsid w:val="00A70D5E"/>
    <w:rsid w:val="00A73753"/>
    <w:rsid w:val="00A8157D"/>
    <w:rsid w:val="00A96893"/>
    <w:rsid w:val="00AB6C33"/>
    <w:rsid w:val="00AB7882"/>
    <w:rsid w:val="00AC0173"/>
    <w:rsid w:val="00AD1D01"/>
    <w:rsid w:val="00AF0E4F"/>
    <w:rsid w:val="00B1194C"/>
    <w:rsid w:val="00B24BC8"/>
    <w:rsid w:val="00B32519"/>
    <w:rsid w:val="00B34E1B"/>
    <w:rsid w:val="00B66EA3"/>
    <w:rsid w:val="00B67DF2"/>
    <w:rsid w:val="00B83861"/>
    <w:rsid w:val="00BA6DDA"/>
    <w:rsid w:val="00BC1A75"/>
    <w:rsid w:val="00BE4B63"/>
    <w:rsid w:val="00BF1240"/>
    <w:rsid w:val="00BF14AA"/>
    <w:rsid w:val="00BF16D0"/>
    <w:rsid w:val="00BF3F8B"/>
    <w:rsid w:val="00BF427D"/>
    <w:rsid w:val="00BF5395"/>
    <w:rsid w:val="00BF7CE7"/>
    <w:rsid w:val="00C33CEC"/>
    <w:rsid w:val="00C3693F"/>
    <w:rsid w:val="00C4296F"/>
    <w:rsid w:val="00C42EB1"/>
    <w:rsid w:val="00C518E0"/>
    <w:rsid w:val="00C621F7"/>
    <w:rsid w:val="00C67B59"/>
    <w:rsid w:val="00C843D1"/>
    <w:rsid w:val="00CA4902"/>
    <w:rsid w:val="00CB101C"/>
    <w:rsid w:val="00CD12F6"/>
    <w:rsid w:val="00CE7EC0"/>
    <w:rsid w:val="00D120DA"/>
    <w:rsid w:val="00D30A59"/>
    <w:rsid w:val="00D53210"/>
    <w:rsid w:val="00D60F58"/>
    <w:rsid w:val="00D67504"/>
    <w:rsid w:val="00D7774A"/>
    <w:rsid w:val="00D937C3"/>
    <w:rsid w:val="00D95443"/>
    <w:rsid w:val="00DB5F94"/>
    <w:rsid w:val="00DC5A8D"/>
    <w:rsid w:val="00DC619E"/>
    <w:rsid w:val="00DE032E"/>
    <w:rsid w:val="00DE5E85"/>
    <w:rsid w:val="00E0264F"/>
    <w:rsid w:val="00E2580B"/>
    <w:rsid w:val="00E264DC"/>
    <w:rsid w:val="00E27813"/>
    <w:rsid w:val="00E33FD3"/>
    <w:rsid w:val="00E42CC8"/>
    <w:rsid w:val="00E462E2"/>
    <w:rsid w:val="00E65C30"/>
    <w:rsid w:val="00E65DD4"/>
    <w:rsid w:val="00E73C82"/>
    <w:rsid w:val="00EB70EE"/>
    <w:rsid w:val="00EC28A1"/>
    <w:rsid w:val="00EE4F31"/>
    <w:rsid w:val="00EF16CE"/>
    <w:rsid w:val="00F06F8C"/>
    <w:rsid w:val="00F34163"/>
    <w:rsid w:val="00F35321"/>
    <w:rsid w:val="00F45AF3"/>
    <w:rsid w:val="00F87B46"/>
    <w:rsid w:val="00FA5F28"/>
    <w:rsid w:val="00FB1387"/>
    <w:rsid w:val="00FE24E7"/>
    <w:rsid w:val="00FE26AA"/>
    <w:rsid w:val="00FE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6DDA"/>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71F58"/>
    <w:pPr>
      <w:tabs>
        <w:tab w:val="center" w:pos="4536"/>
        <w:tab w:val="right" w:pos="9072"/>
      </w:tabs>
    </w:pPr>
    <w:rPr>
      <w:sz w:val="20"/>
      <w:szCs w:val="20"/>
      <w:lang w:val="en-GB"/>
    </w:rPr>
  </w:style>
  <w:style w:type="character" w:customStyle="1" w:styleId="ZpatChar">
    <w:name w:val="Zápatí Char"/>
    <w:basedOn w:val="Standardnpsmoodstavce"/>
    <w:link w:val="Zpat"/>
    <w:uiPriority w:val="99"/>
    <w:locked/>
    <w:rsid w:val="00671F58"/>
    <w:rPr>
      <w:rFonts w:ascii="Times New Roman" w:hAnsi="Times New Roman" w:cs="Times New Roman"/>
      <w:sz w:val="20"/>
      <w:szCs w:val="20"/>
      <w:lang w:val="en-GB" w:eastAsia="cs-CZ"/>
    </w:rPr>
  </w:style>
  <w:style w:type="character" w:styleId="slostrnky">
    <w:name w:val="page number"/>
    <w:basedOn w:val="Standardnpsmoodstavce"/>
    <w:uiPriority w:val="99"/>
    <w:rsid w:val="00671F58"/>
    <w:rPr>
      <w:rFonts w:cs="Times New Roman"/>
    </w:rPr>
  </w:style>
  <w:style w:type="paragraph" w:styleId="Zhlav">
    <w:name w:val="header"/>
    <w:basedOn w:val="Normln"/>
    <w:link w:val="ZhlavChar"/>
    <w:uiPriority w:val="99"/>
    <w:rsid w:val="00671F58"/>
    <w:pPr>
      <w:tabs>
        <w:tab w:val="center" w:pos="4536"/>
        <w:tab w:val="right" w:pos="9072"/>
      </w:tabs>
    </w:pPr>
  </w:style>
  <w:style w:type="character" w:customStyle="1" w:styleId="ZhlavChar">
    <w:name w:val="Záhlaví Char"/>
    <w:basedOn w:val="Standardnpsmoodstavce"/>
    <w:link w:val="Zhlav"/>
    <w:uiPriority w:val="99"/>
    <w:locked/>
    <w:rsid w:val="00671F58"/>
    <w:rPr>
      <w:rFonts w:ascii="Times New Roman" w:hAnsi="Times New Roman" w:cs="Times New Roman"/>
      <w:sz w:val="24"/>
      <w:szCs w:val="24"/>
      <w:lang w:eastAsia="cs-CZ"/>
    </w:rPr>
  </w:style>
  <w:style w:type="paragraph" w:customStyle="1" w:styleId="WW-Zkladntextodsazen3">
    <w:name w:val="WW-Základní text odsazený 3"/>
    <w:basedOn w:val="Normln"/>
    <w:uiPriority w:val="99"/>
    <w:rsid w:val="00671F58"/>
    <w:pPr>
      <w:widowControl w:val="0"/>
      <w:ind w:left="765"/>
      <w:jc w:val="both"/>
    </w:pPr>
    <w:rPr>
      <w:szCs w:val="20"/>
    </w:rPr>
  </w:style>
  <w:style w:type="paragraph" w:customStyle="1" w:styleId="BodyA">
    <w:name w:val="Body A"/>
    <w:uiPriority w:val="99"/>
    <w:rsid w:val="00671F58"/>
    <w:rPr>
      <w:rFonts w:ascii="Helvetica" w:hAnsi="Helvetica"/>
      <w:color w:val="000000"/>
      <w:sz w:val="24"/>
      <w:szCs w:val="20"/>
      <w:lang w:val="en-US"/>
    </w:rPr>
  </w:style>
  <w:style w:type="paragraph" w:customStyle="1" w:styleId="FreeFormA">
    <w:name w:val="Free Form A"/>
    <w:uiPriority w:val="99"/>
    <w:rsid w:val="00671F58"/>
    <w:rPr>
      <w:rFonts w:ascii="Times New Roman" w:hAnsi="Times New Roman"/>
      <w:color w:val="000000"/>
      <w:sz w:val="20"/>
      <w:szCs w:val="20"/>
    </w:rPr>
  </w:style>
  <w:style w:type="paragraph" w:styleId="Odstavecseseznamem">
    <w:name w:val="List Paragraph"/>
    <w:basedOn w:val="Normln"/>
    <w:uiPriority w:val="99"/>
    <w:qFormat/>
    <w:rsid w:val="00671F58"/>
    <w:pPr>
      <w:ind w:left="708"/>
    </w:pPr>
  </w:style>
  <w:style w:type="paragraph" w:customStyle="1" w:styleId="VZnadpis1">
    <w:name w:val="VZ_nadpis 1"/>
    <w:basedOn w:val="Normln"/>
    <w:uiPriority w:val="99"/>
    <w:rsid w:val="00671F58"/>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671F58"/>
    <w:pPr>
      <w:numPr>
        <w:ilvl w:val="1"/>
        <w:numId w:val="14"/>
      </w:numPr>
      <w:autoSpaceDE w:val="0"/>
      <w:autoSpaceDN w:val="0"/>
      <w:adjustRightInd w:val="0"/>
      <w:spacing w:line="320" w:lineRule="atLeast"/>
    </w:pPr>
  </w:style>
  <w:style w:type="paragraph" w:customStyle="1" w:styleId="Smlouva-slo">
    <w:name w:val="Smlouva-číslo"/>
    <w:basedOn w:val="Normln"/>
    <w:uiPriority w:val="99"/>
    <w:rsid w:val="00671F58"/>
    <w:pPr>
      <w:widowControl w:val="0"/>
      <w:snapToGrid w:val="0"/>
      <w:spacing w:before="120" w:line="240" w:lineRule="atLeast"/>
      <w:jc w:val="both"/>
    </w:pPr>
    <w:rPr>
      <w:szCs w:val="20"/>
    </w:rPr>
  </w:style>
  <w:style w:type="paragraph" w:styleId="Textbubliny">
    <w:name w:val="Balloon Text"/>
    <w:basedOn w:val="Normln"/>
    <w:link w:val="TextbublinyChar"/>
    <w:uiPriority w:val="99"/>
    <w:semiHidden/>
    <w:rsid w:val="00D6750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imes New Roman" w:hAnsi="Times New Roman" w:cs="Times New Roman"/>
      <w:sz w:val="2"/>
    </w:rPr>
  </w:style>
  <w:style w:type="character" w:styleId="Odkaznakoment">
    <w:name w:val="annotation reference"/>
    <w:basedOn w:val="Standardnpsmoodstavce"/>
    <w:uiPriority w:val="99"/>
    <w:semiHidden/>
    <w:rsid w:val="00BF1240"/>
    <w:rPr>
      <w:rFonts w:cs="Times New Roman"/>
      <w:sz w:val="16"/>
      <w:szCs w:val="16"/>
    </w:rPr>
  </w:style>
  <w:style w:type="paragraph" w:styleId="Textkomente">
    <w:name w:val="annotation text"/>
    <w:basedOn w:val="Normln"/>
    <w:link w:val="TextkomenteChar"/>
    <w:uiPriority w:val="99"/>
    <w:semiHidden/>
    <w:rsid w:val="00BF1240"/>
    <w:rPr>
      <w:sz w:val="20"/>
      <w:szCs w:val="20"/>
    </w:rPr>
  </w:style>
  <w:style w:type="character" w:customStyle="1" w:styleId="TextkomenteChar">
    <w:name w:val="Text komentáře Char"/>
    <w:basedOn w:val="Standardnpsmoodstavce"/>
    <w:link w:val="Textkomente"/>
    <w:uiPriority w:val="99"/>
    <w:semiHidden/>
    <w:locked/>
    <w:rPr>
      <w:rFonts w:ascii="Times New Roman" w:hAnsi="Times New Roman" w:cs="Times New Roman"/>
      <w:sz w:val="20"/>
      <w:szCs w:val="20"/>
    </w:rPr>
  </w:style>
  <w:style w:type="paragraph" w:styleId="Pedmtkomente">
    <w:name w:val="annotation subject"/>
    <w:basedOn w:val="Textkomente"/>
    <w:next w:val="Textkomente"/>
    <w:link w:val="PedmtkomenteChar"/>
    <w:uiPriority w:val="99"/>
    <w:semiHidden/>
    <w:rsid w:val="00BF1240"/>
    <w:rPr>
      <w:b/>
      <w:bCs/>
    </w:rPr>
  </w:style>
  <w:style w:type="character" w:customStyle="1" w:styleId="PedmtkomenteChar">
    <w:name w:val="Předmět komentáře Char"/>
    <w:basedOn w:val="TextkomenteChar"/>
    <w:link w:val="Pedmtkomente"/>
    <w:uiPriority w:val="99"/>
    <w:semiHidden/>
    <w:locked/>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cr.cz/dokument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rSQWjEOUnBlCNgQyYgNHo30YOF0=</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eyfuTQK28AQGudEWNybXzA9Wenc=</DigestValue>
    </Reference>
  </SignedInfo>
  <SignatureValue>c8KuY/lgVzprPwL2zNJuxe20rlLOtCu4zIdCfwmG0WBez+5rcnxrlf80acFkT4AVd91yiYqOu3X3
HE7NjlMFOQSrHa+/SqZw7Z8oOXgKt/Tx+eihRsczXxv4XzMM4FiMGubJma9+nCVqxJncCP/fnx74
4lz3i8JzmkBiJ01U8F/IDjT6mMpBWZQw9I98DymzMBiCvy2QwYitHXyADdNd5wG6GTlFv5G5ruWs
bU8hNjsNaH4lqB5kt7bmGrk2uTiXBXfc+kDHV7AAoVdroTSO5CiB2kr0lmytcX/SoG+bz9bd3GX/
aMvFPZ0qPVpvVtNYLc38ayDmlGwxH0RzaLDzAg==</SignatureValue>
  <KeyInfo>
    <X509Data>
      <X509Certificate>MIIFyDCCBLCgAwIBAgIEAKcM7jANBgkqhkiG9w0BAQsFADCBtzELMAkGA1UEBhMCQ1oxOjA4BgNV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</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ntvJu8vZSQqle/KvgJ2lGnzXX0I=</DigestValue>
      </Reference>
      <Reference URI="/word/endnotes.xml?ContentType=application/vnd.openxmlformats-officedocument.wordprocessingml.endnotes+xml">
        <DigestMethod Algorithm="http://www.w3.org/2000/09/xmldsig#sha1"/>
        <DigestValue>iYT0P91EEcd+veZ7/AUKGhFILKA=</DigestValue>
      </Reference>
      <Reference URI="/word/media/image1.png?ContentType=image/png">
        <DigestMethod Algorithm="http://www.w3.org/2000/09/xmldsig#sha1"/>
        <DigestValue>b899xchtktx7fFuT6C8MaM53n7A=</DigestValue>
      </Reference>
      <Reference URI="/word/theme/theme1.xml?ContentType=application/vnd.openxmlformats-officedocument.theme+xml">
        <DigestMethod Algorithm="http://www.w3.org/2000/09/xmldsig#sha1"/>
        <DigestValue>aed2ly2g7prYFMNM9yD108Dh+QE=</DigestValue>
      </Reference>
      <Reference URI="/word/settings.xml?ContentType=application/vnd.openxmlformats-officedocument.wordprocessingml.settings+xml">
        <DigestMethod Algorithm="http://www.w3.org/2000/09/xmldsig#sha1"/>
        <DigestValue>VaKt58KPxnyUzyFTp60TP18fCHI=</DigestValue>
      </Reference>
      <Reference URI="/word/webSettings.xml?ContentType=application/vnd.openxmlformats-officedocument.wordprocessingml.webSettings+xml">
        <DigestMethod Algorithm="http://www.w3.org/2000/09/xmldsig#sha1"/>
        <DigestValue>F0ojYnnRS/PbHlVxnTUjKGYQdzQ=</DigestValue>
      </Reference>
      <Reference URI="/word/fontTable.xml?ContentType=application/vnd.openxmlformats-officedocument.wordprocessingml.fontTable+xml">
        <DigestMethod Algorithm="http://www.w3.org/2000/09/xmldsig#sha1"/>
        <DigestValue>WQSDHI/vaXI4FoKmPpcjoGSvZvs=</DigestValue>
      </Reference>
      <Reference URI="/word/styles.xml?ContentType=application/vnd.openxmlformats-officedocument.wordprocessingml.styles+xml">
        <DigestMethod Algorithm="http://www.w3.org/2000/09/xmldsig#sha1"/>
        <DigestValue>xpdkK0lGdLDNBNgdU4HoqQUMo2Y=</DigestValue>
      </Reference>
      <Reference URI="/word/numbering.xml?ContentType=application/vnd.openxmlformats-officedocument.wordprocessingml.numbering+xml">
        <DigestMethod Algorithm="http://www.w3.org/2000/09/xmldsig#sha1"/>
        <DigestValue>mV2hyZXzUMriUrARsgcOn4u0Arc=</DigestValue>
      </Reference>
      <Reference URI="/word/footnotes.xml?ContentType=application/vnd.openxmlformats-officedocument.wordprocessingml.footnotes+xml">
        <DigestMethod Algorithm="http://www.w3.org/2000/09/xmldsig#sha1"/>
        <DigestValue>6Rg9Rw7B9sabb7NL4vIPWC7A9c0=</DigestValue>
      </Reference>
      <Reference URI="/word/header1.xml?ContentType=application/vnd.openxmlformats-officedocument.wordprocessingml.header+xml">
        <DigestMethod Algorithm="http://www.w3.org/2000/09/xmldsig#sha1"/>
        <DigestValue>FQFGl4ymEiR3mrxnBST52u5I8rg=</DigestValue>
      </Reference>
      <Reference URI="/word/document.xml?ContentType=application/vnd.openxmlformats-officedocument.wordprocessingml.document.main+xml">
        <DigestMethod Algorithm="http://www.w3.org/2000/09/xmldsig#sha1"/>
        <DigestValue>/ZJOm6oQqFVSRqaUY6QTb3HcwiQ=</DigestValue>
      </Reference>
      <Reference URI="/word/header2.xml?ContentType=application/vnd.openxmlformats-officedocument.wordprocessingml.header+xml">
        <DigestMethod Algorithm="http://www.w3.org/2000/09/xmldsig#sha1"/>
        <DigestValue>A6xxR/V+WVwx9F5XEmXE2uBb3fk=</DigestValue>
      </Reference>
      <Reference URI="/word/footer2.xml?ContentType=application/vnd.openxmlformats-officedocument.wordprocessingml.footer+xml">
        <DigestMethod Algorithm="http://www.w3.org/2000/09/xmldsig#sha1"/>
        <DigestValue>2kS5j4mKZktiWvbftK1y4KY+kW4=</DigestValue>
      </Reference>
      <Reference URI="/word/footer1.xml?ContentType=application/vnd.openxmlformats-officedocument.wordprocessingml.footer+xml">
        <DigestMethod Algorithm="http://www.w3.org/2000/09/xmldsig#sha1"/>
        <DigestValue>Ip8W6CK7Xx2fhzQYzClVaxfbI84=</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nFLacElJHz2nUygbdJqbMQe2DSE=</DigestValue>
      </Reference>
    </Manifest>
    <SignatureProperties>
      <SignatureProperty Id="idSignatureTime" Target="#idPackageSignature">
        <mdssi:SignatureTime>
          <mdssi:Format>YYYY-MM-DDThh:mm:ssTZD</mdssi:Format>
          <mdssi:Value>2014-11-05T16:13:31Z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2014-11-05T16:13:31Z</xd:SigningTime>
          <xd:SigningCertificate>
            <xd:Cert>
              <xd:CertDigest>
                <DigestMethod Algorithm="http://www.w3.org/2000/09/xmldsig#sha1"/>
                <DigestValue>2GntA18V1L1FT0ESg9V1j0sBgKI=</DigestValue>
              </xd:CertDigest>
              <xd:IssuerSerial>
                <X509IssuerName>OU=I.CA - Accredited Provider of Certification Services, O="První certifikační autorita, a.s.", CN="I.CA - Qualified Certification Authority, 09/2009", C=CZ</X509IssuerName>
                <X509SerialNumber>10947822</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33</TotalTime>
  <Pages>19</Pages>
  <Words>5426</Words>
  <Characters>32015</Characters>
  <Application>Microsoft Office Word</Application>
  <DocSecurity>0</DocSecurity>
  <Lines>266</Lines>
  <Paragraphs>74</Paragraphs>
  <ScaleCrop>false</ScaleCrop>
  <Company>Hewlett-Packard Company</Company>
  <LinksUpToDate>false</LinksUpToDate>
  <CharactersWithSpaces>37367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Kudryová</dc:creator>
  <cp:keywords/>
  <dc:description/>
  <cp:lastModifiedBy>Beránek Jan Bc. (MPSV)</cp:lastModifiedBy>
  <cp:revision>46</cp:revision>
  <cp:lastPrinted>2014-08-20T10:24:00Z</cp:lastPrinted>
  <dcterms:created xsi:type="dcterms:W3CDTF">2014-09-24T15:30:00Z</dcterms:created>
  <dcterms:modified xsi:type="dcterms:W3CDTF">2014-11-05T14:49:00Z</dcterms:modified>
</cp:coreProperties>
</file>