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4.xml" ContentType="application/vnd.openxmlformats-officedocument.wordprocessingml.head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5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F0530" w14:textId="77777777" w:rsidR="00B5011C" w:rsidRPr="00F46162" w:rsidRDefault="00B5011C" w:rsidP="00B5011C">
      <w:pPr>
        <w:pStyle w:val="Zhlav"/>
        <w:tabs>
          <w:tab w:val="clear" w:pos="4536"/>
          <w:tab w:val="clear" w:pos="9072"/>
          <w:tab w:val="left" w:pos="6820"/>
        </w:tabs>
        <w:jc w:val="center"/>
        <w:rPr>
          <w:rFonts w:ascii="Arial" w:hAnsi="Arial" w:cs="Arial"/>
          <w:b/>
          <w:sz w:val="20"/>
          <w:lang w:val="cs-CZ"/>
        </w:rPr>
      </w:pPr>
      <w:bookmarkStart w:id="0" w:name="_GoBack"/>
      <w:bookmarkEnd w:id="0"/>
      <w:r w:rsidRPr="008016E1">
        <w:rPr>
          <w:rFonts w:ascii="Arial" w:hAnsi="Arial" w:cs="Arial"/>
          <w:b/>
          <w:sz w:val="20"/>
          <w:lang w:val="cs-CZ"/>
        </w:rPr>
        <w:t>Příloha č. 1</w:t>
      </w:r>
    </w:p>
    <w:p w14:paraId="0766F708" w14:textId="77777777" w:rsidR="00235D48" w:rsidRPr="00C208B5" w:rsidRDefault="00235D48" w:rsidP="00BB44BD">
      <w:pPr>
        <w:pStyle w:val="NZEV0"/>
        <w:spacing w:before="360" w:line="280" w:lineRule="atLeast"/>
        <w:ind w:left="539" w:hanging="539"/>
        <w:rPr>
          <w:rFonts w:cs="Arial"/>
        </w:rPr>
      </w:pPr>
      <w:r w:rsidRPr="00C208B5">
        <w:rPr>
          <w:rFonts w:cs="Arial"/>
        </w:rPr>
        <w:t xml:space="preserve">Kvalifikační DOKUMENTACe  </w:t>
      </w:r>
    </w:p>
    <w:p w14:paraId="141F934C" w14:textId="77777777" w:rsidR="006C6AFC" w:rsidRPr="00C208B5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1A629697" w14:textId="77777777" w:rsidR="006C6AFC" w:rsidRPr="00C208B5" w:rsidRDefault="000E26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C208B5">
        <w:rPr>
          <w:rFonts w:ascii="Arial" w:hAnsi="Arial" w:cs="Arial"/>
          <w:b/>
          <w:sz w:val="22"/>
          <w:szCs w:val="22"/>
        </w:rPr>
        <w:t>k veřejné zakázce</w:t>
      </w:r>
    </w:p>
    <w:p w14:paraId="5337D960" w14:textId="77777777" w:rsidR="006C6AFC" w:rsidRPr="00C208B5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209B0C65" w14:textId="77777777" w:rsidR="00B34A12" w:rsidRPr="00C208B5" w:rsidRDefault="0036593F" w:rsidP="00B34A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C208B5">
        <w:rPr>
          <w:rFonts w:ascii="Arial" w:hAnsi="Arial" w:cs="Arial"/>
          <w:b/>
          <w:bCs/>
          <w:color w:val="FFFFFF"/>
          <w:sz w:val="32"/>
          <w:szCs w:val="32"/>
        </w:rPr>
        <w:t>Poskytování s</w:t>
      </w:r>
      <w:r w:rsidR="006B1C2F" w:rsidRPr="00C208B5">
        <w:rPr>
          <w:rFonts w:ascii="Arial" w:hAnsi="Arial" w:cs="Arial"/>
          <w:b/>
          <w:bCs/>
          <w:color w:val="FFFFFF"/>
          <w:sz w:val="32"/>
          <w:szCs w:val="32"/>
        </w:rPr>
        <w:t>luž</w:t>
      </w:r>
      <w:r w:rsidRPr="00C208B5">
        <w:rPr>
          <w:rFonts w:ascii="Arial" w:hAnsi="Arial" w:cs="Arial"/>
          <w:b/>
          <w:bCs/>
          <w:color w:val="FFFFFF"/>
          <w:sz w:val="32"/>
          <w:szCs w:val="32"/>
        </w:rPr>
        <w:t>e</w:t>
      </w:r>
      <w:r w:rsidR="006B1C2F" w:rsidRPr="00C208B5">
        <w:rPr>
          <w:rFonts w:ascii="Arial" w:hAnsi="Arial" w:cs="Arial"/>
          <w:b/>
          <w:bCs/>
          <w:color w:val="FFFFFF"/>
          <w:sz w:val="32"/>
          <w:szCs w:val="32"/>
        </w:rPr>
        <w:t xml:space="preserve">b </w:t>
      </w:r>
      <w:r w:rsidR="00712341" w:rsidRPr="00C208B5">
        <w:rPr>
          <w:rFonts w:ascii="Arial" w:hAnsi="Arial" w:cs="Arial"/>
          <w:b/>
          <w:bCs/>
          <w:color w:val="FFFFFF"/>
          <w:sz w:val="32"/>
          <w:szCs w:val="32"/>
        </w:rPr>
        <w:t>systémové integrace</w:t>
      </w:r>
      <w:r w:rsidR="00180C4E" w:rsidRPr="00C208B5">
        <w:rPr>
          <w:rFonts w:ascii="Arial" w:hAnsi="Arial" w:cs="Arial"/>
          <w:b/>
          <w:bCs/>
          <w:color w:val="FFFFFF"/>
          <w:sz w:val="32"/>
          <w:szCs w:val="32"/>
        </w:rPr>
        <w:t xml:space="preserve"> </w:t>
      </w:r>
    </w:p>
    <w:p w14:paraId="77375455" w14:textId="77777777" w:rsidR="006C6AFC" w:rsidRPr="00C208B5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r w:rsidRPr="00C208B5">
        <w:rPr>
          <w:rFonts w:cs="Arial"/>
          <w:sz w:val="20"/>
          <w:szCs w:val="20"/>
        </w:rPr>
        <w:t>Ev.č</w:t>
      </w:r>
      <w:proofErr w:type="spellEnd"/>
      <w:r w:rsidRPr="00C208B5">
        <w:rPr>
          <w:rFonts w:cs="Arial"/>
          <w:sz w:val="20"/>
          <w:szCs w:val="20"/>
        </w:rPr>
        <w:t>.</w:t>
      </w:r>
      <w:r w:rsidR="00D313CF" w:rsidRPr="00C208B5">
        <w:rPr>
          <w:rFonts w:cs="Arial"/>
          <w:sz w:val="20"/>
          <w:szCs w:val="20"/>
        </w:rPr>
        <w:t>:</w:t>
      </w:r>
      <w:r w:rsidRPr="00C208B5">
        <w:rPr>
          <w:rFonts w:cs="Arial"/>
          <w:sz w:val="20"/>
          <w:szCs w:val="20"/>
        </w:rPr>
        <w:t xml:space="preserve"> </w:t>
      </w:r>
      <w:r w:rsidR="004B036E" w:rsidRPr="00D01358">
        <w:rPr>
          <w:rFonts w:cs="Arial"/>
          <w:sz w:val="20"/>
          <w:szCs w:val="20"/>
        </w:rPr>
        <w:t>515363</w:t>
      </w:r>
    </w:p>
    <w:p w14:paraId="20AB3253" w14:textId="77777777" w:rsidR="00B30EF1" w:rsidRPr="00C208B5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62B64DED" w14:textId="77777777" w:rsidR="006C6AFC" w:rsidRPr="00C208B5" w:rsidRDefault="00B30EF1" w:rsidP="006C6AFC">
      <w:pPr>
        <w:pStyle w:val="Normln11"/>
        <w:spacing w:line="280" w:lineRule="atLeast"/>
        <w:jc w:val="center"/>
        <w:rPr>
          <w:rFonts w:cs="Arial"/>
          <w:b/>
          <w:sz w:val="20"/>
          <w:szCs w:val="20"/>
        </w:rPr>
      </w:pPr>
      <w:r w:rsidRPr="00C208B5">
        <w:rPr>
          <w:rFonts w:cs="Arial"/>
          <w:b/>
          <w:sz w:val="20"/>
          <w:szCs w:val="20"/>
        </w:rPr>
        <w:t xml:space="preserve">zadávané </w:t>
      </w:r>
      <w:r w:rsidR="00FE55BF" w:rsidRPr="00C208B5">
        <w:rPr>
          <w:rFonts w:cs="Arial"/>
          <w:b/>
          <w:sz w:val="20"/>
          <w:szCs w:val="20"/>
        </w:rPr>
        <w:t>v otevřeném nad</w:t>
      </w:r>
      <w:r w:rsidR="006C6AFC" w:rsidRPr="00C208B5">
        <w:rPr>
          <w:rFonts w:cs="Arial"/>
          <w:b/>
          <w:sz w:val="20"/>
          <w:szCs w:val="20"/>
        </w:rPr>
        <w:t>limitním</w:t>
      </w:r>
      <w:r w:rsidR="009C1911" w:rsidRPr="00C208B5">
        <w:rPr>
          <w:rFonts w:cs="Arial"/>
          <w:b/>
          <w:sz w:val="20"/>
          <w:szCs w:val="20"/>
        </w:rPr>
        <w:t xml:space="preserve"> </w:t>
      </w:r>
      <w:r w:rsidR="006C6AFC" w:rsidRPr="00C208B5">
        <w:rPr>
          <w:rFonts w:cs="Arial"/>
          <w:b/>
          <w:sz w:val="20"/>
          <w:szCs w:val="20"/>
        </w:rPr>
        <w:t xml:space="preserve">řízení dle zákona č. </w:t>
      </w:r>
      <w:r w:rsidR="000563C3" w:rsidRPr="00C208B5">
        <w:rPr>
          <w:rFonts w:cs="Arial"/>
          <w:b/>
          <w:sz w:val="20"/>
          <w:szCs w:val="20"/>
        </w:rPr>
        <w:t>134</w:t>
      </w:r>
      <w:r w:rsidR="006C6AFC" w:rsidRPr="00C208B5">
        <w:rPr>
          <w:rFonts w:cs="Arial"/>
          <w:b/>
          <w:sz w:val="20"/>
          <w:szCs w:val="20"/>
        </w:rPr>
        <w:t>/</w:t>
      </w:r>
      <w:r w:rsidR="000563C3" w:rsidRPr="00C208B5">
        <w:rPr>
          <w:rFonts w:cs="Arial"/>
          <w:b/>
          <w:sz w:val="20"/>
          <w:szCs w:val="20"/>
        </w:rPr>
        <w:t xml:space="preserve">2016 </w:t>
      </w:r>
      <w:r w:rsidR="006C6AFC" w:rsidRPr="00C208B5">
        <w:rPr>
          <w:rFonts w:cs="Arial"/>
          <w:b/>
          <w:sz w:val="20"/>
          <w:szCs w:val="20"/>
        </w:rPr>
        <w:t>Sb.,</w:t>
      </w:r>
    </w:p>
    <w:p w14:paraId="06D86AA6" w14:textId="77777777" w:rsidR="006C6AFC" w:rsidRPr="00D01358" w:rsidRDefault="006C6AFC" w:rsidP="00BB44BD">
      <w:pPr>
        <w:pStyle w:val="Normln11"/>
        <w:spacing w:line="280" w:lineRule="atLeast"/>
        <w:jc w:val="center"/>
        <w:rPr>
          <w:rFonts w:cs="Arial"/>
        </w:rPr>
      </w:pPr>
      <w:r w:rsidRPr="00C208B5">
        <w:rPr>
          <w:rFonts w:cs="Arial"/>
          <w:b/>
          <w:sz w:val="20"/>
          <w:szCs w:val="20"/>
        </w:rPr>
        <w:t>o</w:t>
      </w:r>
      <w:r w:rsidR="000563C3" w:rsidRPr="00C208B5">
        <w:rPr>
          <w:rFonts w:cs="Arial"/>
          <w:b/>
          <w:sz w:val="20"/>
          <w:szCs w:val="20"/>
        </w:rPr>
        <w:t xml:space="preserve"> zadávání</w:t>
      </w:r>
      <w:r w:rsidRPr="00C208B5">
        <w:rPr>
          <w:rFonts w:cs="Arial"/>
          <w:b/>
          <w:sz w:val="20"/>
          <w:szCs w:val="20"/>
        </w:rPr>
        <w:t xml:space="preserve"> veřejných zakáz</w:t>
      </w:r>
      <w:r w:rsidR="000563C3" w:rsidRPr="00C208B5">
        <w:rPr>
          <w:rFonts w:cs="Arial"/>
          <w:b/>
          <w:sz w:val="20"/>
          <w:szCs w:val="20"/>
        </w:rPr>
        <w:t>e</w:t>
      </w:r>
      <w:r w:rsidRPr="00C208B5">
        <w:rPr>
          <w:rFonts w:cs="Arial"/>
          <w:b/>
          <w:sz w:val="20"/>
          <w:szCs w:val="20"/>
        </w:rPr>
        <w:t>k</w:t>
      </w:r>
      <w:r w:rsidR="00344ED3" w:rsidRPr="00C208B5">
        <w:rPr>
          <w:rFonts w:cs="Arial"/>
          <w:b/>
          <w:sz w:val="20"/>
          <w:szCs w:val="20"/>
        </w:rPr>
        <w:t xml:space="preserve"> </w:t>
      </w:r>
      <w:r w:rsidRPr="00C208B5">
        <w:rPr>
          <w:rFonts w:cs="Arial"/>
          <w:b/>
          <w:sz w:val="20"/>
          <w:szCs w:val="20"/>
        </w:rPr>
        <w:t xml:space="preserve">(dále jen </w:t>
      </w:r>
      <w:r w:rsidR="00A27E39" w:rsidRPr="00C208B5">
        <w:rPr>
          <w:rFonts w:cs="Arial"/>
          <w:b/>
          <w:sz w:val="20"/>
          <w:szCs w:val="20"/>
        </w:rPr>
        <w:t>„</w:t>
      </w:r>
      <w:r w:rsidR="000563C3" w:rsidRPr="00C208B5">
        <w:rPr>
          <w:rFonts w:cs="Arial"/>
          <w:b/>
          <w:sz w:val="20"/>
          <w:szCs w:val="20"/>
        </w:rPr>
        <w:t>ZZVZ</w:t>
      </w:r>
      <w:r w:rsidR="00A27E39" w:rsidRPr="00C208B5">
        <w:rPr>
          <w:rFonts w:cs="Arial"/>
          <w:b/>
          <w:sz w:val="20"/>
          <w:szCs w:val="20"/>
        </w:rPr>
        <w:t>“</w:t>
      </w:r>
      <w:r w:rsidRPr="00C208B5">
        <w:rPr>
          <w:rFonts w:cs="Arial"/>
          <w:b/>
          <w:sz w:val="20"/>
          <w:szCs w:val="20"/>
        </w:rPr>
        <w:t>)</w:t>
      </w:r>
    </w:p>
    <w:p w14:paraId="378004D9" w14:textId="77777777" w:rsidR="006C6AFC" w:rsidRPr="00C208B5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Zadavatel veřejné zakázky:</w:t>
      </w:r>
    </w:p>
    <w:p w14:paraId="4546C88E" w14:textId="71E50D27" w:rsidR="00E93E66" w:rsidRPr="00C208B5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Česká republika – Ministerstvo práce a sociálních věcí</w:t>
      </w:r>
    </w:p>
    <w:p w14:paraId="4788D39D" w14:textId="1FE4B216" w:rsidR="006C6AFC" w:rsidRPr="00C208B5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672B1AAE" w14:textId="1BBB80A3" w:rsidR="006C6AFC" w:rsidRPr="00C208B5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IČ</w:t>
      </w:r>
      <w:r w:rsidR="001C5AEB" w:rsidRPr="00C208B5">
        <w:rPr>
          <w:rFonts w:ascii="Arial" w:hAnsi="Arial" w:cs="Arial"/>
          <w:sz w:val="20"/>
          <w:szCs w:val="20"/>
        </w:rPr>
        <w:t>O</w:t>
      </w:r>
      <w:r w:rsidRPr="00C208B5">
        <w:rPr>
          <w:rFonts w:ascii="Arial" w:hAnsi="Arial" w:cs="Arial"/>
          <w:sz w:val="20"/>
          <w:szCs w:val="20"/>
        </w:rPr>
        <w:t>: 00551023</w:t>
      </w:r>
    </w:p>
    <w:p w14:paraId="7BAB6D95" w14:textId="447BC02B" w:rsidR="00B30EF1" w:rsidRPr="00C208B5" w:rsidRDefault="00A37A3F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087D40">
        <w:rPr>
          <w:rFonts w:cs="Arial"/>
          <w:noProof/>
          <w:szCs w:val="20"/>
        </w:rPr>
        <w:drawing>
          <wp:anchor distT="0" distB="0" distL="114300" distR="114300" simplePos="0" relativeHeight="251659264" behindDoc="1" locked="0" layoutInCell="1" allowOverlap="1" wp14:anchorId="4C8AB31D" wp14:editId="4D0DEF4D">
            <wp:simplePos x="0" y="0"/>
            <wp:positionH relativeFrom="column">
              <wp:posOffset>2157730</wp:posOffset>
            </wp:positionH>
            <wp:positionV relativeFrom="paragraph">
              <wp:posOffset>100330</wp:posOffset>
            </wp:positionV>
            <wp:extent cx="1438275" cy="1476375"/>
            <wp:effectExtent l="0" t="0" r="9525" b="9525"/>
            <wp:wrapNone/>
            <wp:docPr id="1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97EE4D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19E05DF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6540645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308138C5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86B9DC7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390CEB0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6555DEEC" w14:textId="77777777" w:rsidR="006C6AFC" w:rsidRDefault="00E93E66" w:rsidP="00E93E66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(dále jen „</w:t>
      </w:r>
      <w:r w:rsidRPr="00C208B5">
        <w:rPr>
          <w:rFonts w:ascii="Arial" w:hAnsi="Arial" w:cs="Arial"/>
          <w:b/>
          <w:sz w:val="20"/>
          <w:szCs w:val="20"/>
        </w:rPr>
        <w:t>zadavatel</w:t>
      </w:r>
      <w:r w:rsidRPr="00C208B5">
        <w:rPr>
          <w:rFonts w:ascii="Arial" w:hAnsi="Arial" w:cs="Arial"/>
          <w:sz w:val="20"/>
          <w:szCs w:val="20"/>
        </w:rPr>
        <w:t>“ nebo „</w:t>
      </w:r>
      <w:r w:rsidRPr="00C208B5">
        <w:rPr>
          <w:rFonts w:ascii="Arial" w:hAnsi="Arial" w:cs="Arial"/>
          <w:b/>
          <w:sz w:val="20"/>
          <w:szCs w:val="20"/>
        </w:rPr>
        <w:t>MPSV</w:t>
      </w:r>
      <w:r w:rsidRPr="00C208B5">
        <w:rPr>
          <w:rFonts w:ascii="Arial" w:hAnsi="Arial" w:cs="Arial"/>
          <w:sz w:val="20"/>
          <w:szCs w:val="20"/>
        </w:rPr>
        <w:t>“)</w:t>
      </w:r>
    </w:p>
    <w:p w14:paraId="7266E73B" w14:textId="77777777" w:rsidR="00751D70" w:rsidRDefault="00751D70" w:rsidP="00E93E66">
      <w:pPr>
        <w:tabs>
          <w:tab w:val="left" w:pos="0"/>
        </w:tabs>
        <w:spacing w:before="120" w:after="120" w:line="280" w:lineRule="atLeast"/>
        <w:jc w:val="center"/>
        <w:rPr>
          <w:del w:id="1" w:author="Autor"/>
          <w:rFonts w:ascii="Arial" w:hAnsi="Arial" w:cs="Arial"/>
          <w:sz w:val="20"/>
          <w:szCs w:val="20"/>
        </w:rPr>
      </w:pPr>
    </w:p>
    <w:p w14:paraId="1F43B2E3" w14:textId="77777777" w:rsidR="00751D70" w:rsidRDefault="00751D70" w:rsidP="00E93E66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</w:p>
    <w:p w14:paraId="03326B3C" w14:textId="77777777" w:rsidR="00751D70" w:rsidRPr="00C208B5" w:rsidRDefault="00751D70" w:rsidP="00E93E66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</w:p>
    <w:p w14:paraId="2A55EB49" w14:textId="77777777" w:rsidR="006C6AFC" w:rsidRPr="00C208B5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_____________________________________________</w:t>
      </w:r>
    </w:p>
    <w:p w14:paraId="3D302A68" w14:textId="77777777" w:rsidR="00B34A12" w:rsidRPr="00C208B5" w:rsidRDefault="00B34A12" w:rsidP="00B34A12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C208B5">
        <w:rPr>
          <w:rFonts w:ascii="Arial" w:hAnsi="Arial" w:cs="Arial"/>
          <w:sz w:val="20"/>
          <w:szCs w:val="20"/>
          <w:u w:val="single"/>
        </w:rPr>
        <w:t>Osoba oprávněná zastupovat zadavatele</w:t>
      </w:r>
    </w:p>
    <w:p w14:paraId="7432D551" w14:textId="77777777" w:rsidR="00751D70" w:rsidRDefault="000011AE" w:rsidP="008E0F73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Mgr. Bc. et Bc. Robert Baxa, </w:t>
      </w:r>
      <w:r w:rsidR="00751D70">
        <w:rPr>
          <w:rFonts w:ascii="Arial" w:hAnsi="Arial" w:cs="Arial"/>
          <w:sz w:val="20"/>
          <w:szCs w:val="20"/>
        </w:rPr>
        <w:t>LL.M.</w:t>
      </w:r>
    </w:p>
    <w:p w14:paraId="5DD0B894" w14:textId="77777777" w:rsidR="00751D70" w:rsidRDefault="005F0EDB" w:rsidP="008E0F73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první náměstek ministryně, </w:t>
      </w:r>
    </w:p>
    <w:p w14:paraId="7BD7BE48" w14:textId="2B45FACE" w:rsidR="008E0F73" w:rsidRPr="00B52638" w:rsidRDefault="005F0EDB" w:rsidP="008E0F73">
      <w:pPr>
        <w:tabs>
          <w:tab w:val="left" w:pos="0"/>
        </w:tabs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náměstek pro řízení sekce informačních </w:t>
      </w:r>
      <w:r w:rsidRPr="00B52638">
        <w:rPr>
          <w:rFonts w:ascii="Arial" w:hAnsi="Arial" w:cs="Arial"/>
          <w:sz w:val="20"/>
          <w:szCs w:val="20"/>
        </w:rPr>
        <w:t>technologií</w:t>
      </w:r>
    </w:p>
    <w:p w14:paraId="1EABBC94" w14:textId="77777777" w:rsidR="008E0F73" w:rsidRPr="00B52638" w:rsidRDefault="008E0F73" w:rsidP="008E0F73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8E0F73" w:rsidRPr="00C208B5" w14:paraId="2EB13B5C" w14:textId="77777777" w:rsidTr="00A37A3F">
        <w:tc>
          <w:tcPr>
            <w:tcW w:w="4786" w:type="dxa"/>
          </w:tcPr>
          <w:p w14:paraId="3D6E4D50" w14:textId="77777777" w:rsidR="00F2270A" w:rsidRPr="00B52638" w:rsidRDefault="00F2270A" w:rsidP="00F2270A">
            <w:pPr>
              <w:tabs>
                <w:tab w:val="left" w:pos="0"/>
              </w:tabs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52638">
              <w:rPr>
                <w:rFonts w:ascii="Arial" w:hAnsi="Arial" w:cs="Arial"/>
                <w:sz w:val="20"/>
                <w:szCs w:val="20"/>
                <w:u w:val="single"/>
              </w:rPr>
              <w:t>Kontaktní osoba zadavatele</w:t>
            </w:r>
          </w:p>
          <w:p w14:paraId="4B98BDD8" w14:textId="5C1CAABA" w:rsidR="00F2270A" w:rsidRPr="00B52638" w:rsidRDefault="00F2270A" w:rsidP="00F2270A">
            <w:pPr>
              <w:spacing w:before="60" w:line="280" w:lineRule="atLeast"/>
              <w:rPr>
                <w:rFonts w:ascii="Arial" w:hAnsi="Arial" w:cs="Arial"/>
                <w:sz w:val="20"/>
                <w:szCs w:val="20"/>
              </w:rPr>
            </w:pPr>
            <w:r w:rsidRPr="00B52638">
              <w:rPr>
                <w:rFonts w:ascii="Arial" w:hAnsi="Arial" w:cs="Arial"/>
                <w:sz w:val="20"/>
                <w:szCs w:val="20"/>
              </w:rPr>
              <w:t>Ing. Alena Najmanová, oddělení veřejných zakázek</w:t>
            </w:r>
          </w:p>
          <w:p w14:paraId="3DB7E1C2" w14:textId="77777777" w:rsidR="00F2270A" w:rsidRPr="00B52638" w:rsidRDefault="00F2270A" w:rsidP="00F2270A">
            <w:pPr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B52638">
              <w:rPr>
                <w:rFonts w:ascii="Arial" w:hAnsi="Arial" w:cs="Arial"/>
                <w:sz w:val="20"/>
                <w:szCs w:val="20"/>
              </w:rPr>
              <w:t xml:space="preserve">e-mail: </w:t>
            </w:r>
            <w:hyperlink r:id="rId14" w:history="1">
              <w:r w:rsidRPr="00B52638">
                <w:rPr>
                  <w:rStyle w:val="Hypertextovodkaz"/>
                  <w:rFonts w:ascii="Arial" w:hAnsi="Arial" w:cs="Arial"/>
                  <w:sz w:val="20"/>
                  <w:szCs w:val="20"/>
                </w:rPr>
                <w:t>alena.najmanova@mpsv.cz</w:t>
              </w:r>
            </w:hyperlink>
          </w:p>
          <w:p w14:paraId="525CA498" w14:textId="77777777" w:rsidR="008E0F73" w:rsidRPr="00C208B5" w:rsidRDefault="00F2270A" w:rsidP="00E41AD5">
            <w:pPr>
              <w:spacing w:before="60" w:line="28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B52638">
              <w:rPr>
                <w:rFonts w:ascii="Arial" w:hAnsi="Arial" w:cs="Arial"/>
                <w:sz w:val="20"/>
                <w:szCs w:val="20"/>
              </w:rPr>
              <w:t>tel.: +420 221 922 540</w:t>
            </w:r>
            <w:r w:rsidR="008E0F73" w:rsidRPr="00C208B5">
              <w:rPr>
                <w:rFonts w:ascii="Arial" w:hAnsi="Arial" w:cs="Arial"/>
                <w:sz w:val="20"/>
              </w:rPr>
              <w:t xml:space="preserve"> </w:t>
            </w:r>
          </w:p>
        </w:tc>
        <w:tc>
          <w:tcPr>
            <w:tcW w:w="4426" w:type="dxa"/>
          </w:tcPr>
          <w:p w14:paraId="4723423F" w14:textId="77777777" w:rsidR="008E0F73" w:rsidRPr="00C208B5" w:rsidRDefault="008E0F73" w:rsidP="00F06D53">
            <w:pPr>
              <w:spacing w:before="60" w:line="280" w:lineRule="atLeast"/>
              <w:jc w:val="both"/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</w:tr>
    </w:tbl>
    <w:p w14:paraId="603F1568" w14:textId="77777777" w:rsidR="008E0F73" w:rsidRPr="00C208B5" w:rsidRDefault="008E0F73" w:rsidP="008E0F73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  <w:sectPr w:rsidR="008E0F73" w:rsidRPr="00C208B5" w:rsidSect="00BB44BD"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pgSz w:w="11906" w:h="16838"/>
          <w:pgMar w:top="1417" w:right="1417" w:bottom="1134" w:left="1417" w:header="708" w:footer="708" w:gutter="0"/>
          <w:cols w:space="708"/>
          <w:titlePg/>
          <w:docGrid w:linePitch="360"/>
        </w:sectPr>
      </w:pPr>
    </w:p>
    <w:p w14:paraId="6F252094" w14:textId="77777777" w:rsidR="008E0F73" w:rsidRPr="00C208B5" w:rsidRDefault="008E0F73" w:rsidP="008E0F73">
      <w:pPr>
        <w:spacing w:before="60" w:line="280" w:lineRule="atLeast"/>
        <w:rPr>
          <w:rFonts w:ascii="Arial" w:hAnsi="Arial" w:cs="Arial"/>
          <w:sz w:val="20"/>
          <w:szCs w:val="20"/>
          <w:u w:val="single"/>
        </w:rPr>
      </w:pPr>
    </w:p>
    <w:p w14:paraId="7E5FB9E2" w14:textId="77777777" w:rsidR="006C6AFC" w:rsidRPr="00C208B5" w:rsidRDefault="006C6AFC" w:rsidP="00571355">
      <w:pPr>
        <w:rPr>
          <w:rFonts w:ascii="Arial" w:hAnsi="Arial" w:cs="Arial"/>
          <w:b/>
          <w:color w:val="FFFFFF"/>
          <w:sz w:val="20"/>
          <w:szCs w:val="20"/>
        </w:rPr>
      </w:pPr>
      <w:r w:rsidRPr="00C208B5">
        <w:rPr>
          <w:rFonts w:ascii="Arial" w:hAnsi="Arial" w:cs="Arial"/>
          <w:b/>
          <w:color w:val="FFFFFF"/>
          <w:sz w:val="20"/>
          <w:szCs w:val="20"/>
        </w:rPr>
        <w:t>ADAVKY ZADAVATELE NA PROKÁZÁNÍ SPLNĚNÍ KVALIFIKAC</w:t>
      </w:r>
    </w:p>
    <w:p w14:paraId="396B1780" w14:textId="77777777" w:rsidR="00135FD7" w:rsidRPr="00C208B5" w:rsidRDefault="00135FD7" w:rsidP="00135FD7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olor w:val="FFFFFF"/>
          <w:sz w:val="20"/>
          <w:szCs w:val="20"/>
        </w:rPr>
      </w:pPr>
      <w:r w:rsidRPr="00C208B5">
        <w:rPr>
          <w:rFonts w:ascii="Arial" w:hAnsi="Arial" w:cs="Arial"/>
          <w:b/>
          <w:color w:val="FFFFFF"/>
          <w:sz w:val="20"/>
          <w:szCs w:val="20"/>
        </w:rPr>
        <w:t>OBECNÉ POŽADAVKY ZADAVATELE NA PROKÁZÁNÍ SPLNĚNÍ KVALIFIKACE</w:t>
      </w:r>
      <w:r w:rsidRPr="00C208B5">
        <w:rPr>
          <w:rFonts w:ascii="Arial" w:hAnsi="Arial" w:cs="Arial"/>
          <w:b/>
          <w:bCs/>
          <w:color w:val="FFFFFF"/>
          <w:sz w:val="20"/>
          <w:szCs w:val="20"/>
        </w:rPr>
        <w:t xml:space="preserve"> </w:t>
      </w:r>
    </w:p>
    <w:p w14:paraId="5C7161D7" w14:textId="77777777" w:rsidR="006C6AFC" w:rsidRPr="00C208B5" w:rsidRDefault="006C6AFC" w:rsidP="006C6AFC">
      <w:pPr>
        <w:pStyle w:val="Zpat"/>
        <w:spacing w:line="280" w:lineRule="atLeast"/>
        <w:jc w:val="both"/>
        <w:rPr>
          <w:rFonts w:ascii="Arial" w:hAnsi="Arial" w:cs="Arial"/>
          <w:iCs/>
          <w:sz w:val="20"/>
          <w:szCs w:val="20"/>
        </w:rPr>
      </w:pPr>
    </w:p>
    <w:p w14:paraId="04C354DE" w14:textId="77777777" w:rsidR="006C6AFC" w:rsidRPr="00C208B5" w:rsidRDefault="006C6AFC" w:rsidP="006C6AF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Tato kvalifikační dokumentace upravuje podrobným způsobem vymezení a způsob prokázání splnění kvalifikačních předpokladů. </w:t>
      </w:r>
    </w:p>
    <w:p w14:paraId="549B815E" w14:textId="77777777" w:rsidR="006C6AFC" w:rsidRPr="00C208B5" w:rsidRDefault="006C6AFC" w:rsidP="00E14591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Kvalifikační předpoklady</w:t>
      </w:r>
    </w:p>
    <w:p w14:paraId="6CBEE03E" w14:textId="77777777" w:rsidR="00745957" w:rsidRPr="00C208B5" w:rsidRDefault="00745957" w:rsidP="00602B3C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Kvalifikovaným </w:t>
      </w:r>
      <w:r w:rsidR="008C38EF" w:rsidRPr="00C208B5">
        <w:rPr>
          <w:rFonts w:ascii="Arial" w:hAnsi="Arial" w:cs="Arial"/>
          <w:sz w:val="20"/>
          <w:szCs w:val="20"/>
        </w:rPr>
        <w:t xml:space="preserve">dodavatelem </w:t>
      </w:r>
      <w:r w:rsidRPr="00C208B5">
        <w:rPr>
          <w:rFonts w:ascii="Arial" w:hAnsi="Arial" w:cs="Arial"/>
          <w:sz w:val="20"/>
          <w:szCs w:val="20"/>
        </w:rPr>
        <w:t xml:space="preserve">pro plnění </w:t>
      </w:r>
      <w:r w:rsidR="008C38EF" w:rsidRPr="00C208B5">
        <w:rPr>
          <w:rFonts w:ascii="Arial" w:hAnsi="Arial" w:cs="Arial"/>
          <w:sz w:val="20"/>
          <w:szCs w:val="20"/>
        </w:rPr>
        <w:t xml:space="preserve">výše uvedené </w:t>
      </w:r>
      <w:r w:rsidRPr="00C208B5">
        <w:rPr>
          <w:rFonts w:ascii="Arial" w:hAnsi="Arial" w:cs="Arial"/>
          <w:sz w:val="20"/>
          <w:szCs w:val="20"/>
        </w:rPr>
        <w:t>veřejné zakázky je dodavatel, který</w:t>
      </w:r>
      <w:r w:rsidR="006C0FBA" w:rsidRPr="00C208B5">
        <w:rPr>
          <w:rFonts w:ascii="Arial" w:hAnsi="Arial" w:cs="Arial"/>
          <w:sz w:val="20"/>
          <w:szCs w:val="20"/>
        </w:rPr>
        <w:t>:</w:t>
      </w:r>
    </w:p>
    <w:p w14:paraId="71AD9658" w14:textId="77777777" w:rsidR="006C6AFC" w:rsidRPr="00C208B5" w:rsidRDefault="00745957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splní </w:t>
      </w:r>
      <w:r w:rsidR="006C6AFC" w:rsidRPr="00C208B5">
        <w:rPr>
          <w:rFonts w:ascii="Arial" w:hAnsi="Arial" w:cs="Arial"/>
          <w:sz w:val="20"/>
          <w:szCs w:val="20"/>
        </w:rPr>
        <w:t xml:space="preserve">základní </w:t>
      </w:r>
      <w:r w:rsidR="001B7D0C" w:rsidRPr="00C208B5">
        <w:rPr>
          <w:rFonts w:ascii="Arial" w:hAnsi="Arial" w:cs="Arial"/>
          <w:sz w:val="20"/>
          <w:szCs w:val="20"/>
        </w:rPr>
        <w:t>způsobilost</w:t>
      </w:r>
      <w:r w:rsidR="006C6AFC" w:rsidRPr="00C208B5">
        <w:rPr>
          <w:rFonts w:ascii="Arial" w:hAnsi="Arial" w:cs="Arial"/>
          <w:sz w:val="20"/>
          <w:szCs w:val="20"/>
        </w:rPr>
        <w:t xml:space="preserve"> dle § </w:t>
      </w:r>
      <w:r w:rsidR="001B7D0C" w:rsidRPr="00C208B5">
        <w:rPr>
          <w:rFonts w:ascii="Arial" w:hAnsi="Arial" w:cs="Arial"/>
          <w:sz w:val="20"/>
          <w:szCs w:val="20"/>
        </w:rPr>
        <w:t xml:space="preserve">74 a násl.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8C38EF" w:rsidRPr="00C208B5">
        <w:rPr>
          <w:rFonts w:ascii="Arial" w:hAnsi="Arial" w:cs="Arial"/>
          <w:sz w:val="20"/>
          <w:szCs w:val="20"/>
        </w:rPr>
        <w:t xml:space="preserve"> </w:t>
      </w:r>
      <w:r w:rsidR="006C6AFC" w:rsidRPr="00C208B5">
        <w:rPr>
          <w:rFonts w:ascii="Arial" w:hAnsi="Arial" w:cs="Arial"/>
          <w:sz w:val="20"/>
          <w:szCs w:val="20"/>
        </w:rPr>
        <w:t>(viz čl. 2)</w:t>
      </w:r>
    </w:p>
    <w:p w14:paraId="2B6D967F" w14:textId="77777777" w:rsidR="006C6AFC" w:rsidRPr="00C208B5" w:rsidRDefault="00745957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splní </w:t>
      </w:r>
      <w:r w:rsidR="006C6AFC" w:rsidRPr="00C208B5">
        <w:rPr>
          <w:rFonts w:ascii="Arial" w:hAnsi="Arial" w:cs="Arial"/>
          <w:sz w:val="20"/>
          <w:szCs w:val="20"/>
        </w:rPr>
        <w:t xml:space="preserve">profesní </w:t>
      </w:r>
      <w:r w:rsidR="001B7D0C" w:rsidRPr="00C208B5">
        <w:rPr>
          <w:rFonts w:ascii="Arial" w:hAnsi="Arial" w:cs="Arial"/>
          <w:sz w:val="20"/>
          <w:szCs w:val="20"/>
        </w:rPr>
        <w:t>způsobilost</w:t>
      </w:r>
      <w:r w:rsidR="006C6AFC" w:rsidRPr="00C208B5">
        <w:rPr>
          <w:rFonts w:ascii="Arial" w:hAnsi="Arial" w:cs="Arial"/>
          <w:sz w:val="20"/>
          <w:szCs w:val="20"/>
        </w:rPr>
        <w:t xml:space="preserve"> dle § </w:t>
      </w:r>
      <w:r w:rsidR="001B7D0C" w:rsidRPr="00C208B5">
        <w:rPr>
          <w:rFonts w:ascii="Arial" w:hAnsi="Arial" w:cs="Arial"/>
          <w:sz w:val="20"/>
          <w:szCs w:val="20"/>
        </w:rPr>
        <w:t xml:space="preserve">77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8C38EF" w:rsidRPr="00C208B5">
        <w:rPr>
          <w:rFonts w:ascii="Arial" w:hAnsi="Arial" w:cs="Arial"/>
          <w:sz w:val="20"/>
          <w:szCs w:val="20"/>
        </w:rPr>
        <w:t xml:space="preserve"> </w:t>
      </w:r>
      <w:r w:rsidR="006C6AFC" w:rsidRPr="00C208B5">
        <w:rPr>
          <w:rFonts w:ascii="Arial" w:hAnsi="Arial" w:cs="Arial"/>
          <w:sz w:val="20"/>
          <w:szCs w:val="20"/>
        </w:rPr>
        <w:t>(viz čl. 3)</w:t>
      </w:r>
    </w:p>
    <w:p w14:paraId="2633489A" w14:textId="77777777" w:rsidR="00F97613" w:rsidRPr="00C208B5" w:rsidRDefault="001B7D0C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splní ekonomickou kvalifikaci dle § 78 ZZVZ</w:t>
      </w:r>
      <w:r w:rsidR="00F97613" w:rsidRPr="00C208B5">
        <w:rPr>
          <w:rFonts w:ascii="Arial" w:hAnsi="Arial" w:cs="Arial"/>
          <w:sz w:val="20"/>
          <w:szCs w:val="20"/>
        </w:rPr>
        <w:t xml:space="preserve"> (viz čl. 4)</w:t>
      </w:r>
    </w:p>
    <w:p w14:paraId="1874F3D8" w14:textId="77777777" w:rsidR="006C6AFC" w:rsidRPr="00C208B5" w:rsidRDefault="00745957" w:rsidP="00E14591">
      <w:pPr>
        <w:numPr>
          <w:ilvl w:val="0"/>
          <w:numId w:val="4"/>
        </w:numPr>
        <w:tabs>
          <w:tab w:val="clear" w:pos="720"/>
        </w:tabs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splní </w:t>
      </w:r>
      <w:r w:rsidR="006C6AFC" w:rsidRPr="00C208B5">
        <w:rPr>
          <w:rFonts w:ascii="Arial" w:hAnsi="Arial" w:cs="Arial"/>
          <w:sz w:val="20"/>
          <w:szCs w:val="20"/>
        </w:rPr>
        <w:t>technick</w:t>
      </w:r>
      <w:r w:rsidR="001B7D0C" w:rsidRPr="00C208B5">
        <w:rPr>
          <w:rFonts w:ascii="Arial" w:hAnsi="Arial" w:cs="Arial"/>
          <w:sz w:val="20"/>
          <w:szCs w:val="20"/>
        </w:rPr>
        <w:t>ou kvalifikaci</w:t>
      </w:r>
      <w:r w:rsidR="006C6AFC" w:rsidRPr="00C208B5">
        <w:rPr>
          <w:rFonts w:ascii="Arial" w:hAnsi="Arial" w:cs="Arial"/>
          <w:sz w:val="20"/>
          <w:szCs w:val="20"/>
        </w:rPr>
        <w:t xml:space="preserve"> dle § </w:t>
      </w:r>
      <w:r w:rsidR="001B7D0C" w:rsidRPr="00C208B5">
        <w:rPr>
          <w:rFonts w:ascii="Arial" w:hAnsi="Arial" w:cs="Arial"/>
          <w:sz w:val="20"/>
          <w:szCs w:val="20"/>
        </w:rPr>
        <w:t xml:space="preserve">79 a násl.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8C38EF" w:rsidRPr="00C208B5">
        <w:rPr>
          <w:rFonts w:ascii="Arial" w:hAnsi="Arial" w:cs="Arial"/>
          <w:sz w:val="20"/>
          <w:szCs w:val="20"/>
        </w:rPr>
        <w:t xml:space="preserve"> </w:t>
      </w:r>
      <w:r w:rsidR="006C6AFC" w:rsidRPr="00C208B5">
        <w:rPr>
          <w:rFonts w:ascii="Arial" w:hAnsi="Arial" w:cs="Arial"/>
          <w:sz w:val="20"/>
          <w:szCs w:val="20"/>
        </w:rPr>
        <w:t xml:space="preserve">(viz čl. </w:t>
      </w:r>
      <w:r w:rsidR="00F97613" w:rsidRPr="00C208B5">
        <w:rPr>
          <w:rFonts w:ascii="Arial" w:hAnsi="Arial" w:cs="Arial"/>
          <w:sz w:val="20"/>
          <w:szCs w:val="20"/>
        </w:rPr>
        <w:t>5</w:t>
      </w:r>
      <w:r w:rsidR="006C6AFC" w:rsidRPr="00C208B5">
        <w:rPr>
          <w:rFonts w:ascii="Arial" w:hAnsi="Arial" w:cs="Arial"/>
          <w:sz w:val="20"/>
          <w:szCs w:val="20"/>
        </w:rPr>
        <w:t>)</w:t>
      </w:r>
    </w:p>
    <w:p w14:paraId="59BB6C46" w14:textId="77777777" w:rsidR="006C6AFC" w:rsidRPr="00C208B5" w:rsidRDefault="006C6AFC" w:rsidP="00E14591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 xml:space="preserve">Prokázání splnění určité části kvalifikace prostřednictvím </w:t>
      </w:r>
      <w:r w:rsidR="001B7D0C" w:rsidRPr="00C208B5">
        <w:rPr>
          <w:rFonts w:ascii="Arial" w:hAnsi="Arial" w:cs="Arial"/>
          <w:b/>
          <w:sz w:val="20"/>
          <w:szCs w:val="20"/>
        </w:rPr>
        <w:t>jiných osob</w:t>
      </w:r>
    </w:p>
    <w:p w14:paraId="0635AC39" w14:textId="77777777" w:rsidR="001B7D0C" w:rsidRPr="00C208B5" w:rsidRDefault="001B7D0C" w:rsidP="001B7D0C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Dodavatel může prokázat určitou část ekonomické kvalifikace, technické kvalifikace nebo profesní způsobilosti (s výjimkou předložení výpisu z obchodního rejstříku podle § 77 odst. 1 ZZVZ) požadované zadavatelem prostřednictvím jiných osob. Dodavatel je v takovém případě povinen zadavateli předložit:</w:t>
      </w:r>
    </w:p>
    <w:p w14:paraId="541CC4AC" w14:textId="77777777" w:rsidR="001B7D0C" w:rsidRPr="00C208B5" w:rsidRDefault="001B7D0C" w:rsidP="001B7D0C">
      <w:pPr>
        <w:numPr>
          <w:ilvl w:val="0"/>
          <w:numId w:val="36"/>
        </w:numPr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výpis z obchodního rejstříku této osoby nebo výpis z jiné obdobné evidence, pokud jiný právní předpis zápis do takové evidence vyžaduje,</w:t>
      </w:r>
    </w:p>
    <w:p w14:paraId="6EB1DCA3" w14:textId="77777777" w:rsidR="001B7D0C" w:rsidRPr="00C208B5" w:rsidRDefault="001B7D0C" w:rsidP="001B7D0C">
      <w:pPr>
        <w:numPr>
          <w:ilvl w:val="0"/>
          <w:numId w:val="36"/>
        </w:numPr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doklady prokazující splnění chybějící části kvalifikace prostřednictvím jiné osoby,</w:t>
      </w:r>
    </w:p>
    <w:p w14:paraId="386A5778" w14:textId="77777777" w:rsidR="0077159F" w:rsidRPr="00F46162" w:rsidRDefault="001B7D0C" w:rsidP="00F46162">
      <w:pPr>
        <w:numPr>
          <w:ilvl w:val="0"/>
          <w:numId w:val="36"/>
        </w:numPr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doklady o splnění základní způsobilosti jinou osobou,</w:t>
      </w:r>
    </w:p>
    <w:p w14:paraId="62AA72FB" w14:textId="77777777" w:rsidR="006C6AFC" w:rsidRPr="00C208B5" w:rsidRDefault="001B7D0C" w:rsidP="00F46162">
      <w:pPr>
        <w:numPr>
          <w:ilvl w:val="0"/>
          <w:numId w:val="36"/>
        </w:numPr>
        <w:spacing w:line="280" w:lineRule="atLeast"/>
        <w:ind w:left="360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</w:r>
    </w:p>
    <w:p w14:paraId="4009DF99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Prokázání splnění kvalifikace v případě podání společné nabídky</w:t>
      </w:r>
    </w:p>
    <w:p w14:paraId="55D3D74F" w14:textId="77777777" w:rsidR="006C6AFC" w:rsidRPr="00C208B5" w:rsidRDefault="0077159F" w:rsidP="006C6AFC">
      <w:pPr>
        <w:pStyle w:val="NormalJustified"/>
        <w:spacing w:line="280" w:lineRule="atLeast"/>
        <w:rPr>
          <w:rFonts w:ascii="Arial" w:hAnsi="Arial" w:cs="Arial"/>
          <w:b/>
          <w:bCs/>
          <w:sz w:val="20"/>
        </w:rPr>
      </w:pPr>
      <w:r w:rsidRPr="00C208B5">
        <w:rPr>
          <w:rFonts w:ascii="Arial" w:hAnsi="Arial" w:cs="Arial"/>
          <w:sz w:val="20"/>
        </w:rPr>
        <w:t>V případě společné účasti dodavatelů prokazuje základní způsobilost a profesní způsobilost každý dodavatel samostatně.</w:t>
      </w:r>
    </w:p>
    <w:p w14:paraId="3AF7CCAA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 xml:space="preserve">Prokázání splnění kvalifikace </w:t>
      </w:r>
      <w:r w:rsidR="0077159F" w:rsidRPr="00C208B5">
        <w:rPr>
          <w:rFonts w:ascii="Arial" w:hAnsi="Arial" w:cs="Arial"/>
          <w:b/>
          <w:sz w:val="20"/>
          <w:szCs w:val="20"/>
        </w:rPr>
        <w:t>získané v zahraničí</w:t>
      </w:r>
    </w:p>
    <w:p w14:paraId="4F735CDD" w14:textId="77777777" w:rsidR="0077159F" w:rsidRPr="00C208B5" w:rsidRDefault="0077159F" w:rsidP="0077159F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V případě, že byla kvalifikace získána v zahraničí, prokazuje se doklady vydanými podle právního řádu země, ve které byla získána, a to v rozsahu požadovaném zadavatelem. Pokud se podle právního řádu platného v zemi sídla, místa podnikání nebo bydliště zahraničního dodavatele určitý doklad nevydává, je zahraniční dodavatel povinen prokázat splnění takové části kvalifikace čestným prohlášením. </w:t>
      </w:r>
    </w:p>
    <w:p w14:paraId="17BE7297" w14:textId="77777777" w:rsidR="006C6AFC" w:rsidRDefault="0077159F" w:rsidP="006C6AFC">
      <w:pPr>
        <w:pStyle w:val="NormalJustified"/>
        <w:spacing w:before="120" w:line="280" w:lineRule="atLeast"/>
        <w:rPr>
          <w:rFonts w:ascii="Arial" w:hAnsi="Arial" w:cs="Arial"/>
          <w:sz w:val="20"/>
        </w:rPr>
      </w:pPr>
      <w:r w:rsidRPr="00C208B5">
        <w:rPr>
          <w:rFonts w:ascii="Arial" w:hAnsi="Arial" w:cs="Arial"/>
          <w:sz w:val="20"/>
        </w:rPr>
        <w:t>Doklady prokazující splnění kvalifikace předkládá zahraniční dodavatel v původním jazyce s připojením jejich překladu do českého jazyka, pokud zadavatel v zadávacích podmínkách nebo mezinárodní smlouva, kterou je Česká republika vázána, nestanoví jinak; to platí i v případě, prokazuje-li splnění kvalifikace doklady v jiném než českém jazyce dodavatel se sídlem, místem podnikání nebo místem trvalého pobytu na území České republiky. Doklady ve slovenském jazyce a doklady o vzdělání v latinském jazyce se předkládají bez překladu.</w:t>
      </w:r>
    </w:p>
    <w:p w14:paraId="40489C30" w14:textId="77777777" w:rsidR="00751D70" w:rsidRPr="00C208B5" w:rsidRDefault="00751D70" w:rsidP="006C6AFC">
      <w:pPr>
        <w:pStyle w:val="NormalJustified"/>
        <w:spacing w:before="120" w:line="280" w:lineRule="atLeast"/>
        <w:rPr>
          <w:rFonts w:ascii="Arial" w:hAnsi="Arial" w:cs="Arial"/>
          <w:b/>
          <w:bCs/>
          <w:sz w:val="20"/>
        </w:rPr>
      </w:pPr>
    </w:p>
    <w:p w14:paraId="003EB857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lastRenderedPageBreak/>
        <w:t>Seznam kvalifikovaných dodavatelů</w:t>
      </w:r>
    </w:p>
    <w:p w14:paraId="01329EE7" w14:textId="77777777" w:rsidR="0077159F" w:rsidRPr="00C208B5" w:rsidRDefault="006C6AFC" w:rsidP="006C6AFC">
      <w:pPr>
        <w:pStyle w:val="Textodstavce"/>
        <w:tabs>
          <w:tab w:val="clear" w:pos="851"/>
        </w:tabs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V případě, že dodavatel předloží zadavateli výpis ze seznamu kvalifikovaných dodavatelů dle § </w:t>
      </w:r>
      <w:r w:rsidR="0077159F" w:rsidRPr="00C208B5">
        <w:rPr>
          <w:rFonts w:ascii="Arial" w:hAnsi="Arial" w:cs="Arial"/>
          <w:sz w:val="20"/>
          <w:szCs w:val="20"/>
        </w:rPr>
        <w:t xml:space="preserve">228 </w:t>
      </w:r>
      <w:r w:rsidRPr="00C208B5">
        <w:rPr>
          <w:rFonts w:ascii="Arial" w:hAnsi="Arial" w:cs="Arial"/>
          <w:sz w:val="20"/>
          <w:szCs w:val="20"/>
        </w:rPr>
        <w:t xml:space="preserve">a násl.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8F1269" w:rsidRPr="00C208B5">
        <w:rPr>
          <w:rFonts w:ascii="Arial" w:hAnsi="Arial" w:cs="Arial"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 xml:space="preserve">ve lhůtě pro prokázání splnění kvalifikace, nahrazuje tento výpis ze seznamu kvalifikovaných dodavatelů </w:t>
      </w:r>
      <w:r w:rsidR="0077159F" w:rsidRPr="00C208B5">
        <w:rPr>
          <w:rFonts w:ascii="Arial" w:hAnsi="Arial" w:cs="Arial"/>
          <w:sz w:val="20"/>
          <w:szCs w:val="20"/>
        </w:rPr>
        <w:t xml:space="preserve">doklady </w:t>
      </w:r>
      <w:r w:rsidRPr="00C208B5">
        <w:rPr>
          <w:rFonts w:ascii="Arial" w:hAnsi="Arial" w:cs="Arial"/>
          <w:sz w:val="20"/>
          <w:szCs w:val="20"/>
        </w:rPr>
        <w:t>prok</w:t>
      </w:r>
      <w:r w:rsidR="0077159F" w:rsidRPr="00C208B5">
        <w:rPr>
          <w:rFonts w:ascii="Arial" w:hAnsi="Arial" w:cs="Arial"/>
          <w:sz w:val="20"/>
          <w:szCs w:val="20"/>
        </w:rPr>
        <w:t>azující</w:t>
      </w:r>
      <w:r w:rsidRPr="00C208B5">
        <w:rPr>
          <w:rFonts w:ascii="Arial" w:hAnsi="Arial" w:cs="Arial"/>
          <w:sz w:val="20"/>
          <w:szCs w:val="20"/>
        </w:rPr>
        <w:t>:</w:t>
      </w:r>
    </w:p>
    <w:p w14:paraId="0E06A75D" w14:textId="00E33167" w:rsidR="006C6AFC" w:rsidRPr="00C208B5" w:rsidRDefault="0077159F" w:rsidP="00DD78FB">
      <w:pPr>
        <w:pStyle w:val="Textpsmene"/>
        <w:numPr>
          <w:ilvl w:val="7"/>
          <w:numId w:val="12"/>
        </w:numPr>
        <w:tabs>
          <w:tab w:val="clear" w:pos="425"/>
          <w:tab w:val="num" w:pos="709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základní způsobilost podle § 74</w:t>
      </w:r>
      <w:r w:rsidR="00096202">
        <w:rPr>
          <w:rFonts w:ascii="Arial" w:hAnsi="Arial" w:cs="Arial"/>
          <w:sz w:val="20"/>
          <w:szCs w:val="20"/>
        </w:rPr>
        <w:t xml:space="preserve">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096202">
        <w:rPr>
          <w:rFonts w:ascii="Arial" w:hAnsi="Arial" w:cs="Arial"/>
          <w:sz w:val="20"/>
          <w:szCs w:val="20"/>
        </w:rPr>
        <w:t>;</w:t>
      </w:r>
      <w:r w:rsidR="008F1269" w:rsidRPr="00C208B5">
        <w:rPr>
          <w:rFonts w:ascii="Arial" w:hAnsi="Arial" w:cs="Arial"/>
          <w:sz w:val="20"/>
          <w:szCs w:val="20"/>
        </w:rPr>
        <w:t xml:space="preserve"> </w:t>
      </w:r>
      <w:r w:rsidR="006C6AFC" w:rsidRPr="00C208B5">
        <w:rPr>
          <w:rFonts w:ascii="Arial" w:hAnsi="Arial" w:cs="Arial"/>
          <w:sz w:val="20"/>
          <w:szCs w:val="20"/>
        </w:rPr>
        <w:t>a</w:t>
      </w:r>
    </w:p>
    <w:p w14:paraId="304F596A" w14:textId="77777777" w:rsidR="006C6AFC" w:rsidRPr="00C208B5" w:rsidRDefault="0077159F" w:rsidP="00DD78FB">
      <w:pPr>
        <w:pStyle w:val="Textpsmene"/>
        <w:numPr>
          <w:ilvl w:val="7"/>
          <w:numId w:val="12"/>
        </w:numPr>
        <w:tabs>
          <w:tab w:val="clear" w:pos="425"/>
          <w:tab w:val="num" w:pos="709"/>
        </w:tabs>
        <w:spacing w:before="60" w:line="280" w:lineRule="atLeast"/>
        <w:ind w:left="709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profesní způsobilost podle § 77 ZZVZ v tom rozsahu, v jakém údaje ve výpisu ze seznamu kvalifikovaných dodavatelů prokazují splnění kritérií profesní způsobilosti</w:t>
      </w:r>
      <w:r w:rsidR="006C6AFC" w:rsidRPr="00C208B5">
        <w:rPr>
          <w:rFonts w:ascii="Arial" w:hAnsi="Arial" w:cs="Arial"/>
          <w:sz w:val="20"/>
          <w:szCs w:val="20"/>
        </w:rPr>
        <w:t xml:space="preserve">. </w:t>
      </w:r>
    </w:p>
    <w:p w14:paraId="6F260043" w14:textId="77777777" w:rsidR="006C6AFC" w:rsidRPr="00C208B5" w:rsidRDefault="006C6AFC" w:rsidP="006C6AFC">
      <w:pPr>
        <w:pStyle w:val="NormalJustified"/>
        <w:spacing w:before="120" w:line="280" w:lineRule="atLeast"/>
        <w:rPr>
          <w:rFonts w:ascii="Arial" w:hAnsi="Arial" w:cs="Arial"/>
          <w:iCs/>
          <w:sz w:val="20"/>
        </w:rPr>
      </w:pPr>
      <w:r w:rsidRPr="00C208B5">
        <w:rPr>
          <w:rFonts w:ascii="Arial" w:hAnsi="Arial" w:cs="Arial"/>
          <w:sz w:val="20"/>
        </w:rPr>
        <w:t xml:space="preserve">Zadavatel je povinen přijmout výpis ze seznamu kvalifikovaných dodavatelů, pokud k poslednímu dni, </w:t>
      </w:r>
      <w:r w:rsidR="00087908" w:rsidRPr="00C208B5">
        <w:rPr>
          <w:rFonts w:ascii="Arial" w:hAnsi="Arial" w:cs="Arial"/>
          <w:sz w:val="20"/>
        </w:rPr>
        <w:t>ke kterému má být prokázána základní způsobilost nebo profesní způsobilost</w:t>
      </w:r>
      <w:r w:rsidRPr="00C208B5">
        <w:rPr>
          <w:rFonts w:ascii="Arial" w:hAnsi="Arial" w:cs="Arial"/>
          <w:sz w:val="20"/>
        </w:rPr>
        <w:t>, není výpis ze seznamu kvalifikovaných dodavatelů starší než 3 měsíce.</w:t>
      </w:r>
      <w:r w:rsidRPr="00C208B5">
        <w:rPr>
          <w:rFonts w:ascii="Arial" w:hAnsi="Arial" w:cs="Arial"/>
          <w:iCs/>
          <w:sz w:val="20"/>
        </w:rPr>
        <w:t xml:space="preserve"> </w:t>
      </w:r>
      <w:r w:rsidR="00087908" w:rsidRPr="00C208B5">
        <w:rPr>
          <w:rFonts w:ascii="Arial" w:hAnsi="Arial" w:cs="Arial"/>
          <w:iCs/>
          <w:sz w:val="20"/>
        </w:rPr>
        <w:t>Zadavatel nemusí přijmout výpis ze seznamu kvalifikovaných dodavatelů, na kterém je vyznačeno zahájení řízení o změně údajů nebo o vyřazení dodavatele ze seznamu kvalifikovaných dodavatelů.</w:t>
      </w:r>
    </w:p>
    <w:p w14:paraId="1FE4F27E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Systém certifikovaných dodavatelů</w:t>
      </w:r>
    </w:p>
    <w:p w14:paraId="2D3791D5" w14:textId="26EAF9A3" w:rsidR="0066118A" w:rsidRPr="00C208B5" w:rsidRDefault="00055075" w:rsidP="0066118A">
      <w:pPr>
        <w:pStyle w:val="NormalJustified"/>
        <w:spacing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V souladu s § 234 a násl. </w:t>
      </w:r>
      <w:r w:rsidR="00A37A3F">
        <w:rPr>
          <w:rFonts w:ascii="Arial" w:hAnsi="Arial" w:cs="Arial"/>
          <w:sz w:val="20"/>
        </w:rPr>
        <w:t xml:space="preserve">ZZVZ </w:t>
      </w:r>
      <w:r>
        <w:rPr>
          <w:rFonts w:ascii="Arial" w:hAnsi="Arial" w:cs="Arial"/>
          <w:sz w:val="20"/>
        </w:rPr>
        <w:t>lze p</w:t>
      </w:r>
      <w:r w:rsidR="0066118A" w:rsidRPr="00C208B5">
        <w:rPr>
          <w:rFonts w:ascii="Arial" w:hAnsi="Arial" w:cs="Arial"/>
          <w:sz w:val="20"/>
        </w:rPr>
        <w:t>latným certifikátem vydaným v rámci schváleného systému certifikovaných dodavatelů prokázat kvalifikaci v zadávacím řízení. Má se za to, že dodavatel je kvalifikovaný v rozsahu uvedeném na certifikátu.</w:t>
      </w:r>
    </w:p>
    <w:p w14:paraId="47E26BD9" w14:textId="77777777" w:rsidR="0066118A" w:rsidRPr="00C208B5" w:rsidRDefault="0066118A" w:rsidP="0066118A">
      <w:pPr>
        <w:pStyle w:val="NormalJustified"/>
        <w:spacing w:line="280" w:lineRule="atLeast"/>
        <w:rPr>
          <w:rFonts w:ascii="Arial" w:hAnsi="Arial" w:cs="Arial"/>
          <w:sz w:val="20"/>
        </w:rPr>
      </w:pPr>
      <w:r w:rsidRPr="00C208B5">
        <w:rPr>
          <w:rFonts w:ascii="Arial" w:hAnsi="Arial" w:cs="Arial"/>
          <w:sz w:val="20"/>
        </w:rPr>
        <w:t xml:space="preserve"> </w:t>
      </w:r>
    </w:p>
    <w:p w14:paraId="54504B02" w14:textId="77777777" w:rsidR="0066118A" w:rsidRPr="00C208B5" w:rsidRDefault="0066118A" w:rsidP="0066118A">
      <w:pPr>
        <w:pStyle w:val="NormalJustified"/>
        <w:spacing w:line="280" w:lineRule="atLeast"/>
        <w:rPr>
          <w:rFonts w:ascii="Arial" w:hAnsi="Arial" w:cs="Arial"/>
          <w:sz w:val="20"/>
        </w:rPr>
      </w:pPr>
      <w:r w:rsidRPr="00C208B5">
        <w:rPr>
          <w:rFonts w:ascii="Arial" w:hAnsi="Arial" w:cs="Arial"/>
          <w:sz w:val="20"/>
        </w:rPr>
        <w:t xml:space="preserve">Zadavatel bez zvláštních důvodů nezpochybňuje údaje uvedené v certifikátu. Před uzavřením smlouvy </w:t>
      </w:r>
      <w:r w:rsidR="00055075">
        <w:rPr>
          <w:rFonts w:ascii="Arial" w:hAnsi="Arial" w:cs="Arial"/>
          <w:sz w:val="20"/>
        </w:rPr>
        <w:t>může zadavatel</w:t>
      </w:r>
      <w:r w:rsidRPr="00C208B5">
        <w:rPr>
          <w:rFonts w:ascii="Arial" w:hAnsi="Arial" w:cs="Arial"/>
          <w:sz w:val="20"/>
        </w:rPr>
        <w:t xml:space="preserve"> po dodavateli, který prokázal kvalifikaci certifikátem, požadovat předložení dokladů podle § 74 odst. 1 písm. b) až d) ZZVZ.</w:t>
      </w:r>
    </w:p>
    <w:p w14:paraId="275A6A23" w14:textId="77777777" w:rsidR="0066118A" w:rsidRPr="00C208B5" w:rsidRDefault="0066118A" w:rsidP="0066118A">
      <w:pPr>
        <w:pStyle w:val="NormalJustified"/>
        <w:spacing w:line="280" w:lineRule="atLeast"/>
        <w:rPr>
          <w:rFonts w:ascii="Arial" w:hAnsi="Arial" w:cs="Arial"/>
          <w:sz w:val="20"/>
        </w:rPr>
      </w:pPr>
    </w:p>
    <w:p w14:paraId="52A69575" w14:textId="77777777" w:rsidR="006C6AFC" w:rsidRPr="00C208B5" w:rsidRDefault="0066118A" w:rsidP="0066118A">
      <w:pPr>
        <w:pStyle w:val="NormalJustified"/>
        <w:spacing w:line="280" w:lineRule="atLeast"/>
        <w:rPr>
          <w:rFonts w:ascii="Arial" w:hAnsi="Arial" w:cs="Arial"/>
          <w:bCs/>
          <w:sz w:val="20"/>
        </w:rPr>
      </w:pPr>
      <w:r w:rsidRPr="00C208B5">
        <w:rPr>
          <w:rFonts w:ascii="Arial" w:hAnsi="Arial" w:cs="Arial"/>
          <w:sz w:val="20"/>
        </w:rPr>
        <w:t>Stejně jako certifikátem může dodavatel prokázat kvalifikaci osvědčením, které pochází z jiného členského státu, v němž má dodavatel sídlo, a které je obdobou certifikátu vydaného v rámci systému certifikovaných dodavatelů.</w:t>
      </w:r>
    </w:p>
    <w:p w14:paraId="5BC0940D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 xml:space="preserve">Pravost </w:t>
      </w:r>
      <w:r w:rsidR="00C05D98" w:rsidRPr="00C208B5">
        <w:rPr>
          <w:rFonts w:ascii="Arial" w:hAnsi="Arial" w:cs="Arial"/>
          <w:b/>
          <w:sz w:val="20"/>
          <w:szCs w:val="20"/>
        </w:rPr>
        <w:t xml:space="preserve">a stáří </w:t>
      </w:r>
      <w:r w:rsidRPr="00C208B5">
        <w:rPr>
          <w:rFonts w:ascii="Arial" w:hAnsi="Arial" w:cs="Arial"/>
          <w:b/>
          <w:sz w:val="20"/>
          <w:szCs w:val="20"/>
        </w:rPr>
        <w:t xml:space="preserve">dokladů </w:t>
      </w:r>
    </w:p>
    <w:p w14:paraId="05FC9BCE" w14:textId="77777777" w:rsidR="001D1114" w:rsidRPr="00C208B5" w:rsidRDefault="006C6AFC" w:rsidP="001D1114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Pokud není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Pr="00C208B5">
        <w:rPr>
          <w:rFonts w:ascii="Arial" w:hAnsi="Arial" w:cs="Arial"/>
          <w:sz w:val="20"/>
          <w:szCs w:val="20"/>
        </w:rPr>
        <w:t xml:space="preserve"> stanoveno jinak, předkládá dle § </w:t>
      </w:r>
      <w:r w:rsidR="00C05D98" w:rsidRPr="00C208B5">
        <w:rPr>
          <w:rFonts w:ascii="Arial" w:hAnsi="Arial" w:cs="Arial"/>
          <w:sz w:val="20"/>
          <w:szCs w:val="20"/>
        </w:rPr>
        <w:t xml:space="preserve">45 </w:t>
      </w:r>
      <w:r w:rsidRPr="00C208B5">
        <w:rPr>
          <w:rFonts w:ascii="Arial" w:hAnsi="Arial" w:cs="Arial"/>
          <w:sz w:val="20"/>
          <w:szCs w:val="20"/>
        </w:rPr>
        <w:t xml:space="preserve">odst. 1 </w:t>
      </w:r>
      <w:r w:rsidR="000563C3" w:rsidRPr="00C208B5">
        <w:rPr>
          <w:rFonts w:ascii="Arial" w:hAnsi="Arial" w:cs="Arial"/>
          <w:sz w:val="20"/>
          <w:szCs w:val="20"/>
        </w:rPr>
        <w:t>ZZVZ</w:t>
      </w:r>
      <w:r w:rsidR="008F1269" w:rsidRPr="00C208B5">
        <w:rPr>
          <w:rFonts w:ascii="Arial" w:hAnsi="Arial" w:cs="Arial"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 xml:space="preserve">dodavatel kopie dokladů prokazujících splnění kvalifikace. </w:t>
      </w:r>
    </w:p>
    <w:p w14:paraId="46F1E296" w14:textId="77777777" w:rsidR="001D1114" w:rsidRPr="00C208B5" w:rsidRDefault="001D1114" w:rsidP="001D1114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Před uzavřením smlouvy si zadavatel od vybraného dodavatele vyžádá předložení originálů nebo ověřených kopií dokladů o kvalifikaci, pokud již nebyly v zadávacím řízení předloženy.</w:t>
      </w:r>
    </w:p>
    <w:p w14:paraId="488E6989" w14:textId="77777777" w:rsidR="006C6AFC" w:rsidRPr="00C208B5" w:rsidRDefault="001D1114" w:rsidP="001D1114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Dodavatel není povinen předložit zadavateli doklady osvědčující skutečnosti obsažené v jednotném evropském osvědčení pro veřejné zakázky, pokud zadavateli sdělí, že mu je již předložil v předchozím zadávacím řízení.</w:t>
      </w:r>
    </w:p>
    <w:p w14:paraId="1A738CD5" w14:textId="77777777" w:rsidR="006C6AFC" w:rsidRPr="0090252D" w:rsidRDefault="006C6AFC" w:rsidP="006C6AFC">
      <w:pPr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90252D">
        <w:rPr>
          <w:rFonts w:ascii="Arial" w:hAnsi="Arial" w:cs="Arial"/>
          <w:b/>
          <w:sz w:val="20"/>
          <w:szCs w:val="20"/>
        </w:rPr>
        <w:t xml:space="preserve">Doklady </w:t>
      </w:r>
      <w:r w:rsidR="001845C5" w:rsidRPr="0090252D">
        <w:rPr>
          <w:rFonts w:ascii="Arial" w:hAnsi="Arial" w:cs="Arial"/>
          <w:b/>
          <w:sz w:val="20"/>
          <w:szCs w:val="20"/>
        </w:rPr>
        <w:t>prokazující základní způsobilost podle § 74 ZZVZ a profesní způsobilost podle § 77 odst. 1 ZZVZ musí prokazovat splnění požadovaného kritéria způsobilosti nejpozději v době 3 měsíců přede dnem zahájení zadávacího řízení</w:t>
      </w:r>
      <w:r w:rsidRPr="0090252D">
        <w:rPr>
          <w:rFonts w:ascii="Arial" w:hAnsi="Arial" w:cs="Arial"/>
          <w:b/>
          <w:sz w:val="20"/>
          <w:szCs w:val="20"/>
        </w:rPr>
        <w:t>.</w:t>
      </w:r>
    </w:p>
    <w:p w14:paraId="5DEE759C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Další požadavky na prokázání splnění kvalifikace</w:t>
      </w:r>
    </w:p>
    <w:p w14:paraId="2022BE49" w14:textId="77777777" w:rsidR="006C6AFC" w:rsidRPr="00C208B5" w:rsidRDefault="006C6AFC" w:rsidP="006C6AFC">
      <w:pPr>
        <w:pStyle w:val="Zkladntext"/>
        <w:spacing w:line="280" w:lineRule="atLeast"/>
        <w:jc w:val="both"/>
        <w:rPr>
          <w:b w:val="0"/>
        </w:rPr>
      </w:pPr>
      <w:r w:rsidRPr="00C208B5">
        <w:rPr>
          <w:b w:val="0"/>
        </w:rPr>
        <w:t xml:space="preserve">V případě, kdy </w:t>
      </w:r>
      <w:r w:rsidR="000563C3" w:rsidRPr="00C208B5">
        <w:rPr>
          <w:b w:val="0"/>
        </w:rPr>
        <w:t>ZZVZ</w:t>
      </w:r>
      <w:r w:rsidR="00B30EF1" w:rsidRPr="00C208B5">
        <w:rPr>
          <w:b w:val="0"/>
        </w:rPr>
        <w:t xml:space="preserve"> </w:t>
      </w:r>
      <w:r w:rsidRPr="00C208B5">
        <w:rPr>
          <w:b w:val="0"/>
        </w:rPr>
        <w:t xml:space="preserve">nebo zadavatel v rámci prokázání kvalifikace požaduje předložení čestného prohlášení dodavatele o splnění kvalifikace, musí takové prohlášení obsahovat zákonem a zadavatelem požadované údaje o splnění kvalifikačních předpokladů a musí být současně podepsáno osobou oprávněnou </w:t>
      </w:r>
      <w:r w:rsidR="00B96760" w:rsidRPr="00C208B5">
        <w:rPr>
          <w:b w:val="0"/>
        </w:rPr>
        <w:t>zastupovat</w:t>
      </w:r>
      <w:r w:rsidRPr="00C208B5">
        <w:rPr>
          <w:b w:val="0"/>
        </w:rPr>
        <w:t xml:space="preserve"> dodavatele. Pokud za dodavatele jedná osoba odlišná od osoby oprávněné </w:t>
      </w:r>
      <w:r w:rsidR="00B96760" w:rsidRPr="00C208B5">
        <w:rPr>
          <w:b w:val="0"/>
        </w:rPr>
        <w:t>zastupovat</w:t>
      </w:r>
      <w:r w:rsidRPr="00C208B5">
        <w:rPr>
          <w:b w:val="0"/>
        </w:rPr>
        <w:t xml:space="preserve"> dodavatele, musí být v nabídce předložena plná moc v originále nebo v úředně ověřené kopii.</w:t>
      </w:r>
    </w:p>
    <w:p w14:paraId="6FEABD79" w14:textId="77777777" w:rsidR="008016E1" w:rsidRPr="00C208B5" w:rsidRDefault="008016E1" w:rsidP="006C6AFC">
      <w:pPr>
        <w:pStyle w:val="Zkladntext"/>
        <w:spacing w:line="280" w:lineRule="atLeast"/>
        <w:jc w:val="both"/>
        <w:rPr>
          <w:b w:val="0"/>
        </w:rPr>
      </w:pPr>
    </w:p>
    <w:p w14:paraId="1B73CBB0" w14:textId="77777777" w:rsidR="006C6AFC" w:rsidRPr="00C208B5" w:rsidRDefault="006C6AFC" w:rsidP="00DD78FB">
      <w:pPr>
        <w:numPr>
          <w:ilvl w:val="1"/>
          <w:numId w:val="14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lastRenderedPageBreak/>
        <w:t>Změny v kvalifikaci dodavatele</w:t>
      </w:r>
    </w:p>
    <w:p w14:paraId="4459D4D0" w14:textId="77777777" w:rsidR="008016E1" w:rsidRPr="00C208B5" w:rsidRDefault="008016E1" w:rsidP="008016E1">
      <w:pPr>
        <w:pStyle w:val="Textodstavce"/>
        <w:spacing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Pokud po předložení dokladů nebo prohlášení o kvalifikaci dojde v průběhu zadávacího řízení ke změně kvalifikace </w:t>
      </w:r>
      <w:r w:rsidR="00BC1F7A">
        <w:rPr>
          <w:rFonts w:ascii="Arial" w:hAnsi="Arial" w:cs="Arial"/>
          <w:sz w:val="20"/>
          <w:szCs w:val="20"/>
        </w:rPr>
        <w:t>dodavatele</w:t>
      </w:r>
      <w:r w:rsidRPr="00C208B5">
        <w:rPr>
          <w:rFonts w:ascii="Arial" w:hAnsi="Arial" w:cs="Arial"/>
          <w:sz w:val="20"/>
          <w:szCs w:val="20"/>
        </w:rPr>
        <w:t xml:space="preserve">, je </w:t>
      </w:r>
      <w:r w:rsidR="00BC1F7A">
        <w:rPr>
          <w:rFonts w:ascii="Arial" w:hAnsi="Arial" w:cs="Arial"/>
          <w:sz w:val="20"/>
          <w:szCs w:val="20"/>
        </w:rPr>
        <w:t>dodavatel</w:t>
      </w:r>
      <w:r w:rsidRPr="00C208B5">
        <w:rPr>
          <w:rFonts w:ascii="Arial" w:hAnsi="Arial" w:cs="Arial"/>
          <w:sz w:val="20"/>
          <w:szCs w:val="20"/>
        </w:rPr>
        <w:t xml:space="preserve"> povinen tuto změnu zadavateli do 5 pracovních dnů oznámit a do 10 pracovních dnů od oznámení této změny předložit nové doklady nebo prohlášení ke kvalifikaci. Tato povinnost </w:t>
      </w:r>
      <w:r w:rsidR="00BC1F7A">
        <w:rPr>
          <w:rFonts w:ascii="Arial" w:hAnsi="Arial" w:cs="Arial"/>
          <w:sz w:val="20"/>
          <w:szCs w:val="20"/>
        </w:rPr>
        <w:t>dodavateli</w:t>
      </w:r>
      <w:r w:rsidRPr="00C208B5">
        <w:rPr>
          <w:rFonts w:ascii="Arial" w:hAnsi="Arial" w:cs="Arial"/>
          <w:sz w:val="20"/>
          <w:szCs w:val="20"/>
        </w:rPr>
        <w:t xml:space="preserve"> nevzniká, pokud je kvalifikace změněna takovým způsobem, že:</w:t>
      </w:r>
    </w:p>
    <w:p w14:paraId="4545FA0B" w14:textId="77777777" w:rsidR="00BC1F7A" w:rsidRDefault="008016E1" w:rsidP="00F46162">
      <w:pPr>
        <w:pStyle w:val="Textpsmene"/>
        <w:numPr>
          <w:ilvl w:val="7"/>
          <w:numId w:val="38"/>
        </w:numPr>
        <w:spacing w:before="6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podmínky kvalifikace jsou nadále splněny</w:t>
      </w:r>
      <w:r w:rsidR="00D04B05">
        <w:rPr>
          <w:rFonts w:ascii="Arial" w:hAnsi="Arial" w:cs="Arial"/>
          <w:sz w:val="20"/>
          <w:szCs w:val="20"/>
        </w:rPr>
        <w:t>;</w:t>
      </w:r>
    </w:p>
    <w:p w14:paraId="2896409A" w14:textId="77777777" w:rsidR="008016E1" w:rsidRPr="00C208B5" w:rsidRDefault="00BC1F7A" w:rsidP="00BC1F7A">
      <w:pPr>
        <w:pStyle w:val="Textpsmene"/>
        <w:numPr>
          <w:ilvl w:val="7"/>
          <w:numId w:val="38"/>
        </w:numPr>
        <w:spacing w:before="60" w:line="280" w:lineRule="atLeast"/>
        <w:rPr>
          <w:rFonts w:ascii="Arial" w:hAnsi="Arial" w:cs="Arial"/>
          <w:sz w:val="20"/>
          <w:szCs w:val="20"/>
        </w:rPr>
      </w:pPr>
      <w:r w:rsidRPr="00BC1F7A">
        <w:rPr>
          <w:rFonts w:ascii="Arial" w:hAnsi="Arial" w:cs="Arial"/>
          <w:sz w:val="20"/>
          <w:szCs w:val="20"/>
        </w:rPr>
        <w:t>nedošlo k ovlivnění kritérií pro snížení počtu účastníků zadávacího řízení nebo nabídek</w:t>
      </w:r>
      <w:r>
        <w:rPr>
          <w:rFonts w:ascii="Arial" w:hAnsi="Arial" w:cs="Arial"/>
          <w:sz w:val="20"/>
          <w:szCs w:val="20"/>
        </w:rPr>
        <w:t xml:space="preserve">; </w:t>
      </w:r>
      <w:r w:rsidR="008016E1" w:rsidRPr="00C208B5">
        <w:rPr>
          <w:rFonts w:ascii="Arial" w:hAnsi="Arial" w:cs="Arial"/>
          <w:sz w:val="20"/>
          <w:szCs w:val="20"/>
        </w:rPr>
        <w:t>a zároveň</w:t>
      </w:r>
    </w:p>
    <w:p w14:paraId="27392E29" w14:textId="77777777" w:rsidR="006C6AFC" w:rsidRPr="00F46162" w:rsidRDefault="008016E1" w:rsidP="00F46162">
      <w:pPr>
        <w:pStyle w:val="Textpsmene"/>
        <w:numPr>
          <w:ilvl w:val="7"/>
          <w:numId w:val="38"/>
        </w:numPr>
        <w:spacing w:before="60" w:line="280" w:lineRule="atLeast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nedošlo k ovlivnění kritérií hodnocení nabídek.</w:t>
      </w:r>
    </w:p>
    <w:p w14:paraId="7F38B989" w14:textId="02B7CBED" w:rsidR="0038790A" w:rsidRPr="00C208B5" w:rsidRDefault="0038790A" w:rsidP="00690E6E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14:paraId="3E32C3A4" w14:textId="77777777" w:rsidR="008016E1" w:rsidRPr="00C208B5" w:rsidRDefault="008016E1" w:rsidP="00690E6E">
      <w:pPr>
        <w:spacing w:line="280" w:lineRule="atLeast"/>
        <w:jc w:val="both"/>
        <w:rPr>
          <w:rFonts w:ascii="Arial" w:hAnsi="Arial" w:cs="Arial"/>
          <w:szCs w:val="20"/>
        </w:rPr>
      </w:pPr>
    </w:p>
    <w:p w14:paraId="3C88429F" w14:textId="77777777" w:rsidR="00510DA5" w:rsidRPr="00C208B5" w:rsidRDefault="00510DA5" w:rsidP="00DD78FB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5" w:hanging="425"/>
        <w:jc w:val="both"/>
        <w:rPr>
          <w:rFonts w:ascii="Arial" w:hAnsi="Arial" w:cs="Arial"/>
          <w:b/>
          <w:color w:val="FFFFFF"/>
          <w:sz w:val="20"/>
        </w:rPr>
      </w:pPr>
      <w:r w:rsidRPr="00C208B5">
        <w:rPr>
          <w:rFonts w:ascii="Arial" w:hAnsi="Arial" w:cs="Arial"/>
          <w:b/>
          <w:color w:val="FFFFFF"/>
          <w:sz w:val="20"/>
        </w:rPr>
        <w:t>ZÁKLADNÍ KVALIFIKAČNÍ PŘEDPOKLADY</w:t>
      </w:r>
    </w:p>
    <w:p w14:paraId="527091A5" w14:textId="77777777" w:rsidR="008016E1" w:rsidRPr="00F46162" w:rsidRDefault="008016E1" w:rsidP="00751D70">
      <w:pPr>
        <w:pStyle w:val="Odstavecseseznamem"/>
        <w:numPr>
          <w:ilvl w:val="1"/>
          <w:numId w:val="39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 xml:space="preserve">Požadavky na základní způsobilost </w:t>
      </w:r>
    </w:p>
    <w:p w14:paraId="43905682" w14:textId="77777777" w:rsidR="008016E1" w:rsidRPr="00F46162" w:rsidRDefault="008016E1" w:rsidP="00751D70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 Způsobilým není dodavatel, který:</w:t>
      </w:r>
    </w:p>
    <w:p w14:paraId="1353A4D4" w14:textId="77777777" w:rsidR="008016E1" w:rsidRPr="00F46162" w:rsidRDefault="008016E1" w:rsidP="0090252D">
      <w:pPr>
        <w:pStyle w:val="Textodstavce"/>
        <w:numPr>
          <w:ilvl w:val="0"/>
          <w:numId w:val="40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bookmarkStart w:id="6" w:name="_Ref456939139"/>
      <w:r w:rsidRPr="00F46162">
        <w:rPr>
          <w:rFonts w:ascii="Arial" w:hAnsi="Arial" w:cs="Arial"/>
          <w:sz w:val="20"/>
          <w:szCs w:val="20"/>
        </w:rPr>
        <w:t>byl v zemi svého sídla v posledních 5 letech před zahájením zadávacího řízení pravomocně odsouzen pro trestný čin uvedený v příloze č. 3 ZZVZ nebo obdobný trestný čin podle právního řádu země sídla dodavatele;</w:t>
      </w:r>
      <w:bookmarkEnd w:id="6"/>
    </w:p>
    <w:p w14:paraId="0AE70633" w14:textId="77777777" w:rsidR="008016E1" w:rsidRPr="00F46162" w:rsidRDefault="008016E1" w:rsidP="0090252D">
      <w:pPr>
        <w:pStyle w:val="Textodstavce"/>
        <w:numPr>
          <w:ilvl w:val="0"/>
          <w:numId w:val="40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bookmarkStart w:id="7" w:name="_Ref456939369"/>
      <w:r w:rsidRPr="00F46162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nedoplatek;</w:t>
      </w:r>
      <w:bookmarkEnd w:id="7"/>
    </w:p>
    <w:p w14:paraId="5BE59A4F" w14:textId="77777777" w:rsidR="008016E1" w:rsidRPr="00F46162" w:rsidRDefault="008016E1" w:rsidP="0090252D">
      <w:pPr>
        <w:pStyle w:val="Textodstavce"/>
        <w:numPr>
          <w:ilvl w:val="0"/>
          <w:numId w:val="40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bookmarkStart w:id="8" w:name="_Ref456939631"/>
      <w:r w:rsidRPr="00F46162">
        <w:rPr>
          <w:rFonts w:ascii="Arial" w:hAnsi="Arial" w:cs="Arial"/>
          <w:sz w:val="20"/>
          <w:szCs w:val="20"/>
        </w:rPr>
        <w:t>má v České republice nebo v zemi svého sídla splatný nedoplatek na pojistném nebo na penále na veřejné zdravotní pojištění;</w:t>
      </w:r>
      <w:bookmarkEnd w:id="8"/>
    </w:p>
    <w:p w14:paraId="125DA2FE" w14:textId="77777777" w:rsidR="008016E1" w:rsidRPr="00F46162" w:rsidRDefault="008016E1" w:rsidP="0090252D">
      <w:pPr>
        <w:pStyle w:val="Textodstavce"/>
        <w:numPr>
          <w:ilvl w:val="0"/>
          <w:numId w:val="40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bookmarkStart w:id="9" w:name="_Ref456939664"/>
      <w:r w:rsidRPr="00F46162">
        <w:rPr>
          <w:rFonts w:ascii="Arial" w:hAnsi="Arial" w:cs="Arial"/>
          <w:sz w:val="20"/>
          <w:szCs w:val="20"/>
        </w:rPr>
        <w:t>má v České republice nebo v zemi svého sídla splatný nedoplatek na pojistném nebo na penále na sociální zabezpečení a příspěvku na státní politiku zaměstnanosti;</w:t>
      </w:r>
      <w:bookmarkEnd w:id="9"/>
    </w:p>
    <w:p w14:paraId="2D429908" w14:textId="77777777" w:rsidR="00A57597" w:rsidRPr="00D01358" w:rsidRDefault="008016E1" w:rsidP="0090252D">
      <w:pPr>
        <w:pStyle w:val="Textodstavce"/>
        <w:numPr>
          <w:ilvl w:val="0"/>
          <w:numId w:val="40"/>
        </w:numPr>
        <w:spacing w:line="280" w:lineRule="atLeast"/>
        <w:ind w:left="426"/>
        <w:rPr>
          <w:rFonts w:ascii="Arial" w:hAnsi="Arial" w:cs="Arial"/>
          <w:sz w:val="20"/>
        </w:rPr>
      </w:pPr>
      <w:bookmarkStart w:id="10" w:name="_Ref456939702"/>
      <w:r w:rsidRPr="00F46162">
        <w:rPr>
          <w:rFonts w:ascii="Arial" w:hAnsi="Arial" w:cs="Arial"/>
          <w:sz w:val="20"/>
          <w:szCs w:val="20"/>
        </w:rPr>
        <w:t xml:space="preserve">je v likvidaci, proti němuž bylo vydáno rozhodnutí o úpadku, vůči němuž byla nařízena nucená správa podle </w:t>
      </w:r>
      <w:r w:rsidR="00D04B05">
        <w:rPr>
          <w:rFonts w:ascii="Arial" w:hAnsi="Arial" w:cs="Arial"/>
          <w:sz w:val="20"/>
          <w:szCs w:val="20"/>
        </w:rPr>
        <w:t>zvláštního</w:t>
      </w:r>
      <w:r w:rsidRPr="00F46162">
        <w:rPr>
          <w:rFonts w:ascii="Arial" w:hAnsi="Arial" w:cs="Arial"/>
          <w:sz w:val="20"/>
          <w:szCs w:val="20"/>
        </w:rPr>
        <w:t xml:space="preserve"> právního předpisu nebo v obdobné situaci podle právního řádu země sídla dodavatele.</w:t>
      </w:r>
      <w:bookmarkEnd w:id="10"/>
    </w:p>
    <w:p w14:paraId="6EF58891" w14:textId="77777777" w:rsidR="00C208B5" w:rsidRPr="00B557E4" w:rsidRDefault="00C208B5" w:rsidP="00751D70">
      <w:pPr>
        <w:pStyle w:val="Odstavecseseznamem"/>
        <w:numPr>
          <w:ilvl w:val="1"/>
          <w:numId w:val="39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bookmarkStart w:id="11" w:name="_Ref467077230"/>
      <w:r w:rsidRPr="00C208B5">
        <w:rPr>
          <w:rFonts w:ascii="Arial" w:hAnsi="Arial" w:cs="Arial"/>
          <w:b/>
          <w:sz w:val="20"/>
          <w:szCs w:val="20"/>
        </w:rPr>
        <w:t>Základní způsobilost právnické osoby</w:t>
      </w:r>
      <w:bookmarkEnd w:id="11"/>
    </w:p>
    <w:p w14:paraId="5C851983" w14:textId="77777777" w:rsidR="00C208B5" w:rsidRPr="00F46162" w:rsidRDefault="00C208B5" w:rsidP="00751D70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Je-li dodavatelem právnická osoba, musí podmínku podle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_Ref456939139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AE16E3">
        <w:rPr>
          <w:rFonts w:ascii="Arial" w:hAnsi="Arial" w:cs="Arial"/>
          <w:sz w:val="20"/>
          <w:szCs w:val="20"/>
        </w:rPr>
        <w:t>a)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 splňovat tato právnická osoba a zároveň každý člen statutárního orgánu. Je-li členem statutárního orgánu dodavatele právnická osoba, musí tuto podmínku splňovat:</w:t>
      </w:r>
    </w:p>
    <w:p w14:paraId="793093B9" w14:textId="77777777" w:rsidR="00C208B5" w:rsidRPr="00F46162" w:rsidRDefault="00C208B5" w:rsidP="0090252D">
      <w:pPr>
        <w:pStyle w:val="Textodstavce"/>
        <w:numPr>
          <w:ilvl w:val="0"/>
          <w:numId w:val="41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tato právnická osoba,</w:t>
      </w:r>
    </w:p>
    <w:p w14:paraId="57A017F1" w14:textId="77777777" w:rsidR="00C208B5" w:rsidRPr="00F46162" w:rsidRDefault="00C208B5" w:rsidP="0090252D">
      <w:pPr>
        <w:pStyle w:val="Textodstavce"/>
        <w:numPr>
          <w:ilvl w:val="0"/>
          <w:numId w:val="41"/>
        </w:numPr>
        <w:spacing w:line="280" w:lineRule="atLeast"/>
        <w:ind w:left="426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  <w:szCs w:val="20"/>
        </w:rPr>
        <w:t>každý člen statutárního orgánu této právnické osoby a</w:t>
      </w:r>
    </w:p>
    <w:p w14:paraId="33C35C95" w14:textId="77777777" w:rsidR="00C208B5" w:rsidRPr="00D01358" w:rsidRDefault="00C208B5" w:rsidP="0090252D">
      <w:pPr>
        <w:pStyle w:val="Textodstavce"/>
        <w:numPr>
          <w:ilvl w:val="0"/>
          <w:numId w:val="41"/>
        </w:numPr>
        <w:spacing w:line="280" w:lineRule="atLeast"/>
        <w:ind w:left="426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  <w:szCs w:val="20"/>
        </w:rPr>
        <w:t>osoba zastupující tuto právnickou osobu v statutárním orgánu dodavatele.</w:t>
      </w:r>
    </w:p>
    <w:p w14:paraId="68C38669" w14:textId="77777777" w:rsidR="00C208B5" w:rsidRPr="00B557E4" w:rsidRDefault="00C208B5" w:rsidP="00751D70">
      <w:pPr>
        <w:pStyle w:val="Odstavecseseznamem"/>
        <w:numPr>
          <w:ilvl w:val="1"/>
          <w:numId w:val="39"/>
        </w:numPr>
        <w:spacing w:before="360" w:after="120" w:line="280" w:lineRule="atLeast"/>
        <w:ind w:left="567" w:hanging="567"/>
        <w:jc w:val="both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>Základní způsobilost pobočky závodu</w:t>
      </w:r>
    </w:p>
    <w:p w14:paraId="30085285" w14:textId="77777777" w:rsidR="00C208B5" w:rsidRPr="00F46162" w:rsidRDefault="00C208B5" w:rsidP="00751D70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Účastní-li se zadávacího řízení pobočka závodu</w:t>
      </w:r>
    </w:p>
    <w:p w14:paraId="4A529321" w14:textId="77777777" w:rsidR="00C208B5" w:rsidRPr="00F46162" w:rsidRDefault="00C208B5" w:rsidP="0090252D">
      <w:pPr>
        <w:pStyle w:val="Textodstavce"/>
        <w:numPr>
          <w:ilvl w:val="0"/>
          <w:numId w:val="42"/>
        </w:numPr>
        <w:spacing w:line="280" w:lineRule="atLeast"/>
        <w:ind w:left="426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  <w:szCs w:val="20"/>
        </w:rPr>
        <w:t xml:space="preserve">zahraniční právnické osoby, musí podmínku podle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_Ref456939139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AE16E3">
        <w:rPr>
          <w:rFonts w:ascii="Arial" w:hAnsi="Arial" w:cs="Arial"/>
          <w:sz w:val="20"/>
          <w:szCs w:val="20"/>
        </w:rPr>
        <w:t>a)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 splňovat tato právnická osoba a vedoucí pobočky závodu,</w:t>
      </w:r>
    </w:p>
    <w:p w14:paraId="5CE33885" w14:textId="774DFC9F" w:rsidR="00C208B5" w:rsidRPr="00C208B5" w:rsidRDefault="00C208B5" w:rsidP="0090252D">
      <w:pPr>
        <w:pStyle w:val="Textodstavce"/>
        <w:numPr>
          <w:ilvl w:val="0"/>
          <w:numId w:val="42"/>
        </w:numPr>
        <w:spacing w:line="280" w:lineRule="atLeast"/>
        <w:ind w:left="426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  <w:szCs w:val="20"/>
        </w:rPr>
        <w:t xml:space="preserve">české právnické osoby, musí podmínku podle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_Ref456939139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AE16E3">
        <w:rPr>
          <w:rFonts w:ascii="Arial" w:hAnsi="Arial" w:cs="Arial"/>
          <w:sz w:val="20"/>
          <w:szCs w:val="20"/>
        </w:rPr>
        <w:t>a)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 splňovat osoby uvedené v čl. </w:t>
      </w:r>
      <w:r w:rsidR="00A8047E">
        <w:rPr>
          <w:rFonts w:ascii="Arial" w:hAnsi="Arial" w:cs="Arial"/>
          <w:sz w:val="20"/>
          <w:szCs w:val="20"/>
          <w:highlight w:val="yellow"/>
        </w:rPr>
        <w:fldChar w:fldCharType="begin"/>
      </w:r>
      <w:r w:rsidR="00A8047E">
        <w:rPr>
          <w:rFonts w:ascii="Arial" w:hAnsi="Arial" w:cs="Arial"/>
          <w:sz w:val="20"/>
          <w:szCs w:val="20"/>
        </w:rPr>
        <w:instrText xml:space="preserve"> REF _Ref467077230 \r \h </w:instrText>
      </w:r>
      <w:r w:rsidR="00A8047E">
        <w:rPr>
          <w:rFonts w:ascii="Arial" w:hAnsi="Arial" w:cs="Arial"/>
          <w:sz w:val="20"/>
          <w:szCs w:val="20"/>
          <w:highlight w:val="yellow"/>
        </w:rPr>
      </w:r>
      <w:r w:rsidR="00A8047E">
        <w:rPr>
          <w:rFonts w:ascii="Arial" w:hAnsi="Arial" w:cs="Arial"/>
          <w:sz w:val="20"/>
          <w:szCs w:val="20"/>
          <w:highlight w:val="yellow"/>
        </w:rPr>
        <w:fldChar w:fldCharType="separate"/>
      </w:r>
      <w:r w:rsidR="00AE16E3">
        <w:rPr>
          <w:rFonts w:ascii="Arial" w:hAnsi="Arial" w:cs="Arial"/>
          <w:sz w:val="20"/>
          <w:szCs w:val="20"/>
        </w:rPr>
        <w:t>2.2</w:t>
      </w:r>
      <w:r w:rsidR="00A8047E">
        <w:rPr>
          <w:rFonts w:ascii="Arial" w:hAnsi="Arial" w:cs="Arial"/>
          <w:sz w:val="20"/>
          <w:szCs w:val="20"/>
          <w:highlight w:val="yellow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výše a vedoucí pobočky závodu.</w:t>
      </w:r>
    </w:p>
    <w:p w14:paraId="4DD16904" w14:textId="77777777" w:rsidR="00C208B5" w:rsidRPr="00B557E4" w:rsidRDefault="00C208B5" w:rsidP="00751D70">
      <w:pPr>
        <w:pStyle w:val="Odstavecseseznamem"/>
        <w:numPr>
          <w:ilvl w:val="1"/>
          <w:numId w:val="39"/>
        </w:numPr>
        <w:spacing w:before="360" w:after="120" w:line="280" w:lineRule="atLeast"/>
        <w:ind w:left="567" w:hanging="567"/>
        <w:contextualSpacing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Prokázání základní způsobilosti</w:t>
      </w:r>
    </w:p>
    <w:p w14:paraId="75B6A926" w14:textId="77777777" w:rsidR="00C208B5" w:rsidRPr="00F46162" w:rsidRDefault="00C208B5" w:rsidP="00751D70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Dodavatel prokazuje splnění podmínek základní způsobilosti ve vztahu k České republice předložením:</w:t>
      </w:r>
    </w:p>
    <w:p w14:paraId="7B8409D1" w14:textId="77777777" w:rsidR="00C208B5" w:rsidRPr="00F46162" w:rsidRDefault="00C208B5" w:rsidP="0090252D">
      <w:pPr>
        <w:pStyle w:val="Textodstavce"/>
        <w:numPr>
          <w:ilvl w:val="0"/>
          <w:numId w:val="43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výpisu z evidence Rejstříku trestů ve vztahu k požadavku podle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_Ref456939139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AE16E3">
        <w:rPr>
          <w:rFonts w:ascii="Arial" w:hAnsi="Arial" w:cs="Arial"/>
          <w:sz w:val="20"/>
          <w:szCs w:val="20"/>
        </w:rPr>
        <w:t>a)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dokumentace;</w:t>
      </w:r>
    </w:p>
    <w:p w14:paraId="1379903D" w14:textId="77777777" w:rsidR="00C208B5" w:rsidRPr="00F46162" w:rsidRDefault="00C208B5" w:rsidP="0090252D">
      <w:pPr>
        <w:pStyle w:val="Textodstavce"/>
        <w:numPr>
          <w:ilvl w:val="0"/>
          <w:numId w:val="43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potvrzení příslušného finančního úřadu ve vztahu k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_Ref456939369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AE16E3">
        <w:rPr>
          <w:rFonts w:ascii="Arial" w:hAnsi="Arial" w:cs="Arial"/>
          <w:sz w:val="20"/>
          <w:szCs w:val="20"/>
        </w:rPr>
        <w:t>b)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dokumentace;</w:t>
      </w:r>
    </w:p>
    <w:p w14:paraId="399F2AA2" w14:textId="77777777" w:rsidR="00C208B5" w:rsidRPr="00F46162" w:rsidRDefault="00C208B5" w:rsidP="0090252D">
      <w:pPr>
        <w:pStyle w:val="Textodstavce"/>
        <w:numPr>
          <w:ilvl w:val="0"/>
          <w:numId w:val="43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písemného čestného prohlášení vztahujícího se ke spotřební dani ve vztahu k 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_Ref456939369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AE16E3">
        <w:rPr>
          <w:rFonts w:ascii="Arial" w:hAnsi="Arial" w:cs="Arial"/>
          <w:sz w:val="20"/>
          <w:szCs w:val="20"/>
        </w:rPr>
        <w:t>b)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</w:t>
      </w:r>
      <w:r w:rsidR="000F1BC0">
        <w:rPr>
          <w:rFonts w:ascii="Arial" w:hAnsi="Arial" w:cs="Arial"/>
          <w:sz w:val="20"/>
          <w:szCs w:val="20"/>
        </w:rPr>
        <w:t>;</w:t>
      </w:r>
    </w:p>
    <w:p w14:paraId="2A3364B7" w14:textId="77777777" w:rsidR="00C208B5" w:rsidRPr="00F46162" w:rsidRDefault="00C208B5" w:rsidP="0090252D">
      <w:pPr>
        <w:pStyle w:val="Textodstavce"/>
        <w:numPr>
          <w:ilvl w:val="0"/>
          <w:numId w:val="43"/>
        </w:numPr>
        <w:spacing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písemného čestného prohlášení ve vztahu k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_Ref456939631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AE16E3">
        <w:rPr>
          <w:rFonts w:ascii="Arial" w:hAnsi="Arial" w:cs="Arial"/>
          <w:sz w:val="20"/>
          <w:szCs w:val="20"/>
        </w:rPr>
        <w:t>c)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dokumentace;</w:t>
      </w:r>
    </w:p>
    <w:p w14:paraId="10AB8E7C" w14:textId="77777777" w:rsidR="00C208B5" w:rsidRPr="00F46162" w:rsidRDefault="00C208B5" w:rsidP="00751D70">
      <w:pPr>
        <w:pStyle w:val="Textodstavce"/>
        <w:numPr>
          <w:ilvl w:val="0"/>
          <w:numId w:val="43"/>
        </w:numPr>
        <w:tabs>
          <w:tab w:val="left" w:pos="708"/>
        </w:tabs>
        <w:spacing w:before="60"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potvrzení příslušné okresní správy sociálního zabezpečení ve vztahu k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_Ref456939664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AE16E3">
        <w:rPr>
          <w:rFonts w:ascii="Arial" w:hAnsi="Arial" w:cs="Arial"/>
          <w:sz w:val="20"/>
          <w:szCs w:val="20"/>
        </w:rPr>
        <w:t>d)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dokumentace; a</w:t>
      </w:r>
    </w:p>
    <w:p w14:paraId="2085E1E6" w14:textId="77777777" w:rsidR="00C208B5" w:rsidRPr="004D4C17" w:rsidRDefault="00C208B5" w:rsidP="00751D70">
      <w:pPr>
        <w:pStyle w:val="Textodstavce"/>
        <w:numPr>
          <w:ilvl w:val="0"/>
          <w:numId w:val="43"/>
        </w:numPr>
        <w:tabs>
          <w:tab w:val="left" w:pos="708"/>
        </w:tabs>
        <w:spacing w:before="60" w:line="280" w:lineRule="atLeast"/>
        <w:ind w:left="426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výpisu z obchodního rejstříku, nebo předložením písemného čestného prohlášení v případě, že není v obchodním rejstříku zapsán, ve vztahu k čl. 2.1. písm. </w:t>
      </w:r>
      <w:r w:rsidRPr="00F46162">
        <w:rPr>
          <w:rFonts w:ascii="Arial" w:hAnsi="Arial" w:cs="Arial"/>
          <w:sz w:val="20"/>
          <w:szCs w:val="20"/>
        </w:rPr>
        <w:fldChar w:fldCharType="begin"/>
      </w:r>
      <w:r w:rsidRPr="00F46162">
        <w:rPr>
          <w:rFonts w:ascii="Arial" w:hAnsi="Arial" w:cs="Arial"/>
          <w:sz w:val="20"/>
          <w:szCs w:val="20"/>
        </w:rPr>
        <w:instrText xml:space="preserve"> REF _Ref456939702 \r \h  \* MERGEFORMAT </w:instrText>
      </w:r>
      <w:r w:rsidRPr="00F46162">
        <w:rPr>
          <w:rFonts w:ascii="Arial" w:hAnsi="Arial" w:cs="Arial"/>
          <w:sz w:val="20"/>
          <w:szCs w:val="20"/>
        </w:rPr>
      </w:r>
      <w:r w:rsidRPr="00F46162">
        <w:rPr>
          <w:rFonts w:ascii="Arial" w:hAnsi="Arial" w:cs="Arial"/>
          <w:sz w:val="20"/>
          <w:szCs w:val="20"/>
        </w:rPr>
        <w:fldChar w:fldCharType="separate"/>
      </w:r>
      <w:r w:rsidR="00AE16E3">
        <w:rPr>
          <w:rFonts w:ascii="Arial" w:hAnsi="Arial" w:cs="Arial"/>
          <w:sz w:val="20"/>
          <w:szCs w:val="20"/>
        </w:rPr>
        <w:t>e)</w:t>
      </w:r>
      <w:r w:rsidRPr="00F46162">
        <w:rPr>
          <w:rFonts w:ascii="Arial" w:hAnsi="Arial" w:cs="Arial"/>
          <w:sz w:val="20"/>
          <w:szCs w:val="20"/>
        </w:rPr>
        <w:fldChar w:fldCharType="end"/>
      </w:r>
      <w:r w:rsidRPr="00F46162">
        <w:rPr>
          <w:rFonts w:ascii="Arial" w:hAnsi="Arial" w:cs="Arial"/>
          <w:sz w:val="20"/>
          <w:szCs w:val="20"/>
        </w:rPr>
        <w:t xml:space="preserve"> kvalifikační dokumentace.</w:t>
      </w:r>
    </w:p>
    <w:p w14:paraId="4B37E688" w14:textId="77777777" w:rsidR="00497CE8" w:rsidRPr="00C208B5" w:rsidRDefault="00497CE8" w:rsidP="00751D70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Dodavatel je oprávněn využít vzor čestného prohlášení o splnění základní </w:t>
      </w:r>
      <w:r w:rsidR="000F1BC0">
        <w:rPr>
          <w:rFonts w:ascii="Arial" w:hAnsi="Arial" w:cs="Arial"/>
          <w:sz w:val="20"/>
          <w:szCs w:val="20"/>
        </w:rPr>
        <w:t>způsobilosti</w:t>
      </w:r>
      <w:r w:rsidRPr="00C208B5">
        <w:rPr>
          <w:rFonts w:ascii="Arial" w:hAnsi="Arial" w:cs="Arial"/>
          <w:sz w:val="20"/>
          <w:szCs w:val="20"/>
        </w:rPr>
        <w:t>, který je přílohou č. 4 zadávací dokumentace této veřejné zakázky.</w:t>
      </w:r>
    </w:p>
    <w:p w14:paraId="3A93CF2A" w14:textId="77777777" w:rsidR="00497CE8" w:rsidRPr="00C208B5" w:rsidRDefault="00497CE8" w:rsidP="00064C5D">
      <w:pPr>
        <w:pStyle w:val="Textpsmene"/>
        <w:tabs>
          <w:tab w:val="left" w:pos="708"/>
        </w:tabs>
        <w:spacing w:before="60" w:line="280" w:lineRule="atLeast"/>
        <w:rPr>
          <w:rFonts w:ascii="Arial" w:hAnsi="Arial" w:cs="Arial"/>
          <w:szCs w:val="20"/>
        </w:rPr>
      </w:pPr>
    </w:p>
    <w:p w14:paraId="537F5D57" w14:textId="77777777" w:rsidR="00B66768" w:rsidRPr="00C208B5" w:rsidRDefault="00B66768" w:rsidP="00DD78FB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 w:rsidRPr="00C208B5">
        <w:rPr>
          <w:rFonts w:ascii="Arial" w:hAnsi="Arial" w:cs="Arial"/>
          <w:b/>
          <w:caps/>
          <w:color w:val="FFFFFF"/>
          <w:sz w:val="20"/>
        </w:rPr>
        <w:t xml:space="preserve">Profesní </w:t>
      </w:r>
      <w:r w:rsidR="0001669A">
        <w:rPr>
          <w:rFonts w:ascii="Arial" w:hAnsi="Arial" w:cs="Arial"/>
          <w:b/>
          <w:caps/>
          <w:color w:val="FFFFFF"/>
          <w:sz w:val="20"/>
        </w:rPr>
        <w:t>ZPŮSOBILOST</w:t>
      </w:r>
    </w:p>
    <w:p w14:paraId="582CBFB3" w14:textId="77777777" w:rsidR="003C74FC" w:rsidRPr="00C208B5" w:rsidRDefault="003C74FC" w:rsidP="003C74FC">
      <w:pPr>
        <w:shd w:val="clear" w:color="auto" w:fill="365F91"/>
        <w:spacing w:before="360" w:after="120" w:line="280" w:lineRule="atLeast"/>
        <w:jc w:val="both"/>
        <w:rPr>
          <w:rFonts w:ascii="Arial" w:hAnsi="Arial" w:cs="Arial"/>
          <w:bCs/>
          <w:color w:val="FFFFFF"/>
          <w:sz w:val="20"/>
        </w:rPr>
      </w:pPr>
      <w:r w:rsidRPr="00C208B5">
        <w:rPr>
          <w:rFonts w:ascii="Arial" w:hAnsi="Arial" w:cs="Arial"/>
          <w:b/>
          <w:color w:val="FFFFFF"/>
          <w:sz w:val="20"/>
        </w:rPr>
        <w:t xml:space="preserve">Dle § </w:t>
      </w:r>
      <w:r w:rsidR="0001669A">
        <w:rPr>
          <w:rFonts w:ascii="Arial" w:hAnsi="Arial" w:cs="Arial"/>
          <w:b/>
          <w:color w:val="FFFFFF"/>
          <w:sz w:val="20"/>
        </w:rPr>
        <w:t>77</w:t>
      </w:r>
      <w:r w:rsidR="0001669A" w:rsidRPr="00C208B5">
        <w:rPr>
          <w:rFonts w:ascii="Arial" w:hAnsi="Arial" w:cs="Arial"/>
          <w:b/>
          <w:color w:val="FFFFFF"/>
          <w:sz w:val="20"/>
        </w:rPr>
        <w:t xml:space="preserve"> </w:t>
      </w:r>
      <w:r w:rsidR="0001669A">
        <w:rPr>
          <w:rFonts w:ascii="Arial" w:hAnsi="Arial" w:cs="Arial"/>
          <w:b/>
          <w:color w:val="FFFFFF"/>
          <w:sz w:val="20"/>
        </w:rPr>
        <w:t>odst. 1</w:t>
      </w:r>
      <w:r w:rsidRPr="00C208B5">
        <w:rPr>
          <w:rFonts w:ascii="Arial" w:hAnsi="Arial" w:cs="Arial"/>
          <w:b/>
          <w:color w:val="FFFFFF"/>
          <w:sz w:val="20"/>
        </w:rPr>
        <w:t xml:space="preserve"> </w:t>
      </w:r>
      <w:r w:rsidR="000563C3" w:rsidRPr="00C208B5">
        <w:rPr>
          <w:rFonts w:ascii="Arial" w:hAnsi="Arial" w:cs="Arial"/>
          <w:b/>
          <w:color w:val="FFFFFF"/>
          <w:sz w:val="20"/>
        </w:rPr>
        <w:t>ZZVZ</w:t>
      </w:r>
      <w:r w:rsidRPr="00C208B5">
        <w:rPr>
          <w:rFonts w:ascii="Arial" w:hAnsi="Arial" w:cs="Arial"/>
          <w:b/>
          <w:color w:val="FFFFFF"/>
          <w:sz w:val="20"/>
        </w:rPr>
        <w:t xml:space="preserve">: </w:t>
      </w:r>
    </w:p>
    <w:p w14:paraId="47C321D9" w14:textId="77777777" w:rsidR="003C74FC" w:rsidRPr="00F155FF" w:rsidRDefault="000F1BC0" w:rsidP="003C74FC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82382C" w:rsidRPr="00F155FF">
        <w:rPr>
          <w:rFonts w:ascii="Arial" w:hAnsi="Arial" w:cs="Arial"/>
          <w:sz w:val="20"/>
          <w:szCs w:val="20"/>
        </w:rPr>
        <w:t xml:space="preserve">rofesní </w:t>
      </w:r>
      <w:r>
        <w:rPr>
          <w:rFonts w:ascii="Arial" w:hAnsi="Arial" w:cs="Arial"/>
          <w:sz w:val="20"/>
          <w:szCs w:val="20"/>
        </w:rPr>
        <w:t xml:space="preserve">způsobilost </w:t>
      </w:r>
      <w:r w:rsidR="0082382C" w:rsidRPr="00F155FF">
        <w:rPr>
          <w:rFonts w:ascii="Arial" w:hAnsi="Arial" w:cs="Arial"/>
          <w:b/>
          <w:bCs/>
          <w:sz w:val="20"/>
          <w:szCs w:val="20"/>
        </w:rPr>
        <w:t xml:space="preserve">dle </w:t>
      </w:r>
      <w:r w:rsidR="0001669A" w:rsidRPr="00F155FF">
        <w:rPr>
          <w:rFonts w:ascii="Arial" w:hAnsi="Arial" w:cs="Arial"/>
          <w:b/>
          <w:bCs/>
          <w:sz w:val="20"/>
          <w:szCs w:val="20"/>
        </w:rPr>
        <w:t xml:space="preserve">§ 77 odst. 1 </w:t>
      </w:r>
      <w:r w:rsidR="000563C3" w:rsidRPr="00F155FF">
        <w:rPr>
          <w:rFonts w:ascii="Arial" w:hAnsi="Arial" w:cs="Arial"/>
          <w:b/>
          <w:bCs/>
          <w:sz w:val="20"/>
          <w:szCs w:val="20"/>
        </w:rPr>
        <w:t>ZZVZ</w:t>
      </w:r>
      <w:r w:rsidR="00497CE8" w:rsidRPr="00F155FF">
        <w:rPr>
          <w:rFonts w:ascii="Arial" w:hAnsi="Arial" w:cs="Arial"/>
          <w:sz w:val="20"/>
          <w:szCs w:val="20"/>
        </w:rPr>
        <w:t xml:space="preserve"> </w:t>
      </w:r>
      <w:r w:rsidR="0082382C" w:rsidRPr="00F155FF">
        <w:rPr>
          <w:rFonts w:ascii="Arial" w:hAnsi="Arial" w:cs="Arial"/>
          <w:sz w:val="20"/>
          <w:szCs w:val="20"/>
        </w:rPr>
        <w:t>prokáže dodavatel, který předloží výpis z obchodního rejstřík</w:t>
      </w:r>
      <w:r w:rsidR="0001669A" w:rsidRPr="00F155FF">
        <w:rPr>
          <w:rFonts w:ascii="Arial" w:hAnsi="Arial" w:cs="Arial"/>
          <w:sz w:val="20"/>
          <w:szCs w:val="20"/>
        </w:rPr>
        <w:t>u</w:t>
      </w:r>
      <w:r w:rsidR="0001669A" w:rsidRPr="00F46162">
        <w:rPr>
          <w:rFonts w:ascii="Arial" w:hAnsi="Arial" w:cs="Arial"/>
        </w:rPr>
        <w:t xml:space="preserve"> </w:t>
      </w:r>
      <w:r w:rsidR="0001669A" w:rsidRPr="00F155FF">
        <w:rPr>
          <w:rFonts w:ascii="Arial" w:hAnsi="Arial" w:cs="Arial"/>
          <w:sz w:val="20"/>
          <w:szCs w:val="20"/>
        </w:rPr>
        <w:t>nebo jiné obdobné evidence, pokud jiný právní předpis zápis do takové evidence vyžaduje.</w:t>
      </w:r>
    </w:p>
    <w:p w14:paraId="34E72B9A" w14:textId="77777777" w:rsidR="003C74FC" w:rsidRPr="00F155FF" w:rsidRDefault="003C74FC" w:rsidP="00B66768">
      <w:pPr>
        <w:spacing w:line="280" w:lineRule="atLeast"/>
        <w:jc w:val="both"/>
        <w:rPr>
          <w:rFonts w:ascii="Arial" w:hAnsi="Arial" w:cs="Arial"/>
          <w:sz w:val="20"/>
        </w:rPr>
      </w:pPr>
    </w:p>
    <w:p w14:paraId="23807D80" w14:textId="77777777" w:rsidR="00F97613" w:rsidRPr="00F155FF" w:rsidRDefault="00F97613" w:rsidP="00B6676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35B6714" w14:textId="77777777" w:rsidR="00F97613" w:rsidRPr="00F155FF" w:rsidRDefault="00F97613" w:rsidP="00F97613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 w:rsidRPr="00F155FF">
        <w:rPr>
          <w:rFonts w:ascii="Arial" w:hAnsi="Arial" w:cs="Arial"/>
          <w:b/>
          <w:caps/>
          <w:color w:val="FFFFFF"/>
          <w:sz w:val="20"/>
        </w:rPr>
        <w:t xml:space="preserve">ekonomická </w:t>
      </w:r>
      <w:r w:rsidR="0001669A" w:rsidRPr="00F155FF">
        <w:rPr>
          <w:rFonts w:ascii="Arial" w:hAnsi="Arial" w:cs="Arial"/>
          <w:b/>
          <w:caps/>
          <w:color w:val="FFFFFF"/>
          <w:sz w:val="20"/>
        </w:rPr>
        <w:t>kvalifikace</w:t>
      </w:r>
    </w:p>
    <w:p w14:paraId="348E19FF" w14:textId="77777777" w:rsidR="00F97613" w:rsidRPr="00F155FF" w:rsidRDefault="00F97613" w:rsidP="00B66768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A881A29" w14:textId="70C1C0FC" w:rsidR="0001669A" w:rsidRDefault="0001669A" w:rsidP="00F46162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 xml:space="preserve">Zadavatel v souladu s § 78 odst. 1 ZZVZ </w:t>
      </w:r>
      <w:r w:rsidRPr="0042671D">
        <w:rPr>
          <w:rFonts w:ascii="Arial" w:hAnsi="Arial" w:cs="Arial"/>
          <w:sz w:val="20"/>
          <w:szCs w:val="20"/>
        </w:rPr>
        <w:t xml:space="preserve">požaduje, aby minimální </w:t>
      </w:r>
      <w:r w:rsidRPr="0090252D">
        <w:rPr>
          <w:rFonts w:ascii="Arial" w:hAnsi="Arial" w:cs="Arial"/>
          <w:b/>
          <w:sz w:val="20"/>
          <w:szCs w:val="20"/>
        </w:rPr>
        <w:t>roční obrat</w:t>
      </w:r>
      <w:r w:rsidRPr="0042671D">
        <w:rPr>
          <w:rFonts w:ascii="Arial" w:hAnsi="Arial" w:cs="Arial"/>
          <w:sz w:val="20"/>
          <w:szCs w:val="20"/>
        </w:rPr>
        <w:t xml:space="preserve"> dodavatele dosahoval minimálně </w:t>
      </w:r>
      <w:del w:id="12" w:author="Autor">
        <w:r w:rsidR="00576AB7" w:rsidRPr="0090252D">
          <w:rPr>
            <w:rFonts w:ascii="Arial" w:hAnsi="Arial" w:cs="Arial"/>
            <w:b/>
            <w:sz w:val="20"/>
            <w:szCs w:val="20"/>
          </w:rPr>
          <w:delText>250</w:delText>
        </w:r>
      </w:del>
      <w:ins w:id="13" w:author="Autor">
        <w:r w:rsidR="001451E2">
          <w:rPr>
            <w:rFonts w:ascii="Arial" w:hAnsi="Arial" w:cs="Arial"/>
            <w:b/>
            <w:sz w:val="20"/>
            <w:szCs w:val="20"/>
          </w:rPr>
          <w:t>14</w:t>
        </w:r>
        <w:r w:rsidR="001451E2" w:rsidRPr="0090252D">
          <w:rPr>
            <w:rFonts w:ascii="Arial" w:hAnsi="Arial" w:cs="Arial"/>
            <w:b/>
            <w:sz w:val="20"/>
            <w:szCs w:val="20"/>
          </w:rPr>
          <w:t>0</w:t>
        </w:r>
      </w:ins>
      <w:r w:rsidR="00DE2D24" w:rsidRPr="0090252D">
        <w:rPr>
          <w:rFonts w:ascii="Arial" w:hAnsi="Arial" w:cs="Arial"/>
          <w:b/>
          <w:sz w:val="20"/>
          <w:szCs w:val="20"/>
        </w:rPr>
        <w:t xml:space="preserve">.000.000 </w:t>
      </w:r>
      <w:r w:rsidRPr="0090252D">
        <w:rPr>
          <w:rFonts w:ascii="Arial" w:hAnsi="Arial" w:cs="Arial"/>
          <w:b/>
          <w:sz w:val="20"/>
          <w:szCs w:val="20"/>
        </w:rPr>
        <w:t>Kč</w:t>
      </w:r>
      <w:r w:rsidR="00751D70">
        <w:rPr>
          <w:rStyle w:val="Znakapoznpodarou"/>
          <w:rFonts w:ascii="Arial" w:hAnsi="Arial" w:cs="Arial"/>
          <w:b/>
          <w:sz w:val="20"/>
          <w:szCs w:val="20"/>
        </w:rPr>
        <w:footnoteReference w:id="2"/>
      </w:r>
      <w:r w:rsidRPr="0042671D">
        <w:rPr>
          <w:rFonts w:ascii="Arial" w:hAnsi="Arial" w:cs="Arial"/>
          <w:sz w:val="20"/>
          <w:szCs w:val="20"/>
        </w:rPr>
        <w:t xml:space="preserve">, a to </w:t>
      </w:r>
      <w:r w:rsidRPr="0090252D">
        <w:rPr>
          <w:rFonts w:ascii="Arial" w:hAnsi="Arial" w:cs="Arial"/>
          <w:b/>
          <w:sz w:val="20"/>
          <w:szCs w:val="20"/>
        </w:rPr>
        <w:t>za 3 bezprostředně předcházející účetní období</w:t>
      </w:r>
      <w:r w:rsidRPr="0042671D">
        <w:rPr>
          <w:rFonts w:ascii="Arial" w:hAnsi="Arial" w:cs="Arial"/>
          <w:sz w:val="20"/>
          <w:szCs w:val="20"/>
        </w:rPr>
        <w:t>; jestliže</w:t>
      </w:r>
      <w:r w:rsidRPr="00F46162">
        <w:rPr>
          <w:rFonts w:ascii="Arial" w:hAnsi="Arial" w:cs="Arial"/>
          <w:sz w:val="20"/>
          <w:szCs w:val="20"/>
        </w:rPr>
        <w:t xml:space="preserve"> dodavatel vznikl později, postačí, předloží-li údaje o svém obratu v požadované výši za všechna účetní období od svého vzniku.</w:t>
      </w:r>
    </w:p>
    <w:p w14:paraId="62607E85" w14:textId="77777777" w:rsidR="0001669A" w:rsidRPr="00F46162" w:rsidRDefault="0001669A" w:rsidP="00F46162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</w:p>
    <w:p w14:paraId="2AE2962D" w14:textId="77777777" w:rsidR="00497CE8" w:rsidRPr="001B270A" w:rsidRDefault="0001669A" w:rsidP="00F46162">
      <w:pPr>
        <w:pStyle w:val="Textodstavce"/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Dodavatel prokáže obrat předložením výkazu zisku a ztrát dodavatele za všechna 3 bezprostředně předcházející účetní období nebo obdobným dokladem podle právního řádu země sídla dodavatele.</w:t>
      </w:r>
    </w:p>
    <w:p w14:paraId="51A7F85D" w14:textId="77777777" w:rsidR="00F97613" w:rsidRPr="00F155FF" w:rsidRDefault="00C97DC6" w:rsidP="00B66768">
      <w:pPr>
        <w:spacing w:line="280" w:lineRule="atLeast"/>
        <w:jc w:val="both"/>
        <w:rPr>
          <w:rFonts w:ascii="Arial" w:hAnsi="Arial" w:cs="Arial"/>
          <w:sz w:val="20"/>
        </w:rPr>
      </w:pPr>
      <w:r w:rsidRPr="00F155FF">
        <w:rPr>
          <w:rFonts w:ascii="Arial" w:hAnsi="Arial" w:cs="Arial"/>
          <w:sz w:val="20"/>
        </w:rPr>
        <w:br w:type="page"/>
      </w:r>
    </w:p>
    <w:p w14:paraId="33EFF495" w14:textId="77777777" w:rsidR="00B66768" w:rsidRPr="00C208B5" w:rsidRDefault="00B66768" w:rsidP="00EE272A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aps/>
          <w:color w:val="FFFFFF"/>
          <w:sz w:val="20"/>
        </w:rPr>
      </w:pPr>
      <w:r w:rsidRPr="00C208B5">
        <w:rPr>
          <w:rFonts w:ascii="Arial" w:hAnsi="Arial" w:cs="Arial"/>
          <w:b/>
          <w:caps/>
          <w:color w:val="FFFFFF"/>
          <w:sz w:val="20"/>
        </w:rPr>
        <w:lastRenderedPageBreak/>
        <w:t>TECHNICK</w:t>
      </w:r>
      <w:r w:rsidR="0049566D">
        <w:rPr>
          <w:rFonts w:ascii="Arial" w:hAnsi="Arial" w:cs="Arial"/>
          <w:b/>
          <w:caps/>
          <w:color w:val="FFFFFF"/>
          <w:sz w:val="20"/>
        </w:rPr>
        <w:t>á kvalifikace</w:t>
      </w:r>
    </w:p>
    <w:p w14:paraId="1786C815" w14:textId="77777777" w:rsidR="00B66768" w:rsidRPr="00C208B5" w:rsidRDefault="00B66768" w:rsidP="00B66768">
      <w:pPr>
        <w:pStyle w:val="Textodstavce"/>
        <w:spacing w:before="0" w:after="0" w:line="280" w:lineRule="atLeast"/>
        <w:rPr>
          <w:rFonts w:ascii="Arial" w:hAnsi="Arial" w:cs="Arial"/>
          <w:b/>
          <w:sz w:val="20"/>
          <w:u w:val="single"/>
        </w:rPr>
      </w:pPr>
    </w:p>
    <w:p w14:paraId="28B679D7" w14:textId="77777777" w:rsidR="00B66768" w:rsidRPr="00C208B5" w:rsidRDefault="00526AC9" w:rsidP="00B66768">
      <w:pPr>
        <w:pStyle w:val="Textodstavce"/>
        <w:spacing w:before="0" w:after="0" w:line="280" w:lineRule="atLeast"/>
        <w:rPr>
          <w:rFonts w:ascii="Arial" w:hAnsi="Arial" w:cs="Arial"/>
          <w:sz w:val="20"/>
        </w:rPr>
      </w:pPr>
      <w:r w:rsidRPr="00526AC9">
        <w:rPr>
          <w:rFonts w:ascii="Arial" w:hAnsi="Arial" w:cs="Arial"/>
          <w:sz w:val="20"/>
        </w:rPr>
        <w:t xml:space="preserve">Splnění technické kvalifikace prokazuje dodavatel prokázáním splnění </w:t>
      </w:r>
      <w:r w:rsidR="00B56E3D">
        <w:rPr>
          <w:rFonts w:ascii="Arial" w:hAnsi="Arial" w:cs="Arial"/>
          <w:sz w:val="20"/>
        </w:rPr>
        <w:t>níže uvedených</w:t>
      </w:r>
      <w:r w:rsidRPr="00526AC9">
        <w:rPr>
          <w:rFonts w:ascii="Arial" w:hAnsi="Arial" w:cs="Arial"/>
          <w:sz w:val="20"/>
        </w:rPr>
        <w:t xml:space="preserve"> kritérií technické kvalifikace</w:t>
      </w:r>
      <w:r w:rsidR="00B56E3D">
        <w:rPr>
          <w:rFonts w:ascii="Arial" w:hAnsi="Arial" w:cs="Arial"/>
          <w:sz w:val="20"/>
        </w:rPr>
        <w:t>. Zadavatel může p</w:t>
      </w:r>
      <w:r w:rsidR="00B56E3D" w:rsidRPr="00B56E3D">
        <w:rPr>
          <w:rFonts w:ascii="Arial" w:hAnsi="Arial" w:cs="Arial"/>
          <w:sz w:val="20"/>
        </w:rPr>
        <w:t>ovažovat technickou kvalifikaci za neprokázanou, pokud prokáže, že dodavatel má protichůdné zájmy, které by mohly negativně ovlivnit plnění veřejné zakázky</w:t>
      </w:r>
      <w:r w:rsidR="00B56E3D">
        <w:rPr>
          <w:rFonts w:ascii="Arial" w:hAnsi="Arial" w:cs="Arial"/>
          <w:sz w:val="20"/>
        </w:rPr>
        <w:t>.</w:t>
      </w:r>
    </w:p>
    <w:p w14:paraId="7B6CE706" w14:textId="77777777" w:rsidR="00B66768" w:rsidRPr="00C208B5" w:rsidRDefault="00526AC9" w:rsidP="00B66768">
      <w:pPr>
        <w:pStyle w:val="Textodstavce"/>
        <w:shd w:val="clear" w:color="auto" w:fill="365F91"/>
        <w:tabs>
          <w:tab w:val="clear" w:pos="851"/>
        </w:tabs>
        <w:spacing w:before="360" w:line="280" w:lineRule="atLeast"/>
        <w:outlineLvl w:val="9"/>
        <w:rPr>
          <w:rFonts w:ascii="Arial" w:hAnsi="Arial" w:cs="Arial"/>
          <w:b/>
          <w:color w:val="FFFFFF"/>
          <w:sz w:val="20"/>
        </w:rPr>
      </w:pPr>
      <w:r w:rsidRPr="00526AC9">
        <w:rPr>
          <w:rFonts w:ascii="Arial" w:hAnsi="Arial" w:cs="Arial"/>
          <w:b/>
          <w:color w:val="FFFFFF"/>
          <w:sz w:val="20"/>
        </w:rPr>
        <w:t>Seznam významných služeb poskytnutých za poslední 3 roky</w:t>
      </w:r>
      <w:r>
        <w:rPr>
          <w:rFonts w:ascii="Arial" w:hAnsi="Arial" w:cs="Arial"/>
          <w:b/>
          <w:color w:val="FFFFFF"/>
          <w:sz w:val="20"/>
        </w:rPr>
        <w:t xml:space="preserve"> d</w:t>
      </w:r>
      <w:r w:rsidRPr="00C208B5">
        <w:rPr>
          <w:rFonts w:ascii="Arial" w:hAnsi="Arial" w:cs="Arial"/>
          <w:b/>
          <w:color w:val="FFFFFF"/>
          <w:sz w:val="20"/>
        </w:rPr>
        <w:t xml:space="preserve">le </w:t>
      </w:r>
      <w:r w:rsidR="00B66768" w:rsidRPr="00C208B5">
        <w:rPr>
          <w:rFonts w:ascii="Arial" w:hAnsi="Arial" w:cs="Arial"/>
          <w:b/>
          <w:color w:val="FFFFFF"/>
          <w:sz w:val="20"/>
        </w:rPr>
        <w:t xml:space="preserve">§ </w:t>
      </w:r>
      <w:r>
        <w:rPr>
          <w:rFonts w:ascii="Arial" w:hAnsi="Arial" w:cs="Arial"/>
          <w:b/>
          <w:color w:val="FFFFFF"/>
          <w:sz w:val="20"/>
        </w:rPr>
        <w:t>79</w:t>
      </w:r>
      <w:r w:rsidRPr="00C208B5">
        <w:rPr>
          <w:rFonts w:ascii="Arial" w:hAnsi="Arial" w:cs="Arial"/>
          <w:b/>
          <w:color w:val="FFFFFF"/>
          <w:sz w:val="20"/>
        </w:rPr>
        <w:t xml:space="preserve"> </w:t>
      </w:r>
      <w:r w:rsidR="00B66768" w:rsidRPr="00C208B5">
        <w:rPr>
          <w:rFonts w:ascii="Arial" w:hAnsi="Arial" w:cs="Arial"/>
          <w:b/>
          <w:color w:val="FFFFFF"/>
          <w:sz w:val="20"/>
        </w:rPr>
        <w:t xml:space="preserve">odst. </w:t>
      </w:r>
      <w:r w:rsidR="00871A75" w:rsidRPr="00C208B5">
        <w:rPr>
          <w:rFonts w:ascii="Arial" w:hAnsi="Arial" w:cs="Arial"/>
          <w:b/>
          <w:color w:val="FFFFFF"/>
          <w:sz w:val="20"/>
        </w:rPr>
        <w:t>2</w:t>
      </w:r>
      <w:r w:rsidR="00B66768" w:rsidRPr="00C208B5">
        <w:rPr>
          <w:rFonts w:ascii="Arial" w:hAnsi="Arial" w:cs="Arial"/>
          <w:b/>
          <w:color w:val="FFFFFF"/>
          <w:sz w:val="20"/>
        </w:rPr>
        <w:t xml:space="preserve"> písm. </w:t>
      </w:r>
      <w:r>
        <w:rPr>
          <w:rFonts w:ascii="Arial" w:hAnsi="Arial" w:cs="Arial"/>
          <w:b/>
          <w:color w:val="FFFFFF"/>
          <w:sz w:val="20"/>
        </w:rPr>
        <w:t>b</w:t>
      </w:r>
      <w:r w:rsidR="00B66768" w:rsidRPr="00C208B5">
        <w:rPr>
          <w:rFonts w:ascii="Arial" w:hAnsi="Arial" w:cs="Arial"/>
          <w:b/>
          <w:color w:val="FFFFFF"/>
          <w:sz w:val="20"/>
        </w:rPr>
        <w:t xml:space="preserve">) </w:t>
      </w:r>
      <w:r w:rsidR="000563C3" w:rsidRPr="00C208B5">
        <w:rPr>
          <w:rFonts w:ascii="Arial" w:hAnsi="Arial" w:cs="Arial"/>
          <w:b/>
          <w:color w:val="FFFFFF"/>
          <w:sz w:val="20"/>
        </w:rPr>
        <w:t>ZZVZ</w:t>
      </w:r>
      <w:r w:rsidR="00B66768" w:rsidRPr="00C208B5">
        <w:rPr>
          <w:rFonts w:ascii="Arial" w:hAnsi="Arial" w:cs="Arial"/>
          <w:b/>
          <w:color w:val="FFFFFF"/>
          <w:sz w:val="20"/>
        </w:rPr>
        <w:t>:</w:t>
      </w:r>
    </w:p>
    <w:p w14:paraId="1BE7BAAE" w14:textId="77777777" w:rsidR="00526AC9" w:rsidRPr="00F46162" w:rsidRDefault="00526AC9" w:rsidP="00526AC9">
      <w:pPr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Dodavatel předloží seznam významných zakázek (služeb), které svým předmětem odpovídají předmětu této veřejné zakázky, poskytnutých za poslední 3 roky před zahájením zadávacího řízení včetně uvedení ceny a doby jejich poskytnutí a identifikace objednatele.</w:t>
      </w:r>
      <w:r w:rsidRPr="00F46162">
        <w:rPr>
          <w:rFonts w:ascii="Arial" w:hAnsi="Arial" w:cs="Arial"/>
          <w:bCs/>
          <w:sz w:val="20"/>
          <w:szCs w:val="20"/>
        </w:rPr>
        <w:t xml:space="preserve"> </w:t>
      </w:r>
    </w:p>
    <w:p w14:paraId="23F17576" w14:textId="77777777" w:rsidR="00526AC9" w:rsidRPr="00F46162" w:rsidRDefault="00526AC9" w:rsidP="00526AC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bookmarkStart w:id="16" w:name="_Toc453847722"/>
      <w:bookmarkStart w:id="17" w:name="_Toc461027139"/>
    </w:p>
    <w:bookmarkEnd w:id="16"/>
    <w:bookmarkEnd w:id="17"/>
    <w:p w14:paraId="0133F7F4" w14:textId="77777777" w:rsidR="00526AC9" w:rsidRPr="00F46162" w:rsidRDefault="00526AC9" w:rsidP="00526AC9">
      <w:pPr>
        <w:spacing w:line="280" w:lineRule="atLeast"/>
        <w:jc w:val="both"/>
        <w:rPr>
          <w:rFonts w:ascii="Arial" w:hAnsi="Arial" w:cs="Arial"/>
          <w:bCs/>
          <w:sz w:val="20"/>
        </w:rPr>
      </w:pPr>
      <w:r w:rsidRPr="00F46162">
        <w:rPr>
          <w:rFonts w:ascii="Arial" w:hAnsi="Arial" w:cs="Arial"/>
          <w:bCs/>
          <w:sz w:val="20"/>
        </w:rPr>
        <w:t>Seznam významných zakázek je dodavatel povinen předložit ve formě čestného prohlášení v následující struktuře, nejlépe ve formě tabulky:</w:t>
      </w:r>
    </w:p>
    <w:p w14:paraId="41BBF514" w14:textId="77777777" w:rsidR="00526AC9" w:rsidRPr="00F46162" w:rsidRDefault="00526AC9" w:rsidP="00F46162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7604B7">
        <w:rPr>
          <w:rFonts w:ascii="Arial" w:hAnsi="Arial" w:cs="Arial"/>
          <w:sz w:val="20"/>
        </w:rPr>
        <w:t>název objednatele</w:t>
      </w:r>
      <w:r>
        <w:rPr>
          <w:rFonts w:ascii="Arial" w:hAnsi="Arial" w:cs="Arial"/>
          <w:sz w:val="20"/>
        </w:rPr>
        <w:t>;</w:t>
      </w:r>
    </w:p>
    <w:p w14:paraId="62B5C4E6" w14:textId="77777777" w:rsidR="00526AC9" w:rsidRPr="00F46162" w:rsidRDefault="00526AC9" w:rsidP="00F46162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>název významné zakázky</w:t>
      </w:r>
      <w:r>
        <w:rPr>
          <w:rFonts w:ascii="Arial" w:hAnsi="Arial" w:cs="Arial"/>
          <w:sz w:val="20"/>
        </w:rPr>
        <w:t>;</w:t>
      </w:r>
    </w:p>
    <w:p w14:paraId="724F9F8A" w14:textId="77777777" w:rsidR="00526AC9" w:rsidRPr="00F46162" w:rsidRDefault="00526AC9" w:rsidP="00F46162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 xml:space="preserve">popis poskytovaných služeb (stručný popis, v čem poskytované služby </w:t>
      </w:r>
      <w:r w:rsidRPr="007604B7">
        <w:rPr>
          <w:rFonts w:ascii="Arial" w:hAnsi="Arial" w:cs="Arial"/>
          <w:sz w:val="20"/>
        </w:rPr>
        <w:t>spočívaly)</w:t>
      </w:r>
      <w:r>
        <w:rPr>
          <w:rFonts w:ascii="Arial" w:hAnsi="Arial" w:cs="Arial"/>
          <w:sz w:val="20"/>
        </w:rPr>
        <w:t>;</w:t>
      </w:r>
    </w:p>
    <w:p w14:paraId="73A8783A" w14:textId="77777777" w:rsidR="00526AC9" w:rsidRPr="00F46162" w:rsidRDefault="00526AC9" w:rsidP="00F46162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>celkový rozsah plnění (v Kč bez DPH);</w:t>
      </w:r>
    </w:p>
    <w:p w14:paraId="21193618" w14:textId="77777777" w:rsidR="00526AC9" w:rsidRPr="00F46162" w:rsidRDefault="00526AC9" w:rsidP="00F46162">
      <w:pPr>
        <w:numPr>
          <w:ilvl w:val="0"/>
          <w:numId w:val="19"/>
        </w:numPr>
        <w:tabs>
          <w:tab w:val="clear" w:pos="360"/>
          <w:tab w:val="num" w:pos="1276"/>
        </w:tabs>
        <w:spacing w:line="280" w:lineRule="atLeast"/>
        <w:ind w:left="1276" w:hanging="567"/>
        <w:jc w:val="both"/>
        <w:rPr>
          <w:rFonts w:ascii="Arial" w:hAnsi="Arial" w:cs="Arial"/>
          <w:sz w:val="20"/>
        </w:rPr>
      </w:pPr>
      <w:r w:rsidRPr="00F46162">
        <w:rPr>
          <w:rFonts w:ascii="Arial" w:hAnsi="Arial" w:cs="Arial"/>
          <w:sz w:val="20"/>
        </w:rPr>
        <w:t>doba realizace významné zakázky (zadavatel doporučuje užít formát mm/</w:t>
      </w:r>
      <w:proofErr w:type="spellStart"/>
      <w:r w:rsidRPr="00F46162">
        <w:rPr>
          <w:rFonts w:ascii="Arial" w:hAnsi="Arial" w:cs="Arial"/>
          <w:sz w:val="20"/>
        </w:rPr>
        <w:t>rrrr</w:t>
      </w:r>
      <w:proofErr w:type="spellEnd"/>
      <w:r w:rsidRPr="00F46162">
        <w:rPr>
          <w:rFonts w:ascii="Arial" w:hAnsi="Arial" w:cs="Arial"/>
          <w:sz w:val="20"/>
        </w:rPr>
        <w:t xml:space="preserve"> – mm/</w:t>
      </w:r>
      <w:proofErr w:type="spellStart"/>
      <w:r w:rsidRPr="00F46162">
        <w:rPr>
          <w:rFonts w:ascii="Arial" w:hAnsi="Arial" w:cs="Arial"/>
          <w:sz w:val="20"/>
        </w:rPr>
        <w:t>rrrr</w:t>
      </w:r>
      <w:proofErr w:type="spellEnd"/>
      <w:r w:rsidRPr="00F46162">
        <w:rPr>
          <w:rFonts w:ascii="Arial" w:hAnsi="Arial" w:cs="Arial"/>
          <w:sz w:val="20"/>
        </w:rPr>
        <w:t>).</w:t>
      </w:r>
    </w:p>
    <w:p w14:paraId="5F3CF548" w14:textId="77777777" w:rsidR="00526AC9" w:rsidRPr="00F46162" w:rsidRDefault="00526AC9" w:rsidP="00526AC9">
      <w:pPr>
        <w:rPr>
          <w:rFonts w:ascii="Arial" w:hAnsi="Arial" w:cs="Arial"/>
          <w:sz w:val="20"/>
          <w:szCs w:val="20"/>
        </w:rPr>
      </w:pPr>
    </w:p>
    <w:p w14:paraId="409ABEB2" w14:textId="77777777" w:rsidR="0031174B" w:rsidRPr="007604B7" w:rsidRDefault="00526AC9" w:rsidP="00F46162">
      <w:pPr>
        <w:pStyle w:val="Textodstavce"/>
        <w:tabs>
          <w:tab w:val="clear" w:pos="851"/>
        </w:tabs>
        <w:spacing w:before="0" w:after="0" w:line="280" w:lineRule="atLeast"/>
        <w:rPr>
          <w:rFonts w:ascii="Arial" w:hAnsi="Arial" w:cs="Arial"/>
          <w:sz w:val="20"/>
          <w:szCs w:val="20"/>
        </w:rPr>
      </w:pPr>
      <w:r w:rsidRPr="00F46162">
        <w:rPr>
          <w:rFonts w:ascii="Arial" w:hAnsi="Arial" w:cs="Arial"/>
          <w:sz w:val="20"/>
          <w:szCs w:val="20"/>
        </w:rPr>
        <w:t>V souladu s § 79 odst. 3 ZZVZ platí, že významná zakázka je realizována v posledních 3 letech, byla-li v tomto období dokončena. V případě významné zakázky pravidelné povahy se pro účely prokázání technické kvalifikace považuje za rozhodný rozsah zakázky realizovaný v průběhu posledních 3 let.</w:t>
      </w:r>
    </w:p>
    <w:p w14:paraId="0B928FF4" w14:textId="77777777" w:rsidR="0031174B" w:rsidRPr="00C208B5" w:rsidRDefault="00497CE8" w:rsidP="0031174B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Z dokumentů</w:t>
      </w:r>
      <w:r w:rsidR="0031174B" w:rsidRPr="00C208B5">
        <w:rPr>
          <w:rFonts w:ascii="Arial" w:hAnsi="Arial" w:cs="Arial"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 xml:space="preserve">musí být </w:t>
      </w:r>
      <w:r w:rsidR="0031174B" w:rsidRPr="00C208B5">
        <w:rPr>
          <w:rFonts w:ascii="Arial" w:hAnsi="Arial" w:cs="Arial"/>
          <w:sz w:val="20"/>
          <w:szCs w:val="20"/>
        </w:rPr>
        <w:t>patrné splnění níže vymezené úrovně kvalifikačního předpokladu</w:t>
      </w:r>
      <w:r w:rsidR="00D127E1" w:rsidRPr="00C208B5">
        <w:rPr>
          <w:rFonts w:ascii="Arial" w:hAnsi="Arial" w:cs="Arial"/>
          <w:sz w:val="20"/>
          <w:szCs w:val="20"/>
        </w:rPr>
        <w:t>.</w:t>
      </w:r>
    </w:p>
    <w:p w14:paraId="10A93C97" w14:textId="77777777" w:rsidR="0031174B" w:rsidRPr="00C208B5" w:rsidRDefault="0031174B" w:rsidP="00EC667A">
      <w:pPr>
        <w:pStyle w:val="Textodstavce"/>
        <w:spacing w:before="240" w:after="0" w:line="280" w:lineRule="atLeast"/>
        <w:rPr>
          <w:rFonts w:ascii="Arial" w:hAnsi="Arial" w:cs="Arial"/>
          <w:b/>
          <w:i/>
          <w:sz w:val="20"/>
          <w:szCs w:val="20"/>
        </w:rPr>
      </w:pPr>
      <w:r w:rsidRPr="00C208B5">
        <w:rPr>
          <w:rFonts w:ascii="Arial" w:hAnsi="Arial" w:cs="Arial"/>
          <w:b/>
          <w:i/>
          <w:sz w:val="20"/>
          <w:szCs w:val="20"/>
        </w:rPr>
        <w:t xml:space="preserve">Vymezení minimální úrovně tohoto </w:t>
      </w:r>
      <w:r w:rsidR="00C535F1" w:rsidRPr="00C535F1">
        <w:rPr>
          <w:rFonts w:ascii="Arial" w:hAnsi="Arial" w:cs="Arial"/>
          <w:b/>
          <w:i/>
          <w:sz w:val="20"/>
          <w:szCs w:val="20"/>
        </w:rPr>
        <w:t xml:space="preserve">kritéria technické kvalifikace </w:t>
      </w:r>
      <w:r w:rsidRPr="00C208B5">
        <w:rPr>
          <w:rFonts w:ascii="Arial" w:hAnsi="Arial" w:cs="Arial"/>
          <w:b/>
          <w:i/>
          <w:sz w:val="20"/>
          <w:szCs w:val="20"/>
        </w:rPr>
        <w:t>odpovídající druhu, rozsahu a složitosti předmětu plnění veřejné zakázky:</w:t>
      </w:r>
    </w:p>
    <w:p w14:paraId="47862221" w14:textId="77777777" w:rsidR="00937265" w:rsidRPr="00C208B5" w:rsidRDefault="00937265" w:rsidP="0031174B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7FD82B71" w14:textId="77777777" w:rsidR="00435DEE" w:rsidRPr="00DE2D24" w:rsidRDefault="00497CE8" w:rsidP="00E37D9F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7604B7">
        <w:rPr>
          <w:rFonts w:ascii="Arial" w:hAnsi="Arial" w:cs="Arial"/>
          <w:sz w:val="20"/>
          <w:szCs w:val="20"/>
        </w:rPr>
        <w:t xml:space="preserve">Dodavatel </w:t>
      </w:r>
      <w:r w:rsidR="005224F3" w:rsidRPr="007604B7">
        <w:rPr>
          <w:rFonts w:ascii="Arial" w:hAnsi="Arial" w:cs="Arial"/>
          <w:sz w:val="20"/>
          <w:szCs w:val="20"/>
        </w:rPr>
        <w:t xml:space="preserve">splňuje </w:t>
      </w:r>
      <w:r w:rsidR="00C535F1" w:rsidRPr="00F46162">
        <w:rPr>
          <w:rFonts w:ascii="Arial" w:hAnsi="Arial" w:cs="Arial"/>
          <w:sz w:val="20"/>
          <w:szCs w:val="20"/>
        </w:rPr>
        <w:t>toto kritérium technické kvalifikace</w:t>
      </w:r>
      <w:r w:rsidR="005224F3" w:rsidRPr="007604B7">
        <w:rPr>
          <w:rFonts w:ascii="Arial" w:hAnsi="Arial" w:cs="Arial"/>
          <w:sz w:val="20"/>
          <w:szCs w:val="20"/>
        </w:rPr>
        <w:t>, pokud v posledních 3 letech realizoval</w:t>
      </w:r>
      <w:r w:rsidR="00435DEE" w:rsidRPr="007604B7">
        <w:rPr>
          <w:rFonts w:ascii="Arial" w:hAnsi="Arial" w:cs="Arial"/>
          <w:sz w:val="20"/>
          <w:szCs w:val="20"/>
        </w:rPr>
        <w:t xml:space="preserve"> </w:t>
      </w:r>
      <w:r w:rsidR="00435DEE" w:rsidRPr="00F46162">
        <w:rPr>
          <w:rFonts w:ascii="Arial" w:hAnsi="Arial" w:cs="Arial"/>
          <w:sz w:val="20"/>
          <w:szCs w:val="20"/>
          <w:u w:val="single"/>
        </w:rPr>
        <w:t xml:space="preserve">minimálně </w:t>
      </w:r>
      <w:r w:rsidR="001556E4" w:rsidRPr="00F46162">
        <w:rPr>
          <w:rFonts w:ascii="Arial" w:hAnsi="Arial" w:cs="Arial"/>
          <w:sz w:val="20"/>
          <w:szCs w:val="20"/>
          <w:u w:val="single"/>
        </w:rPr>
        <w:t>3</w:t>
      </w:r>
      <w:r w:rsidR="00435DEE" w:rsidRPr="00F46162">
        <w:rPr>
          <w:rFonts w:ascii="Arial" w:hAnsi="Arial" w:cs="Arial"/>
          <w:sz w:val="20"/>
          <w:szCs w:val="20"/>
          <w:u w:val="single"/>
        </w:rPr>
        <w:t xml:space="preserve"> významn</w:t>
      </w:r>
      <w:r w:rsidR="001556E4" w:rsidRPr="00F46162">
        <w:rPr>
          <w:rFonts w:ascii="Arial" w:hAnsi="Arial" w:cs="Arial"/>
          <w:sz w:val="20"/>
          <w:szCs w:val="20"/>
          <w:u w:val="single"/>
        </w:rPr>
        <w:t>é</w:t>
      </w:r>
      <w:r w:rsidR="00435DEE" w:rsidRPr="00F46162">
        <w:rPr>
          <w:rFonts w:ascii="Arial" w:hAnsi="Arial" w:cs="Arial"/>
          <w:sz w:val="20"/>
          <w:szCs w:val="20"/>
          <w:u w:val="single"/>
        </w:rPr>
        <w:t xml:space="preserve"> zakáz</w:t>
      </w:r>
      <w:r w:rsidR="001556E4" w:rsidRPr="00F46162">
        <w:rPr>
          <w:rFonts w:ascii="Arial" w:hAnsi="Arial" w:cs="Arial"/>
          <w:sz w:val="20"/>
          <w:szCs w:val="20"/>
          <w:u w:val="single"/>
        </w:rPr>
        <w:t>ky</w:t>
      </w:r>
      <w:r w:rsidR="00435DEE" w:rsidRPr="007604B7">
        <w:rPr>
          <w:rFonts w:ascii="Arial" w:hAnsi="Arial" w:cs="Arial"/>
          <w:sz w:val="20"/>
          <w:szCs w:val="20"/>
        </w:rPr>
        <w:t xml:space="preserve"> („</w:t>
      </w:r>
      <w:r w:rsidR="00435DEE" w:rsidRPr="007604B7">
        <w:rPr>
          <w:rFonts w:ascii="Arial" w:hAnsi="Arial" w:cs="Arial"/>
          <w:b/>
          <w:sz w:val="20"/>
          <w:szCs w:val="20"/>
        </w:rPr>
        <w:t>referenční služby</w:t>
      </w:r>
      <w:r w:rsidR="00435DEE" w:rsidRPr="007604B7">
        <w:rPr>
          <w:rFonts w:ascii="Arial" w:hAnsi="Arial" w:cs="Arial"/>
          <w:sz w:val="20"/>
          <w:szCs w:val="20"/>
        </w:rPr>
        <w:t xml:space="preserve">“), jejichž </w:t>
      </w:r>
      <w:r w:rsidR="00435DEE" w:rsidRPr="0090252D">
        <w:rPr>
          <w:rFonts w:ascii="Arial" w:hAnsi="Arial" w:cs="Arial"/>
          <w:sz w:val="20"/>
          <w:szCs w:val="20"/>
          <w:u w:val="single"/>
        </w:rPr>
        <w:t xml:space="preserve">předmětem bylo </w:t>
      </w:r>
      <w:r w:rsidR="00FA07B5" w:rsidRPr="0090252D">
        <w:rPr>
          <w:rFonts w:ascii="Arial" w:hAnsi="Arial" w:cs="Arial"/>
          <w:sz w:val="20"/>
          <w:szCs w:val="20"/>
          <w:u w:val="single"/>
        </w:rPr>
        <w:t>poskytnutí služeb systémové integrace v oblasti ICT</w:t>
      </w:r>
      <w:r w:rsidR="00435DEE" w:rsidRPr="00DE2D24">
        <w:rPr>
          <w:rFonts w:ascii="Arial" w:hAnsi="Arial" w:cs="Arial"/>
          <w:sz w:val="20"/>
          <w:szCs w:val="20"/>
        </w:rPr>
        <w:t>, přičemž:</w:t>
      </w:r>
    </w:p>
    <w:p w14:paraId="23079DFD" w14:textId="77777777" w:rsidR="00435DEE" w:rsidRPr="008F03D1" w:rsidRDefault="00435DEE" w:rsidP="00871A75">
      <w:pPr>
        <w:pStyle w:val="Odstavecseseznamem"/>
        <w:numPr>
          <w:ilvl w:val="0"/>
          <w:numId w:val="32"/>
        </w:numPr>
        <w:spacing w:after="120" w:line="28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r w:rsidRPr="008F03D1">
        <w:rPr>
          <w:rFonts w:ascii="Arial" w:hAnsi="Arial" w:cs="Arial"/>
          <w:sz w:val="20"/>
          <w:szCs w:val="20"/>
        </w:rPr>
        <w:t xml:space="preserve">minimální finanční plnění </w:t>
      </w:r>
      <w:r w:rsidRPr="0090252D">
        <w:rPr>
          <w:rFonts w:ascii="Arial" w:hAnsi="Arial" w:cs="Arial"/>
          <w:b/>
          <w:sz w:val="20"/>
          <w:szCs w:val="20"/>
        </w:rPr>
        <w:t>každé</w:t>
      </w:r>
      <w:r w:rsidRPr="008F03D1">
        <w:rPr>
          <w:rFonts w:ascii="Arial" w:hAnsi="Arial" w:cs="Arial"/>
          <w:sz w:val="20"/>
          <w:szCs w:val="20"/>
        </w:rPr>
        <w:t xml:space="preserve"> referenční služby nesmí činit méně než </w:t>
      </w:r>
      <w:r w:rsidR="00DE2D24" w:rsidRPr="0090252D">
        <w:rPr>
          <w:rFonts w:ascii="Arial" w:hAnsi="Arial" w:cs="Arial"/>
          <w:b/>
          <w:sz w:val="20"/>
          <w:szCs w:val="20"/>
        </w:rPr>
        <w:t>20</w:t>
      </w:r>
      <w:r w:rsidRPr="0090252D">
        <w:rPr>
          <w:rFonts w:ascii="Arial" w:hAnsi="Arial" w:cs="Arial"/>
          <w:b/>
          <w:sz w:val="20"/>
          <w:szCs w:val="20"/>
        </w:rPr>
        <w:t>.000.000,- Kč bez DPH</w:t>
      </w:r>
      <w:r w:rsidRPr="008F03D1">
        <w:rPr>
          <w:rFonts w:ascii="Arial" w:hAnsi="Arial" w:cs="Arial"/>
          <w:sz w:val="20"/>
          <w:szCs w:val="20"/>
        </w:rPr>
        <w:t>;</w:t>
      </w:r>
    </w:p>
    <w:p w14:paraId="7644CA33" w14:textId="334B217E" w:rsidR="00435DEE" w:rsidRPr="008F03D1" w:rsidRDefault="00435DEE" w:rsidP="00871A75">
      <w:pPr>
        <w:pStyle w:val="Odstavecseseznamem"/>
        <w:numPr>
          <w:ilvl w:val="0"/>
          <w:numId w:val="32"/>
        </w:numPr>
        <w:spacing w:after="120" w:line="28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r w:rsidRPr="008F03D1">
        <w:rPr>
          <w:rFonts w:ascii="Arial" w:hAnsi="Arial" w:cs="Arial"/>
          <w:sz w:val="20"/>
          <w:szCs w:val="20"/>
        </w:rPr>
        <w:t xml:space="preserve">finanční plnění </w:t>
      </w:r>
      <w:r w:rsidRPr="0090252D">
        <w:rPr>
          <w:rFonts w:ascii="Arial" w:hAnsi="Arial" w:cs="Arial"/>
          <w:b/>
          <w:sz w:val="20"/>
          <w:szCs w:val="20"/>
        </w:rPr>
        <w:t>alespoň jedné</w:t>
      </w:r>
      <w:r w:rsidRPr="008F03D1">
        <w:rPr>
          <w:rFonts w:ascii="Arial" w:hAnsi="Arial" w:cs="Arial"/>
          <w:sz w:val="20"/>
          <w:szCs w:val="20"/>
        </w:rPr>
        <w:t xml:space="preserve"> referenční služby musí převyšovat </w:t>
      </w:r>
      <w:r w:rsidR="00DE2D24" w:rsidRPr="0090252D">
        <w:rPr>
          <w:rFonts w:ascii="Arial" w:hAnsi="Arial" w:cs="Arial"/>
          <w:b/>
          <w:sz w:val="20"/>
          <w:szCs w:val="20"/>
        </w:rPr>
        <w:t>25</w:t>
      </w:r>
      <w:r w:rsidRPr="0090252D">
        <w:rPr>
          <w:rFonts w:ascii="Arial" w:hAnsi="Arial" w:cs="Arial"/>
          <w:b/>
          <w:sz w:val="20"/>
          <w:szCs w:val="20"/>
        </w:rPr>
        <w:t>.000.000,-</w:t>
      </w:r>
      <w:r w:rsidR="00192F8B">
        <w:rPr>
          <w:rFonts w:ascii="Arial" w:hAnsi="Arial" w:cs="Arial"/>
          <w:b/>
          <w:sz w:val="20"/>
          <w:szCs w:val="20"/>
        </w:rPr>
        <w:t xml:space="preserve"> </w:t>
      </w:r>
      <w:r w:rsidRPr="0090252D">
        <w:rPr>
          <w:rFonts w:ascii="Arial" w:hAnsi="Arial" w:cs="Arial"/>
          <w:b/>
          <w:sz w:val="20"/>
          <w:szCs w:val="20"/>
        </w:rPr>
        <w:t>Kč bez DPH</w:t>
      </w:r>
      <w:r w:rsidRPr="008F03D1">
        <w:rPr>
          <w:rFonts w:ascii="Arial" w:hAnsi="Arial" w:cs="Arial"/>
          <w:sz w:val="20"/>
          <w:szCs w:val="20"/>
        </w:rPr>
        <w:t>;</w:t>
      </w:r>
    </w:p>
    <w:p w14:paraId="480DF7D2" w14:textId="54157BCE" w:rsidR="00435DEE" w:rsidRPr="008F03D1" w:rsidRDefault="00435DEE" w:rsidP="00871A75">
      <w:pPr>
        <w:pStyle w:val="Odstavecseseznamem"/>
        <w:numPr>
          <w:ilvl w:val="0"/>
          <w:numId w:val="32"/>
        </w:numPr>
        <w:spacing w:after="120" w:line="280" w:lineRule="atLeast"/>
        <w:contextualSpacing w:val="0"/>
        <w:jc w:val="both"/>
        <w:rPr>
          <w:rFonts w:ascii="Arial" w:hAnsi="Arial" w:cs="Arial"/>
          <w:sz w:val="20"/>
          <w:szCs w:val="20"/>
        </w:rPr>
      </w:pPr>
      <w:r w:rsidRPr="008F03D1">
        <w:rPr>
          <w:rFonts w:ascii="Arial" w:hAnsi="Arial" w:cs="Arial"/>
          <w:sz w:val="20"/>
          <w:szCs w:val="20"/>
        </w:rPr>
        <w:t xml:space="preserve">minimálně jedna referenční služba </w:t>
      </w:r>
      <w:r w:rsidRPr="0090252D">
        <w:rPr>
          <w:rFonts w:ascii="Arial" w:hAnsi="Arial" w:cs="Arial"/>
          <w:b/>
          <w:sz w:val="20"/>
          <w:szCs w:val="20"/>
        </w:rPr>
        <w:t>spočívala v </w:t>
      </w:r>
      <w:r w:rsidR="00FA07B5" w:rsidRPr="0090252D">
        <w:rPr>
          <w:rFonts w:ascii="Arial" w:hAnsi="Arial" w:cs="Arial"/>
          <w:b/>
          <w:sz w:val="20"/>
          <w:szCs w:val="20"/>
        </w:rPr>
        <w:t>systémové integraci</w:t>
      </w:r>
      <w:r w:rsidRPr="0090252D">
        <w:rPr>
          <w:rFonts w:ascii="Arial" w:hAnsi="Arial" w:cs="Arial"/>
          <w:b/>
          <w:sz w:val="20"/>
          <w:szCs w:val="20"/>
        </w:rPr>
        <w:t xml:space="preserve"> </w:t>
      </w:r>
      <w:r w:rsidR="009900F0" w:rsidRPr="0090252D">
        <w:rPr>
          <w:rFonts w:ascii="Arial" w:hAnsi="Arial" w:cs="Arial"/>
          <w:b/>
          <w:sz w:val="20"/>
          <w:szCs w:val="20"/>
        </w:rPr>
        <w:t xml:space="preserve">významných </w:t>
      </w:r>
      <w:r w:rsidRPr="0090252D">
        <w:rPr>
          <w:rFonts w:ascii="Arial" w:hAnsi="Arial" w:cs="Arial"/>
          <w:b/>
          <w:sz w:val="20"/>
          <w:szCs w:val="20"/>
        </w:rPr>
        <w:t xml:space="preserve">informačních systémů </w:t>
      </w:r>
      <w:r w:rsidR="009900F0" w:rsidRPr="0090252D">
        <w:rPr>
          <w:rFonts w:ascii="Arial" w:hAnsi="Arial" w:cs="Arial"/>
          <w:b/>
          <w:sz w:val="20"/>
          <w:szCs w:val="20"/>
        </w:rPr>
        <w:t>nebo systémů kritické informační infrastruktury</w:t>
      </w:r>
      <w:r w:rsidR="009900F0">
        <w:rPr>
          <w:rFonts w:ascii="Arial" w:hAnsi="Arial" w:cs="Arial"/>
          <w:sz w:val="20"/>
          <w:szCs w:val="20"/>
        </w:rPr>
        <w:t xml:space="preserve"> dle zákona č. 181/2014 Sb., o kybernetické bezpečnosti a o změně souvisejících zákonů</w:t>
      </w:r>
      <w:del w:id="18" w:author="Autor">
        <w:r w:rsidR="009900F0">
          <w:rPr>
            <w:rFonts w:ascii="Arial" w:hAnsi="Arial" w:cs="Arial"/>
            <w:sz w:val="20"/>
            <w:szCs w:val="20"/>
          </w:rPr>
          <w:delText xml:space="preserve">, </w:delText>
        </w:r>
        <w:r w:rsidRPr="008F03D1">
          <w:rPr>
            <w:rFonts w:ascii="Arial" w:hAnsi="Arial" w:cs="Arial"/>
            <w:sz w:val="20"/>
            <w:szCs w:val="20"/>
          </w:rPr>
          <w:delText xml:space="preserve">které měly souhrnnou hodnotu (finanční objem projektů a/nebo pořizovací náklady uvedených rozsáhlých informačních systémů) minimálně </w:delText>
        </w:r>
        <w:r w:rsidR="00DE2D24" w:rsidRPr="0090252D">
          <w:rPr>
            <w:rFonts w:ascii="Arial" w:hAnsi="Arial" w:cs="Arial"/>
            <w:b/>
            <w:sz w:val="20"/>
            <w:szCs w:val="20"/>
          </w:rPr>
          <w:delText>50</w:delText>
        </w:r>
        <w:r w:rsidRPr="0090252D">
          <w:rPr>
            <w:rFonts w:ascii="Arial" w:hAnsi="Arial" w:cs="Arial"/>
            <w:b/>
            <w:sz w:val="20"/>
            <w:szCs w:val="20"/>
          </w:rPr>
          <w:delText>.000.000,- Kč</w:delText>
        </w:r>
        <w:r w:rsidR="0083368F" w:rsidRPr="0090252D">
          <w:rPr>
            <w:rFonts w:ascii="Arial" w:hAnsi="Arial" w:cs="Arial"/>
            <w:b/>
            <w:sz w:val="20"/>
            <w:szCs w:val="20"/>
          </w:rPr>
          <w:delText xml:space="preserve"> bez DPH</w:delText>
        </w:r>
      </w:del>
      <w:r w:rsidR="0083368F" w:rsidRPr="008F03D1">
        <w:rPr>
          <w:rFonts w:ascii="Arial" w:hAnsi="Arial" w:cs="Arial"/>
          <w:sz w:val="20"/>
          <w:szCs w:val="20"/>
        </w:rPr>
        <w:t>.</w:t>
      </w:r>
    </w:p>
    <w:p w14:paraId="5AE8FF57" w14:textId="77777777" w:rsidR="00435DEE" w:rsidRPr="00C208B5" w:rsidRDefault="00435DEE" w:rsidP="00871A75">
      <w:pPr>
        <w:spacing w:after="120"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Finančním plněním se rozumí cena bez DPH, která byla objednatelem zaplacena za dodavatelem řádně provedené a objednatelem akceptované referenční služby. Bude-li se jednat o dosud neukončenou referenční službu</w:t>
      </w:r>
      <w:r w:rsidR="00C535F1">
        <w:rPr>
          <w:rFonts w:ascii="Arial" w:hAnsi="Arial" w:cs="Arial"/>
          <w:sz w:val="20"/>
          <w:szCs w:val="20"/>
        </w:rPr>
        <w:t xml:space="preserve"> pravidelné povahy</w:t>
      </w:r>
      <w:r w:rsidRPr="00C208B5">
        <w:rPr>
          <w:rFonts w:ascii="Arial" w:hAnsi="Arial" w:cs="Arial"/>
          <w:sz w:val="20"/>
          <w:szCs w:val="20"/>
        </w:rPr>
        <w:t xml:space="preserve">, je dodavatel povinen prokázat, že v rámci referenční služby již byly </w:t>
      </w:r>
      <w:r w:rsidR="00180E92">
        <w:rPr>
          <w:rFonts w:ascii="Arial" w:hAnsi="Arial" w:cs="Arial"/>
          <w:sz w:val="20"/>
          <w:szCs w:val="20"/>
        </w:rPr>
        <w:t xml:space="preserve">za poslední 3 roky </w:t>
      </w:r>
      <w:r w:rsidRPr="00C208B5">
        <w:rPr>
          <w:rFonts w:ascii="Arial" w:hAnsi="Arial" w:cs="Arial"/>
          <w:sz w:val="20"/>
          <w:szCs w:val="20"/>
        </w:rPr>
        <w:t xml:space="preserve">dodavatelem provedeny a objednatelem akceptovány referenční služby v zadavatelem požadované minimální hodnotě. Pro vyloučení pochybností zadavatel uvádí, že do finančního plnění referenčních služeb se nezapočítává cena dodávek HW ani cena vývoje SW a finanční plnění tak může zahrnovat pouze cenu za </w:t>
      </w:r>
      <w:r w:rsidR="00FA07B5" w:rsidRPr="00C208B5">
        <w:rPr>
          <w:rFonts w:ascii="Arial" w:hAnsi="Arial" w:cs="Arial"/>
          <w:sz w:val="20"/>
          <w:szCs w:val="20"/>
        </w:rPr>
        <w:t>poskytnutí služeb systémové integrace v oblasti ICT</w:t>
      </w:r>
      <w:r w:rsidRPr="00C208B5">
        <w:rPr>
          <w:rFonts w:ascii="Arial" w:hAnsi="Arial" w:cs="Arial"/>
          <w:sz w:val="20"/>
          <w:szCs w:val="20"/>
        </w:rPr>
        <w:t xml:space="preserve">.   </w:t>
      </w:r>
    </w:p>
    <w:p w14:paraId="37989475" w14:textId="77777777" w:rsidR="00435DEE" w:rsidRPr="00C208B5" w:rsidRDefault="00435DEE" w:rsidP="00871A75">
      <w:pPr>
        <w:spacing w:after="120" w:line="280" w:lineRule="atLeast"/>
        <w:jc w:val="both"/>
        <w:rPr>
          <w:rFonts w:ascii="Arial" w:hAnsi="Arial" w:cs="Arial"/>
          <w:bCs/>
          <w:iCs/>
          <w:sz w:val="20"/>
          <w:szCs w:val="20"/>
        </w:rPr>
      </w:pPr>
      <w:r w:rsidRPr="00C208B5">
        <w:rPr>
          <w:rFonts w:ascii="Arial" w:hAnsi="Arial" w:cs="Arial"/>
          <w:bCs/>
          <w:iCs/>
          <w:sz w:val="20"/>
          <w:szCs w:val="20"/>
        </w:rPr>
        <w:t xml:space="preserve">Z přiloženého seznamu a příslušných příloh musí prokazatelně vyplývat splnění všech požadavků zadavatele. Pro vyloučení pochybností se uvádí, že u finančního plnění musí být prokázáno, že </w:t>
      </w:r>
      <w:r w:rsidRPr="00C208B5">
        <w:rPr>
          <w:rFonts w:ascii="Arial" w:hAnsi="Arial" w:cs="Arial"/>
          <w:bCs/>
          <w:iCs/>
          <w:sz w:val="20"/>
          <w:szCs w:val="20"/>
        </w:rPr>
        <w:lastRenderedPageBreak/>
        <w:t xml:space="preserve">finanční plnění uvedené v přiloženém seznamu a příslušných přílohách v sobě nezahrnuje cenu dodávek HW ani cenu vývoje SW. </w:t>
      </w:r>
    </w:p>
    <w:p w14:paraId="73841CE6" w14:textId="77777777" w:rsidR="0025020D" w:rsidRPr="00C208B5" w:rsidRDefault="0025020D" w:rsidP="00435DEE">
      <w:pPr>
        <w:pStyle w:val="Textodstavce"/>
        <w:spacing w:before="0" w:line="280" w:lineRule="atLeast"/>
        <w:rPr>
          <w:rFonts w:ascii="Arial" w:hAnsi="Arial" w:cs="Arial"/>
          <w:sz w:val="20"/>
          <w:szCs w:val="20"/>
          <w:highlight w:val="yellow"/>
        </w:rPr>
      </w:pPr>
    </w:p>
    <w:p w14:paraId="2E559FF0" w14:textId="77777777" w:rsidR="00F576B1" w:rsidRPr="00C208B5" w:rsidRDefault="00180E92" w:rsidP="00F576B1">
      <w:pPr>
        <w:pStyle w:val="Textodstavce"/>
        <w:shd w:val="clear" w:color="auto" w:fill="365F91"/>
        <w:tabs>
          <w:tab w:val="clear" w:pos="851"/>
        </w:tabs>
        <w:spacing w:before="360" w:line="280" w:lineRule="atLeast"/>
        <w:outlineLvl w:val="9"/>
        <w:rPr>
          <w:rFonts w:ascii="Arial" w:hAnsi="Arial" w:cs="Arial"/>
          <w:b/>
          <w:color w:val="FFFFFF"/>
          <w:sz w:val="20"/>
        </w:rPr>
      </w:pPr>
      <w:r w:rsidRPr="00180E92">
        <w:rPr>
          <w:rFonts w:ascii="Arial" w:hAnsi="Arial" w:cs="Arial"/>
          <w:b/>
          <w:color w:val="FFFFFF"/>
          <w:sz w:val="20"/>
        </w:rPr>
        <w:t xml:space="preserve">Seznam techniků, kteří se budou podílet na plnění veřejné zakázky a osvědčení o vzdělání a odborné kvalifikaci </w:t>
      </w:r>
      <w:r>
        <w:rPr>
          <w:rFonts w:ascii="Arial" w:hAnsi="Arial" w:cs="Arial"/>
          <w:b/>
          <w:color w:val="FFFFFF"/>
          <w:sz w:val="20"/>
        </w:rPr>
        <w:t>d</w:t>
      </w:r>
      <w:r w:rsidRPr="00C208B5">
        <w:rPr>
          <w:rFonts w:ascii="Arial" w:hAnsi="Arial" w:cs="Arial"/>
          <w:b/>
          <w:color w:val="FFFFFF"/>
          <w:sz w:val="20"/>
        </w:rPr>
        <w:t xml:space="preserve">le </w:t>
      </w:r>
      <w:r w:rsidR="00F576B1" w:rsidRPr="00C208B5">
        <w:rPr>
          <w:rFonts w:ascii="Arial" w:hAnsi="Arial" w:cs="Arial"/>
          <w:b/>
          <w:color w:val="FFFFFF"/>
          <w:sz w:val="20"/>
        </w:rPr>
        <w:t xml:space="preserve">§ </w:t>
      </w:r>
      <w:r>
        <w:rPr>
          <w:rFonts w:ascii="Arial" w:hAnsi="Arial" w:cs="Arial"/>
          <w:b/>
          <w:color w:val="FFFFFF"/>
          <w:sz w:val="20"/>
        </w:rPr>
        <w:t>79</w:t>
      </w:r>
      <w:r w:rsidRPr="00C208B5">
        <w:rPr>
          <w:rFonts w:ascii="Arial" w:hAnsi="Arial" w:cs="Arial"/>
          <w:b/>
          <w:color w:val="FFFFFF"/>
          <w:sz w:val="20"/>
        </w:rPr>
        <w:t xml:space="preserve"> </w:t>
      </w:r>
      <w:r w:rsidR="00F576B1" w:rsidRPr="00C208B5">
        <w:rPr>
          <w:rFonts w:ascii="Arial" w:hAnsi="Arial" w:cs="Arial"/>
          <w:b/>
          <w:color w:val="FFFFFF"/>
          <w:sz w:val="20"/>
        </w:rPr>
        <w:t xml:space="preserve">odst. </w:t>
      </w:r>
      <w:r w:rsidR="00EA3693" w:rsidRPr="00C208B5">
        <w:rPr>
          <w:rFonts w:ascii="Arial" w:hAnsi="Arial" w:cs="Arial"/>
          <w:b/>
          <w:color w:val="FFFFFF"/>
          <w:sz w:val="20"/>
        </w:rPr>
        <w:t xml:space="preserve">2 písm. </w:t>
      </w:r>
      <w:r>
        <w:rPr>
          <w:rFonts w:ascii="Arial" w:hAnsi="Arial" w:cs="Arial"/>
          <w:b/>
          <w:color w:val="FFFFFF"/>
          <w:sz w:val="20"/>
        </w:rPr>
        <w:t>c</w:t>
      </w:r>
      <w:r w:rsidR="000C5828" w:rsidRPr="00C208B5">
        <w:rPr>
          <w:rFonts w:ascii="Arial" w:hAnsi="Arial" w:cs="Arial"/>
          <w:b/>
          <w:color w:val="FFFFFF"/>
          <w:sz w:val="20"/>
        </w:rPr>
        <w:t xml:space="preserve">) a </w:t>
      </w:r>
      <w:r>
        <w:rPr>
          <w:rFonts w:ascii="Arial" w:hAnsi="Arial" w:cs="Arial"/>
          <w:b/>
          <w:color w:val="FFFFFF"/>
          <w:sz w:val="20"/>
        </w:rPr>
        <w:t>d</w:t>
      </w:r>
      <w:r w:rsidR="00EA3693" w:rsidRPr="00C208B5">
        <w:rPr>
          <w:rFonts w:ascii="Arial" w:hAnsi="Arial" w:cs="Arial"/>
          <w:b/>
          <w:color w:val="FFFFFF"/>
          <w:sz w:val="20"/>
        </w:rPr>
        <w:t xml:space="preserve">) </w:t>
      </w:r>
      <w:r w:rsidR="000563C3" w:rsidRPr="00C208B5">
        <w:rPr>
          <w:rFonts w:ascii="Arial" w:hAnsi="Arial" w:cs="Arial"/>
          <w:b/>
          <w:color w:val="FFFFFF"/>
          <w:sz w:val="20"/>
        </w:rPr>
        <w:t>ZZVZ</w:t>
      </w:r>
    </w:p>
    <w:p w14:paraId="25E581BF" w14:textId="77777777" w:rsidR="00F576B1" w:rsidRPr="00C208B5" w:rsidRDefault="00F576B1" w:rsidP="00F576B1">
      <w:pPr>
        <w:spacing w:after="120" w:line="280" w:lineRule="atLeast"/>
        <w:jc w:val="both"/>
        <w:rPr>
          <w:rFonts w:ascii="Arial" w:hAnsi="Arial" w:cs="Arial"/>
          <w:b/>
          <w:i/>
          <w:sz w:val="20"/>
          <w:szCs w:val="20"/>
        </w:rPr>
      </w:pPr>
      <w:bookmarkStart w:id="19" w:name="_Toc302399772"/>
      <w:r w:rsidRPr="00C208B5">
        <w:rPr>
          <w:rFonts w:ascii="Arial" w:hAnsi="Arial" w:cs="Arial"/>
          <w:b/>
          <w:i/>
          <w:sz w:val="20"/>
          <w:szCs w:val="20"/>
        </w:rPr>
        <w:t>Rozsah požadovaných informací a dokladů:</w:t>
      </w:r>
      <w:bookmarkEnd w:id="19"/>
      <w:r w:rsidRPr="00C208B5">
        <w:rPr>
          <w:rFonts w:ascii="Arial" w:hAnsi="Arial" w:cs="Arial"/>
          <w:b/>
          <w:i/>
          <w:sz w:val="20"/>
          <w:szCs w:val="20"/>
        </w:rPr>
        <w:t xml:space="preserve"> </w:t>
      </w:r>
    </w:p>
    <w:p w14:paraId="70AF41C5" w14:textId="77777777" w:rsidR="00F576B1" w:rsidRPr="00C208B5" w:rsidRDefault="000563C3" w:rsidP="00F576B1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Dodavatel</w:t>
      </w:r>
      <w:r w:rsidR="005E0712" w:rsidRPr="00C208B5">
        <w:rPr>
          <w:rFonts w:ascii="Arial" w:hAnsi="Arial" w:cs="Arial"/>
          <w:sz w:val="20"/>
          <w:szCs w:val="20"/>
        </w:rPr>
        <w:t xml:space="preserve"> </w:t>
      </w:r>
      <w:r w:rsidR="00F576B1" w:rsidRPr="00C208B5">
        <w:rPr>
          <w:rFonts w:ascii="Arial" w:hAnsi="Arial" w:cs="Arial"/>
          <w:sz w:val="20"/>
          <w:szCs w:val="20"/>
        </w:rPr>
        <w:t xml:space="preserve">předloží </w:t>
      </w:r>
      <w:r w:rsidR="0024305E" w:rsidRPr="00C208B5">
        <w:rPr>
          <w:rFonts w:ascii="Arial" w:hAnsi="Arial" w:cs="Arial"/>
          <w:b/>
          <w:sz w:val="20"/>
          <w:szCs w:val="20"/>
          <w:u w:val="single"/>
        </w:rPr>
        <w:t xml:space="preserve">jmenný seznam </w:t>
      </w:r>
      <w:r w:rsidR="005E0712" w:rsidRPr="00C208B5">
        <w:rPr>
          <w:rFonts w:ascii="Arial" w:hAnsi="Arial" w:cs="Arial"/>
          <w:b/>
          <w:sz w:val="20"/>
          <w:szCs w:val="20"/>
          <w:u w:val="single"/>
        </w:rPr>
        <w:t>osob</w:t>
      </w:r>
      <w:r w:rsidR="0024305E" w:rsidRPr="00C208B5">
        <w:rPr>
          <w:rFonts w:ascii="Arial" w:hAnsi="Arial" w:cs="Arial"/>
          <w:sz w:val="20"/>
          <w:szCs w:val="20"/>
        </w:rPr>
        <w:t>, kte</w:t>
      </w:r>
      <w:r w:rsidR="005E0712" w:rsidRPr="00C208B5">
        <w:rPr>
          <w:rFonts w:ascii="Arial" w:hAnsi="Arial" w:cs="Arial"/>
          <w:sz w:val="20"/>
          <w:szCs w:val="20"/>
        </w:rPr>
        <w:t>ré</w:t>
      </w:r>
      <w:r w:rsidR="0024305E" w:rsidRPr="00C208B5">
        <w:rPr>
          <w:rFonts w:ascii="Arial" w:hAnsi="Arial" w:cs="Arial"/>
          <w:sz w:val="20"/>
          <w:szCs w:val="20"/>
        </w:rPr>
        <w:t xml:space="preserve"> se budou podílet na plnění veřejné zakázky (bez ohledu na to, zda jde o zaměstnance </w:t>
      </w:r>
      <w:r w:rsidRPr="00C208B5">
        <w:rPr>
          <w:rFonts w:ascii="Arial" w:hAnsi="Arial" w:cs="Arial"/>
          <w:sz w:val="20"/>
          <w:szCs w:val="20"/>
        </w:rPr>
        <w:t>dodavatel</w:t>
      </w:r>
      <w:r w:rsidR="005E0712" w:rsidRPr="00C208B5">
        <w:rPr>
          <w:rFonts w:ascii="Arial" w:hAnsi="Arial" w:cs="Arial"/>
          <w:sz w:val="20"/>
          <w:szCs w:val="20"/>
        </w:rPr>
        <w:t>e</w:t>
      </w:r>
      <w:r w:rsidR="0024305E" w:rsidRPr="00C208B5">
        <w:rPr>
          <w:rFonts w:ascii="Arial" w:hAnsi="Arial" w:cs="Arial"/>
          <w:sz w:val="20"/>
          <w:szCs w:val="20"/>
        </w:rPr>
        <w:t xml:space="preserve"> nebo osoby v jiném vztahu k </w:t>
      </w:r>
      <w:r w:rsidR="00497CE8" w:rsidRPr="00C208B5">
        <w:rPr>
          <w:rFonts w:ascii="Arial" w:hAnsi="Arial" w:cs="Arial"/>
          <w:sz w:val="20"/>
          <w:szCs w:val="20"/>
        </w:rPr>
        <w:t>dodavateli</w:t>
      </w:r>
      <w:r w:rsidR="0024305E" w:rsidRPr="00C208B5">
        <w:rPr>
          <w:rFonts w:ascii="Arial" w:hAnsi="Arial" w:cs="Arial"/>
          <w:sz w:val="20"/>
          <w:szCs w:val="20"/>
        </w:rPr>
        <w:t>) a osvědčení o vzdělání a odborné kvalifikaci osob odpovědných za poskytování příslušných služeb</w:t>
      </w:r>
      <w:r w:rsidR="00497CE8" w:rsidRPr="00C208B5">
        <w:rPr>
          <w:rFonts w:ascii="Arial" w:hAnsi="Arial" w:cs="Arial"/>
          <w:sz w:val="20"/>
          <w:szCs w:val="20"/>
        </w:rPr>
        <w:t xml:space="preserve"> </w:t>
      </w:r>
      <w:r w:rsidR="00360FCE" w:rsidRPr="00C208B5">
        <w:rPr>
          <w:rFonts w:ascii="Arial" w:hAnsi="Arial" w:cs="Arial"/>
          <w:sz w:val="20"/>
          <w:szCs w:val="20"/>
        </w:rPr>
        <w:t>dle</w:t>
      </w:r>
      <w:r w:rsidR="00511746" w:rsidRPr="00C208B5">
        <w:rPr>
          <w:rFonts w:ascii="Arial" w:hAnsi="Arial" w:cs="Arial"/>
          <w:sz w:val="20"/>
          <w:szCs w:val="20"/>
        </w:rPr>
        <w:t xml:space="preserve"> </w:t>
      </w:r>
      <w:r w:rsidR="00180E92" w:rsidRPr="00180E92">
        <w:rPr>
          <w:rFonts w:ascii="Arial" w:hAnsi="Arial" w:cs="Arial"/>
          <w:sz w:val="20"/>
          <w:szCs w:val="20"/>
        </w:rPr>
        <w:t>§ 79 odst. 2 písm. c) a d)</w:t>
      </w:r>
      <w:r w:rsidR="00511746" w:rsidRPr="00C208B5">
        <w:rPr>
          <w:rFonts w:ascii="Arial" w:hAnsi="Arial" w:cs="Arial"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>ZZVZ</w:t>
      </w:r>
      <w:r w:rsidR="00511746" w:rsidRPr="00C208B5">
        <w:rPr>
          <w:rFonts w:ascii="Arial" w:hAnsi="Arial" w:cs="Arial"/>
          <w:sz w:val="20"/>
          <w:szCs w:val="20"/>
        </w:rPr>
        <w:t xml:space="preserve"> </w:t>
      </w:r>
      <w:r w:rsidR="00497CE8" w:rsidRPr="00C208B5">
        <w:rPr>
          <w:rFonts w:ascii="Arial" w:hAnsi="Arial" w:cs="Arial"/>
          <w:sz w:val="20"/>
          <w:szCs w:val="20"/>
        </w:rPr>
        <w:t xml:space="preserve">(dále jen </w:t>
      </w:r>
      <w:r w:rsidR="00511746" w:rsidRPr="00C208B5">
        <w:rPr>
          <w:rFonts w:ascii="Arial" w:hAnsi="Arial" w:cs="Arial"/>
          <w:sz w:val="20"/>
          <w:szCs w:val="20"/>
        </w:rPr>
        <w:t>„</w:t>
      </w:r>
      <w:r w:rsidR="00497CE8" w:rsidRPr="00C208B5">
        <w:rPr>
          <w:rFonts w:ascii="Arial" w:hAnsi="Arial" w:cs="Arial"/>
          <w:b/>
          <w:sz w:val="20"/>
          <w:szCs w:val="20"/>
        </w:rPr>
        <w:t>realizační tým</w:t>
      </w:r>
      <w:r w:rsidR="00511746" w:rsidRPr="00C208B5">
        <w:rPr>
          <w:rFonts w:ascii="Arial" w:hAnsi="Arial" w:cs="Arial"/>
          <w:sz w:val="20"/>
          <w:szCs w:val="20"/>
        </w:rPr>
        <w:t>“</w:t>
      </w:r>
      <w:r w:rsidR="00497CE8" w:rsidRPr="00C208B5">
        <w:rPr>
          <w:rFonts w:ascii="Arial" w:hAnsi="Arial" w:cs="Arial"/>
          <w:sz w:val="20"/>
          <w:szCs w:val="20"/>
        </w:rPr>
        <w:t>)</w:t>
      </w:r>
      <w:r w:rsidR="00F576B1" w:rsidRPr="00C208B5">
        <w:rPr>
          <w:rFonts w:ascii="Arial" w:hAnsi="Arial" w:cs="Arial"/>
          <w:sz w:val="20"/>
          <w:szCs w:val="20"/>
        </w:rPr>
        <w:t>.</w:t>
      </w:r>
    </w:p>
    <w:p w14:paraId="0E7B040D" w14:textId="77777777" w:rsidR="00F576B1" w:rsidRPr="00C208B5" w:rsidRDefault="00F576B1" w:rsidP="00F576B1">
      <w:pPr>
        <w:spacing w:after="120" w:line="280" w:lineRule="atLeast"/>
        <w:jc w:val="both"/>
        <w:rPr>
          <w:rFonts w:ascii="Arial" w:hAnsi="Arial" w:cs="Arial"/>
          <w:b/>
          <w:i/>
          <w:sz w:val="20"/>
          <w:szCs w:val="20"/>
        </w:rPr>
      </w:pPr>
      <w:r w:rsidRPr="00C208B5">
        <w:rPr>
          <w:rFonts w:ascii="Arial" w:hAnsi="Arial" w:cs="Arial"/>
          <w:b/>
          <w:i/>
          <w:sz w:val="20"/>
          <w:szCs w:val="20"/>
        </w:rPr>
        <w:t>Způsob prokázání splnění tohoto kvalifikačního předpokladu:</w:t>
      </w:r>
    </w:p>
    <w:p w14:paraId="20572657" w14:textId="77777777" w:rsidR="00F576B1" w:rsidRPr="00C208B5" w:rsidRDefault="00B30EF1" w:rsidP="00F576B1">
      <w:pPr>
        <w:spacing w:after="120"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  <w:r w:rsidRPr="00C208B5">
        <w:rPr>
          <w:rFonts w:ascii="Arial" w:hAnsi="Arial" w:cs="Arial"/>
          <w:color w:val="000000"/>
          <w:sz w:val="20"/>
          <w:szCs w:val="20"/>
        </w:rPr>
        <w:t xml:space="preserve">Dodavatel prokáže splnění tohoto </w:t>
      </w:r>
      <w:r w:rsidR="006B7B8C">
        <w:rPr>
          <w:rFonts w:ascii="Arial" w:hAnsi="Arial" w:cs="Arial"/>
          <w:color w:val="000000"/>
          <w:sz w:val="20"/>
          <w:szCs w:val="20"/>
        </w:rPr>
        <w:t>kritéria technické kvalifikace</w:t>
      </w:r>
      <w:r w:rsidRPr="00C208B5">
        <w:rPr>
          <w:rFonts w:ascii="Arial" w:hAnsi="Arial" w:cs="Arial"/>
          <w:color w:val="000000"/>
          <w:sz w:val="20"/>
          <w:szCs w:val="20"/>
        </w:rPr>
        <w:t xml:space="preserve">, pokud </w:t>
      </w:r>
      <w:r w:rsidRPr="00C208B5">
        <w:rPr>
          <w:rFonts w:ascii="Arial" w:hAnsi="Arial" w:cs="Arial"/>
          <w:color w:val="000000"/>
          <w:sz w:val="20"/>
          <w:szCs w:val="20"/>
          <w:u w:val="single"/>
        </w:rPr>
        <w:t>předloží kopie osvědčení o vzdělání a odborné kvalifikaci</w:t>
      </w:r>
      <w:r w:rsidRPr="00C208B5">
        <w:rPr>
          <w:rFonts w:ascii="Arial" w:hAnsi="Arial" w:cs="Arial"/>
          <w:color w:val="000000"/>
          <w:sz w:val="20"/>
          <w:szCs w:val="20"/>
        </w:rPr>
        <w:t xml:space="preserve"> členů realizačního týmu, </w:t>
      </w:r>
      <w:r w:rsidR="00F576B1" w:rsidRPr="00C208B5">
        <w:rPr>
          <w:rFonts w:ascii="Arial" w:hAnsi="Arial" w:cs="Arial"/>
          <w:color w:val="000000"/>
          <w:sz w:val="20"/>
          <w:szCs w:val="20"/>
        </w:rPr>
        <w:t>kte</w:t>
      </w:r>
      <w:r w:rsidR="00C07A26" w:rsidRPr="00C208B5">
        <w:rPr>
          <w:rFonts w:ascii="Arial" w:hAnsi="Arial" w:cs="Arial"/>
          <w:color w:val="000000"/>
          <w:sz w:val="20"/>
          <w:szCs w:val="20"/>
        </w:rPr>
        <w:t>ří</w:t>
      </w:r>
      <w:r w:rsidR="00F576B1" w:rsidRPr="00C208B5">
        <w:rPr>
          <w:rFonts w:ascii="Arial" w:hAnsi="Arial" w:cs="Arial"/>
          <w:color w:val="000000"/>
          <w:sz w:val="20"/>
          <w:szCs w:val="20"/>
        </w:rPr>
        <w:t xml:space="preserve"> </w:t>
      </w:r>
      <w:r w:rsidR="00BE3A91" w:rsidRPr="00C208B5">
        <w:rPr>
          <w:rFonts w:ascii="Arial" w:hAnsi="Arial" w:cs="Arial"/>
          <w:color w:val="000000"/>
          <w:sz w:val="20"/>
          <w:szCs w:val="20"/>
        </w:rPr>
        <w:t>budou v rámci poskytování služeb zastávat níže vyjmenované role</w:t>
      </w:r>
      <w:r w:rsidR="00F576B1" w:rsidRPr="00C208B5">
        <w:rPr>
          <w:rFonts w:ascii="Arial" w:hAnsi="Arial" w:cs="Arial"/>
          <w:color w:val="000000"/>
          <w:sz w:val="20"/>
          <w:szCs w:val="20"/>
        </w:rPr>
        <w:t>.</w:t>
      </w:r>
    </w:p>
    <w:p w14:paraId="4A669340" w14:textId="77777777" w:rsidR="00F576B1" w:rsidRPr="00C208B5" w:rsidRDefault="00F576B1" w:rsidP="00F576B1">
      <w:pPr>
        <w:pStyle w:val="Textodstavce"/>
        <w:spacing w:before="0" w:line="280" w:lineRule="atLeast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Dodavatel prokáže splnění </w:t>
      </w:r>
      <w:r w:rsidR="006B7B8C" w:rsidRPr="00B557E4">
        <w:rPr>
          <w:rFonts w:ascii="Arial" w:hAnsi="Arial" w:cs="Arial"/>
          <w:color w:val="000000"/>
          <w:sz w:val="20"/>
          <w:szCs w:val="20"/>
        </w:rPr>
        <w:t xml:space="preserve">tohoto </w:t>
      </w:r>
      <w:r w:rsidR="006B7B8C">
        <w:rPr>
          <w:rFonts w:ascii="Arial" w:hAnsi="Arial" w:cs="Arial"/>
          <w:color w:val="000000"/>
          <w:sz w:val="20"/>
          <w:szCs w:val="20"/>
        </w:rPr>
        <w:t>kritéria technické kvalifikace</w:t>
      </w:r>
      <w:r w:rsidRPr="00C208B5">
        <w:rPr>
          <w:rFonts w:ascii="Arial" w:hAnsi="Arial" w:cs="Arial"/>
          <w:sz w:val="20"/>
          <w:szCs w:val="20"/>
        </w:rPr>
        <w:t xml:space="preserve"> předložením osvědčení o vzdělání a odborné kvalifikaci dle </w:t>
      </w:r>
      <w:r w:rsidR="009E5D80" w:rsidRPr="00C208B5">
        <w:rPr>
          <w:rFonts w:ascii="Arial" w:hAnsi="Arial" w:cs="Arial"/>
          <w:sz w:val="20"/>
          <w:szCs w:val="20"/>
        </w:rPr>
        <w:t xml:space="preserve">níže </w:t>
      </w:r>
      <w:r w:rsidRPr="00C208B5">
        <w:rPr>
          <w:rFonts w:ascii="Arial" w:hAnsi="Arial" w:cs="Arial"/>
          <w:sz w:val="20"/>
          <w:szCs w:val="20"/>
        </w:rPr>
        <w:t xml:space="preserve">vymezené úrovně </w:t>
      </w:r>
      <w:r w:rsidR="006B7B8C" w:rsidRPr="00B557E4">
        <w:rPr>
          <w:rFonts w:ascii="Arial" w:hAnsi="Arial" w:cs="Arial"/>
          <w:color w:val="000000"/>
          <w:sz w:val="20"/>
          <w:szCs w:val="20"/>
        </w:rPr>
        <w:t xml:space="preserve">tohoto </w:t>
      </w:r>
      <w:r w:rsidR="006B7B8C">
        <w:rPr>
          <w:rFonts w:ascii="Arial" w:hAnsi="Arial" w:cs="Arial"/>
          <w:color w:val="000000"/>
          <w:sz w:val="20"/>
          <w:szCs w:val="20"/>
        </w:rPr>
        <w:t>kritéria technické kvalifikace.</w:t>
      </w:r>
    </w:p>
    <w:p w14:paraId="5C2BC834" w14:textId="77777777" w:rsidR="00F576B1" w:rsidRPr="00C208B5" w:rsidRDefault="00F576B1" w:rsidP="00F576B1">
      <w:pPr>
        <w:pStyle w:val="Zkladntext"/>
        <w:spacing w:line="280" w:lineRule="atLeast"/>
        <w:jc w:val="both"/>
        <w:rPr>
          <w:color w:val="000000"/>
        </w:rPr>
      </w:pPr>
      <w:r w:rsidRPr="00C208B5">
        <w:rPr>
          <w:color w:val="000000"/>
        </w:rPr>
        <w:t xml:space="preserve">V souvislosti s těmito požadavky </w:t>
      </w:r>
      <w:r w:rsidR="006B7B8C">
        <w:rPr>
          <w:color w:val="000000"/>
        </w:rPr>
        <w:t xml:space="preserve">zadavatele </w:t>
      </w:r>
      <w:r w:rsidRPr="00C208B5">
        <w:rPr>
          <w:color w:val="000000"/>
        </w:rPr>
        <w:t xml:space="preserve">předloží dodavatel za každého požadovaného člena </w:t>
      </w:r>
      <w:r w:rsidR="00497CE8" w:rsidRPr="00C208B5">
        <w:rPr>
          <w:color w:val="000000"/>
        </w:rPr>
        <w:t xml:space="preserve">realizačního </w:t>
      </w:r>
      <w:r w:rsidRPr="00C208B5">
        <w:rPr>
          <w:color w:val="000000"/>
        </w:rPr>
        <w:t xml:space="preserve">týmu </w:t>
      </w:r>
      <w:r w:rsidRPr="00C208B5">
        <w:rPr>
          <w:color w:val="000000"/>
          <w:u w:val="single"/>
        </w:rPr>
        <w:t>následující dokumenty</w:t>
      </w:r>
      <w:r w:rsidRPr="00C208B5">
        <w:rPr>
          <w:color w:val="000000"/>
        </w:rPr>
        <w:t>:</w:t>
      </w:r>
    </w:p>
    <w:p w14:paraId="16AC5772" w14:textId="77777777" w:rsidR="00497BA1" w:rsidRPr="00C208B5" w:rsidRDefault="007B7C70" w:rsidP="00497BA1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 w:line="280" w:lineRule="atLeast"/>
        <w:ind w:left="720"/>
        <w:jc w:val="both"/>
        <w:rPr>
          <w:b w:val="0"/>
        </w:rPr>
      </w:pPr>
      <w:r w:rsidRPr="00C208B5">
        <w:rPr>
          <w:b w:val="0"/>
        </w:rPr>
        <w:t xml:space="preserve">doklad </w:t>
      </w:r>
      <w:r w:rsidR="00F576B1" w:rsidRPr="00C208B5">
        <w:rPr>
          <w:b w:val="0"/>
        </w:rPr>
        <w:t>o dosaženém vzdělání</w:t>
      </w:r>
      <w:r w:rsidR="001672AD" w:rsidRPr="00C208B5">
        <w:rPr>
          <w:b w:val="0"/>
        </w:rPr>
        <w:t xml:space="preserve"> a osvědčení/certifikáty, jsou-li vyžadovány;</w:t>
      </w:r>
    </w:p>
    <w:p w14:paraId="6CA3811C" w14:textId="77777777" w:rsidR="00F576B1" w:rsidRPr="00C208B5" w:rsidRDefault="00F576B1" w:rsidP="00F576B1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 w:line="280" w:lineRule="atLeast"/>
        <w:ind w:left="720"/>
        <w:jc w:val="both"/>
        <w:rPr>
          <w:b w:val="0"/>
        </w:rPr>
      </w:pPr>
      <w:r w:rsidRPr="00C208B5">
        <w:rPr>
          <w:b w:val="0"/>
        </w:rPr>
        <w:t xml:space="preserve">zpracovaný </w:t>
      </w:r>
      <w:r w:rsidRPr="00C208B5">
        <w:t xml:space="preserve">strukturovaný </w:t>
      </w:r>
      <w:r w:rsidRPr="00C208B5">
        <w:rPr>
          <w:u w:val="single"/>
        </w:rPr>
        <w:t>podepsaný</w:t>
      </w:r>
      <w:r w:rsidRPr="00C208B5">
        <w:t xml:space="preserve"> profesní životopis, např. v evropském formátu „</w:t>
      </w:r>
      <w:proofErr w:type="spellStart"/>
      <w:r w:rsidRPr="00C208B5">
        <w:t>Europass</w:t>
      </w:r>
      <w:proofErr w:type="spellEnd"/>
      <w:r w:rsidRPr="00C208B5">
        <w:t>“</w:t>
      </w:r>
      <w:r w:rsidR="00F5705D" w:rsidRPr="00C208B5">
        <w:t xml:space="preserve"> </w:t>
      </w:r>
      <w:r w:rsidR="00F5705D" w:rsidRPr="00C208B5">
        <w:rPr>
          <w:b w:val="0"/>
        </w:rPr>
        <w:t xml:space="preserve">nebo </w:t>
      </w:r>
      <w:r w:rsidR="00761394" w:rsidRPr="00C208B5">
        <w:rPr>
          <w:b w:val="0"/>
        </w:rPr>
        <w:t>obdobném</w:t>
      </w:r>
      <w:r w:rsidRPr="00C208B5">
        <w:t xml:space="preserve">, </w:t>
      </w:r>
      <w:r w:rsidR="00F5705D" w:rsidRPr="00C208B5">
        <w:rPr>
          <w:b w:val="0"/>
        </w:rPr>
        <w:t xml:space="preserve">strukturovaný </w:t>
      </w:r>
      <w:r w:rsidRPr="00C208B5">
        <w:rPr>
          <w:b w:val="0"/>
        </w:rPr>
        <w:t xml:space="preserve">profesní životopis </w:t>
      </w:r>
      <w:r w:rsidR="00F5705D" w:rsidRPr="00C208B5">
        <w:rPr>
          <w:b w:val="0"/>
        </w:rPr>
        <w:t>musí obsahovat minimálně následující údaje</w:t>
      </w:r>
      <w:r w:rsidRPr="00C208B5">
        <w:rPr>
          <w:b w:val="0"/>
        </w:rPr>
        <w:t>:</w:t>
      </w:r>
    </w:p>
    <w:p w14:paraId="579D0110" w14:textId="77777777" w:rsidR="00F576B1" w:rsidRPr="00C208B5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jméno a příjmení osoby,</w:t>
      </w:r>
    </w:p>
    <w:p w14:paraId="3D3EA040" w14:textId="77777777" w:rsidR="00F576B1" w:rsidRPr="00C208B5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označení pozice v </w:t>
      </w:r>
      <w:r w:rsidR="00F5705D" w:rsidRPr="00C208B5">
        <w:rPr>
          <w:rFonts w:ascii="Arial" w:hAnsi="Arial" w:cs="Arial"/>
          <w:sz w:val="20"/>
          <w:szCs w:val="20"/>
        </w:rPr>
        <w:t xml:space="preserve">realizačním </w:t>
      </w:r>
      <w:r w:rsidRPr="00C208B5">
        <w:rPr>
          <w:rFonts w:ascii="Arial" w:hAnsi="Arial" w:cs="Arial"/>
          <w:sz w:val="20"/>
          <w:szCs w:val="20"/>
        </w:rPr>
        <w:t>týmu,</w:t>
      </w:r>
    </w:p>
    <w:p w14:paraId="26967E22" w14:textId="77777777" w:rsidR="00F576B1" w:rsidRPr="00C208B5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dosažené vzdělání včetně uvedení </w:t>
      </w:r>
      <w:r w:rsidR="00DC1313" w:rsidRPr="00C208B5">
        <w:rPr>
          <w:rFonts w:ascii="Arial" w:hAnsi="Arial" w:cs="Arial"/>
          <w:sz w:val="20"/>
          <w:szCs w:val="20"/>
        </w:rPr>
        <w:t xml:space="preserve">vysoké školy </w:t>
      </w:r>
      <w:r w:rsidRPr="00C208B5">
        <w:rPr>
          <w:rFonts w:ascii="Arial" w:hAnsi="Arial" w:cs="Arial"/>
          <w:sz w:val="20"/>
          <w:szCs w:val="20"/>
        </w:rPr>
        <w:t xml:space="preserve">– instituce, </w:t>
      </w:r>
      <w:r w:rsidR="001672AD" w:rsidRPr="00C208B5">
        <w:rPr>
          <w:rFonts w:ascii="Arial" w:hAnsi="Arial" w:cs="Arial"/>
          <w:sz w:val="20"/>
          <w:szCs w:val="20"/>
        </w:rPr>
        <w:t xml:space="preserve">údaje o dosažené </w:t>
      </w:r>
      <w:r w:rsidRPr="00C208B5">
        <w:rPr>
          <w:rFonts w:ascii="Arial" w:hAnsi="Arial" w:cs="Arial"/>
          <w:sz w:val="20"/>
          <w:szCs w:val="20"/>
        </w:rPr>
        <w:t>certifik</w:t>
      </w:r>
      <w:r w:rsidR="00497BA1" w:rsidRPr="00C208B5">
        <w:rPr>
          <w:rFonts w:ascii="Arial" w:hAnsi="Arial" w:cs="Arial"/>
          <w:sz w:val="20"/>
          <w:szCs w:val="20"/>
        </w:rPr>
        <w:t>a</w:t>
      </w:r>
      <w:r w:rsidR="001672AD" w:rsidRPr="00C208B5">
        <w:rPr>
          <w:rFonts w:ascii="Arial" w:hAnsi="Arial" w:cs="Arial"/>
          <w:sz w:val="20"/>
          <w:szCs w:val="20"/>
        </w:rPr>
        <w:t>ci</w:t>
      </w:r>
      <w:r w:rsidRPr="00C208B5">
        <w:rPr>
          <w:rFonts w:ascii="Arial" w:hAnsi="Arial" w:cs="Arial"/>
          <w:sz w:val="20"/>
          <w:szCs w:val="20"/>
        </w:rPr>
        <w:t>,</w:t>
      </w:r>
    </w:p>
    <w:p w14:paraId="7671B1BE" w14:textId="77777777" w:rsidR="00F576B1" w:rsidRPr="00C208B5" w:rsidRDefault="00F576B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přehled profesní praxe vztahující se k plnění předmětu této veřejné zakázky,</w:t>
      </w:r>
      <w:r w:rsidR="00F5705D" w:rsidRPr="00C208B5">
        <w:rPr>
          <w:rFonts w:ascii="Arial" w:hAnsi="Arial" w:cs="Arial"/>
          <w:sz w:val="20"/>
          <w:szCs w:val="20"/>
        </w:rPr>
        <w:t xml:space="preserve"> z něhož bude zřejmé splnění požadavků zadavatele níže</w:t>
      </w:r>
      <w:r w:rsidR="001672AD" w:rsidRPr="00C208B5">
        <w:rPr>
          <w:rFonts w:ascii="Arial" w:hAnsi="Arial" w:cs="Arial"/>
          <w:sz w:val="20"/>
          <w:szCs w:val="20"/>
        </w:rPr>
        <w:t>,</w:t>
      </w:r>
      <w:r w:rsidR="00F5705D" w:rsidRPr="00C208B5">
        <w:rPr>
          <w:rFonts w:ascii="Arial" w:hAnsi="Arial" w:cs="Arial"/>
          <w:sz w:val="20"/>
          <w:szCs w:val="20"/>
        </w:rPr>
        <w:t xml:space="preserve"> </w:t>
      </w:r>
    </w:p>
    <w:p w14:paraId="02BCCC99" w14:textId="77777777" w:rsidR="00B30EF1" w:rsidRPr="00C208B5" w:rsidRDefault="00B30EF1" w:rsidP="0033408B">
      <w:pPr>
        <w:numPr>
          <w:ilvl w:val="2"/>
          <w:numId w:val="21"/>
        </w:numPr>
        <w:tabs>
          <w:tab w:val="clear" w:pos="2685"/>
          <w:tab w:val="num" w:pos="1080"/>
        </w:tabs>
        <w:spacing w:line="280" w:lineRule="atLeast"/>
        <w:ind w:left="1080" w:hanging="360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přehled nejdůležitějších projektů </w:t>
      </w:r>
      <w:r w:rsidR="001672AD" w:rsidRPr="00C208B5">
        <w:rPr>
          <w:rFonts w:ascii="Arial" w:hAnsi="Arial" w:cs="Arial"/>
          <w:sz w:val="20"/>
          <w:szCs w:val="20"/>
        </w:rPr>
        <w:t xml:space="preserve">spočívajících v </w:t>
      </w:r>
      <w:r w:rsidRPr="00C208B5">
        <w:rPr>
          <w:rFonts w:ascii="Arial" w:hAnsi="Arial" w:cs="Arial"/>
          <w:sz w:val="20"/>
          <w:szCs w:val="20"/>
        </w:rPr>
        <w:t>realizaci služeb obdobných předmětu plnění této veřejné zakázky, na jejichž plnění se osoba podílela, včetně uvedení pozice, kterou člen týmu při plnění projektů zastával</w:t>
      </w:r>
      <w:r w:rsidR="001672AD" w:rsidRPr="00C208B5">
        <w:rPr>
          <w:rFonts w:ascii="Arial" w:hAnsi="Arial" w:cs="Arial"/>
          <w:sz w:val="20"/>
          <w:szCs w:val="20"/>
        </w:rPr>
        <w:t>;</w:t>
      </w:r>
    </w:p>
    <w:p w14:paraId="2001C5C0" w14:textId="77777777" w:rsidR="00DD4D49" w:rsidRPr="00C208B5" w:rsidRDefault="00DD4D49" w:rsidP="00DD4D49">
      <w:pPr>
        <w:pStyle w:val="Zkladntext"/>
        <w:numPr>
          <w:ilvl w:val="0"/>
          <w:numId w:val="24"/>
        </w:numPr>
        <w:tabs>
          <w:tab w:val="clear" w:pos="900"/>
          <w:tab w:val="num" w:pos="720"/>
        </w:tabs>
        <w:spacing w:before="60" w:line="280" w:lineRule="atLeast"/>
        <w:ind w:left="720"/>
        <w:jc w:val="both"/>
        <w:rPr>
          <w:b w:val="0"/>
        </w:rPr>
      </w:pPr>
      <w:r w:rsidRPr="00C208B5">
        <w:rPr>
          <w:b w:val="0"/>
        </w:rPr>
        <w:t>čestné prohlášení, že se příslušný člen týmu bude přímo podílet na plnění veřejné zakázky</w:t>
      </w:r>
      <w:r w:rsidR="001672AD" w:rsidRPr="00C208B5">
        <w:rPr>
          <w:b w:val="0"/>
        </w:rPr>
        <w:t>;</w:t>
      </w:r>
    </w:p>
    <w:p w14:paraId="2A16231C" w14:textId="77777777" w:rsidR="004B6EA9" w:rsidRDefault="00F576B1" w:rsidP="00BB0F95">
      <w:pPr>
        <w:pStyle w:val="Textodstavce"/>
        <w:spacing w:before="240" w:after="0" w:line="280" w:lineRule="atLeast"/>
        <w:rPr>
          <w:rFonts w:ascii="Arial" w:hAnsi="Arial" w:cs="Arial"/>
          <w:b/>
          <w:sz w:val="20"/>
          <w:szCs w:val="20"/>
        </w:rPr>
      </w:pPr>
      <w:r w:rsidRPr="00C208B5">
        <w:rPr>
          <w:rFonts w:ascii="Arial" w:hAnsi="Arial" w:cs="Arial"/>
          <w:b/>
          <w:sz w:val="20"/>
          <w:szCs w:val="20"/>
        </w:rPr>
        <w:t xml:space="preserve">Dodavatel v nabídce </w:t>
      </w:r>
      <w:r w:rsidR="00C14F65" w:rsidRPr="00C208B5">
        <w:rPr>
          <w:rFonts w:ascii="Arial" w:hAnsi="Arial" w:cs="Arial"/>
          <w:b/>
          <w:sz w:val="20"/>
          <w:szCs w:val="20"/>
        </w:rPr>
        <w:t xml:space="preserve">dále předloží </w:t>
      </w:r>
      <w:r w:rsidRPr="00C208B5">
        <w:rPr>
          <w:rFonts w:ascii="Arial" w:hAnsi="Arial" w:cs="Arial"/>
          <w:b/>
          <w:sz w:val="20"/>
          <w:szCs w:val="20"/>
        </w:rPr>
        <w:t xml:space="preserve">organizační schéma – strukturu </w:t>
      </w:r>
      <w:r w:rsidR="00F5705D" w:rsidRPr="00C208B5">
        <w:rPr>
          <w:rFonts w:ascii="Arial" w:hAnsi="Arial" w:cs="Arial"/>
          <w:b/>
          <w:sz w:val="20"/>
          <w:szCs w:val="20"/>
        </w:rPr>
        <w:t xml:space="preserve">realizačního </w:t>
      </w:r>
      <w:r w:rsidRPr="00C208B5">
        <w:rPr>
          <w:rFonts w:ascii="Arial" w:hAnsi="Arial" w:cs="Arial"/>
          <w:b/>
          <w:sz w:val="20"/>
          <w:szCs w:val="20"/>
        </w:rPr>
        <w:t xml:space="preserve">týmu spolu s uvedením osob. U každé osoby uvede jméno a příjmení a její zařazení v rámci </w:t>
      </w:r>
      <w:r w:rsidR="00F5705D" w:rsidRPr="00C208B5">
        <w:rPr>
          <w:rFonts w:ascii="Arial" w:hAnsi="Arial" w:cs="Arial"/>
          <w:b/>
          <w:sz w:val="20"/>
          <w:szCs w:val="20"/>
        </w:rPr>
        <w:t xml:space="preserve">realizačního </w:t>
      </w:r>
      <w:r w:rsidRPr="00C208B5">
        <w:rPr>
          <w:rFonts w:ascii="Arial" w:hAnsi="Arial" w:cs="Arial"/>
          <w:b/>
          <w:sz w:val="20"/>
          <w:szCs w:val="20"/>
        </w:rPr>
        <w:t>týmu a dále agendu, které se bude věnovat vzhledem k získaným zkušenostem</w:t>
      </w:r>
      <w:r w:rsidR="00F5705D" w:rsidRPr="00C208B5">
        <w:rPr>
          <w:rFonts w:ascii="Arial" w:hAnsi="Arial" w:cs="Arial"/>
          <w:b/>
          <w:sz w:val="20"/>
          <w:szCs w:val="20"/>
        </w:rPr>
        <w:t xml:space="preserve"> (tj. stručný popis funkce člena týmu na plnění zakázky s vymezením úkolů k plnění)</w:t>
      </w:r>
      <w:r w:rsidRPr="00C208B5">
        <w:rPr>
          <w:rFonts w:ascii="Arial" w:hAnsi="Arial" w:cs="Arial"/>
          <w:b/>
          <w:sz w:val="20"/>
          <w:szCs w:val="20"/>
        </w:rPr>
        <w:t xml:space="preserve">. </w:t>
      </w:r>
      <w:r w:rsidR="00A27A81" w:rsidRPr="00C208B5">
        <w:rPr>
          <w:rFonts w:ascii="Arial" w:hAnsi="Arial" w:cs="Arial"/>
          <w:b/>
          <w:sz w:val="20"/>
          <w:szCs w:val="20"/>
        </w:rPr>
        <w:t>U každé osoby zařazené v rámci realizačního týmu dodavatel uvede, zda tato osoba ovládá český jazyk alespoň  na komunikativní úrovni, nebo zda bude komunikace s touto osobou zajišťována za využití překladatele</w:t>
      </w:r>
      <w:r w:rsidR="00A27A81" w:rsidRPr="00C208B5">
        <w:rPr>
          <w:rStyle w:val="Znakapoznpodarou"/>
          <w:rFonts w:ascii="Arial" w:hAnsi="Arial" w:cs="Arial"/>
          <w:b/>
          <w:sz w:val="20"/>
          <w:szCs w:val="20"/>
        </w:rPr>
        <w:footnoteReference w:id="3"/>
      </w:r>
      <w:r w:rsidR="007D339E">
        <w:rPr>
          <w:rFonts w:ascii="Arial" w:hAnsi="Arial" w:cs="Arial"/>
          <w:b/>
          <w:sz w:val="20"/>
          <w:szCs w:val="20"/>
        </w:rPr>
        <w:t>.</w:t>
      </w:r>
      <w:r w:rsidR="00A27A81" w:rsidRPr="00C208B5">
        <w:rPr>
          <w:rFonts w:ascii="Arial" w:hAnsi="Arial" w:cs="Arial"/>
          <w:b/>
          <w:sz w:val="20"/>
          <w:szCs w:val="20"/>
        </w:rPr>
        <w:t xml:space="preserve"> </w:t>
      </w:r>
    </w:p>
    <w:p w14:paraId="10DF22F9" w14:textId="2E4DAA23" w:rsidR="00BB0F95" w:rsidRPr="00C208B5" w:rsidRDefault="00BB0F95" w:rsidP="00BB0F95">
      <w:pPr>
        <w:pStyle w:val="Textodstavce"/>
        <w:spacing w:before="240" w:after="0" w:line="280" w:lineRule="atLeast"/>
        <w:rPr>
          <w:rFonts w:ascii="Arial" w:hAnsi="Arial" w:cs="Arial"/>
          <w:b/>
          <w:i/>
          <w:sz w:val="20"/>
          <w:szCs w:val="20"/>
        </w:rPr>
      </w:pPr>
      <w:r w:rsidRPr="00C208B5">
        <w:rPr>
          <w:rFonts w:ascii="Arial" w:hAnsi="Arial" w:cs="Arial"/>
          <w:b/>
          <w:i/>
          <w:sz w:val="20"/>
          <w:szCs w:val="20"/>
        </w:rPr>
        <w:t>Vymezení minimální úrovně tohoto kvalifikačního předpokladu odpovídající druhu, rozsahu a složitosti předmětu plnění veřejné zakázky:</w:t>
      </w:r>
    </w:p>
    <w:p w14:paraId="5B4D74B6" w14:textId="77777777" w:rsidR="00BB0F95" w:rsidRPr="00C208B5" w:rsidRDefault="00BB0F95" w:rsidP="00BB0F95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583442E" w14:textId="573B7C34" w:rsidR="00E37D9F" w:rsidRPr="007604B7" w:rsidRDefault="00BB0F95" w:rsidP="002C4B0A">
      <w:p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 xml:space="preserve">Dodavatel splňuje </w:t>
      </w:r>
      <w:r w:rsidR="006B7B8C">
        <w:rPr>
          <w:rFonts w:ascii="Arial" w:hAnsi="Arial" w:cs="Arial"/>
          <w:color w:val="000000"/>
          <w:sz w:val="20"/>
          <w:szCs w:val="20"/>
        </w:rPr>
        <w:t>to</w:t>
      </w:r>
      <w:r w:rsidR="006B7B8C" w:rsidRPr="00B557E4">
        <w:rPr>
          <w:rFonts w:ascii="Arial" w:hAnsi="Arial" w:cs="Arial"/>
          <w:color w:val="000000"/>
          <w:sz w:val="20"/>
          <w:szCs w:val="20"/>
        </w:rPr>
        <w:t xml:space="preserve">to </w:t>
      </w:r>
      <w:r w:rsidR="006B7B8C">
        <w:rPr>
          <w:rFonts w:ascii="Arial" w:hAnsi="Arial" w:cs="Arial"/>
          <w:color w:val="000000"/>
          <w:sz w:val="20"/>
          <w:szCs w:val="20"/>
        </w:rPr>
        <w:t>kritérium technické kvalifikace</w:t>
      </w:r>
      <w:r w:rsidRPr="00C208B5">
        <w:rPr>
          <w:rFonts w:ascii="Arial" w:hAnsi="Arial" w:cs="Arial"/>
          <w:sz w:val="20"/>
          <w:szCs w:val="20"/>
        </w:rPr>
        <w:t xml:space="preserve">, pokud </w:t>
      </w:r>
      <w:r w:rsidRPr="00C208B5">
        <w:rPr>
          <w:rFonts w:ascii="Arial" w:hAnsi="Arial" w:cs="Arial"/>
          <w:bCs/>
          <w:sz w:val="20"/>
          <w:szCs w:val="20"/>
          <w:u w:val="single"/>
        </w:rPr>
        <w:t xml:space="preserve">má k dispozici </w:t>
      </w:r>
      <w:r w:rsidR="00F5705D" w:rsidRPr="00C208B5">
        <w:rPr>
          <w:rFonts w:ascii="Arial" w:hAnsi="Arial" w:cs="Arial"/>
          <w:bCs/>
          <w:sz w:val="20"/>
          <w:szCs w:val="20"/>
          <w:u w:val="single"/>
        </w:rPr>
        <w:t xml:space="preserve">realizační </w:t>
      </w:r>
      <w:r w:rsidRPr="00C208B5">
        <w:rPr>
          <w:rFonts w:ascii="Arial" w:hAnsi="Arial" w:cs="Arial"/>
          <w:bCs/>
          <w:sz w:val="20"/>
          <w:szCs w:val="20"/>
          <w:u w:val="single"/>
        </w:rPr>
        <w:t xml:space="preserve">tým složený </w:t>
      </w:r>
      <w:r w:rsidR="00654588" w:rsidRPr="00C208B5">
        <w:rPr>
          <w:rFonts w:ascii="Arial" w:hAnsi="Arial" w:cs="Arial"/>
          <w:bCs/>
          <w:sz w:val="20"/>
          <w:szCs w:val="20"/>
          <w:u w:val="single"/>
        </w:rPr>
        <w:t xml:space="preserve">minimálně </w:t>
      </w:r>
      <w:del w:id="20" w:author="Autor">
        <w:r w:rsidRPr="00C208B5">
          <w:rPr>
            <w:rFonts w:ascii="Arial" w:hAnsi="Arial" w:cs="Arial"/>
            <w:bCs/>
            <w:sz w:val="20"/>
            <w:szCs w:val="20"/>
            <w:u w:val="single"/>
          </w:rPr>
          <w:delText>z</w:delText>
        </w:r>
        <w:r w:rsidR="00C66807">
          <w:rPr>
            <w:rFonts w:ascii="Arial" w:hAnsi="Arial" w:cs="Arial"/>
            <w:bCs/>
            <w:sz w:val="20"/>
            <w:szCs w:val="20"/>
            <w:u w:val="single"/>
          </w:rPr>
          <w:delText>e</w:delText>
        </w:r>
        <w:r w:rsidR="00873CFF" w:rsidRPr="00C208B5">
          <w:rPr>
            <w:rFonts w:ascii="Arial" w:hAnsi="Arial" w:cs="Arial"/>
            <w:bCs/>
            <w:sz w:val="20"/>
            <w:szCs w:val="20"/>
            <w:u w:val="single"/>
          </w:rPr>
          <w:delText> </w:delText>
        </w:r>
        <w:r w:rsidR="00D75568">
          <w:rPr>
            <w:rFonts w:ascii="Arial" w:hAnsi="Arial" w:cs="Arial"/>
            <w:bCs/>
            <w:sz w:val="20"/>
            <w:szCs w:val="20"/>
            <w:u w:val="single"/>
          </w:rPr>
          <w:delText>37</w:delText>
        </w:r>
      </w:del>
      <w:ins w:id="21" w:author="Autor">
        <w:r w:rsidRPr="00C208B5">
          <w:rPr>
            <w:rFonts w:ascii="Arial" w:hAnsi="Arial" w:cs="Arial"/>
            <w:bCs/>
            <w:sz w:val="20"/>
            <w:szCs w:val="20"/>
            <w:u w:val="single"/>
          </w:rPr>
          <w:t>z</w:t>
        </w:r>
        <w:r w:rsidR="00873CFF" w:rsidRPr="00C208B5">
          <w:rPr>
            <w:rFonts w:ascii="Arial" w:hAnsi="Arial" w:cs="Arial"/>
            <w:bCs/>
            <w:sz w:val="20"/>
            <w:szCs w:val="20"/>
            <w:u w:val="single"/>
          </w:rPr>
          <w:t> </w:t>
        </w:r>
        <w:r w:rsidR="00D81A44">
          <w:rPr>
            <w:rFonts w:ascii="Arial" w:hAnsi="Arial" w:cs="Arial"/>
            <w:bCs/>
            <w:sz w:val="20"/>
            <w:szCs w:val="20"/>
            <w:u w:val="single"/>
          </w:rPr>
          <w:t>28</w:t>
        </w:r>
      </w:ins>
      <w:r w:rsidR="00D81A44" w:rsidRPr="00C208B5">
        <w:rPr>
          <w:rFonts w:ascii="Arial" w:hAnsi="Arial" w:cs="Arial"/>
          <w:bCs/>
          <w:sz w:val="20"/>
          <w:szCs w:val="20"/>
          <w:u w:val="single"/>
        </w:rPr>
        <w:t xml:space="preserve"> </w:t>
      </w:r>
      <w:r w:rsidRPr="00C208B5">
        <w:rPr>
          <w:rFonts w:ascii="Arial" w:hAnsi="Arial" w:cs="Arial"/>
          <w:bCs/>
          <w:sz w:val="20"/>
          <w:szCs w:val="20"/>
          <w:u w:val="single"/>
        </w:rPr>
        <w:t>osob</w:t>
      </w:r>
      <w:r w:rsidRPr="00C208B5">
        <w:rPr>
          <w:rFonts w:ascii="Arial" w:hAnsi="Arial" w:cs="Arial"/>
          <w:b/>
          <w:bCs/>
          <w:sz w:val="20"/>
          <w:szCs w:val="20"/>
          <w:u w:val="single"/>
        </w:rPr>
        <w:t xml:space="preserve"> </w:t>
      </w:r>
      <w:r w:rsidRPr="00C208B5">
        <w:rPr>
          <w:rFonts w:ascii="Arial" w:hAnsi="Arial" w:cs="Arial"/>
          <w:bCs/>
          <w:sz w:val="20"/>
          <w:szCs w:val="20"/>
          <w:u w:val="single"/>
        </w:rPr>
        <w:t>v následujícím složení</w:t>
      </w:r>
      <w:r w:rsidRPr="00C208B5">
        <w:rPr>
          <w:rFonts w:ascii="Arial" w:hAnsi="Arial" w:cs="Arial"/>
          <w:bCs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>(bez ohledu na to, zda se jedná o zaměstnance dodavatele</w:t>
      </w:r>
      <w:r w:rsidR="00F5705D" w:rsidRPr="00C208B5">
        <w:rPr>
          <w:rFonts w:ascii="Arial" w:hAnsi="Arial" w:cs="Arial"/>
          <w:sz w:val="20"/>
          <w:szCs w:val="20"/>
        </w:rPr>
        <w:t xml:space="preserve"> </w:t>
      </w:r>
      <w:r w:rsidRPr="00C208B5">
        <w:rPr>
          <w:rFonts w:ascii="Arial" w:hAnsi="Arial" w:cs="Arial"/>
          <w:sz w:val="20"/>
          <w:szCs w:val="20"/>
        </w:rPr>
        <w:t>nebo osoby v jiném vztahu k dodavateli)</w:t>
      </w:r>
      <w:r w:rsidR="000A474C" w:rsidRPr="007D339E">
        <w:rPr>
          <w:rFonts w:ascii="Arial" w:hAnsi="Arial" w:cs="Arial"/>
          <w:bCs/>
          <w:sz w:val="20"/>
          <w:szCs w:val="20"/>
        </w:rPr>
        <w:t xml:space="preserve"> </w:t>
      </w:r>
      <w:r w:rsidRPr="00C208B5">
        <w:rPr>
          <w:rFonts w:ascii="Arial" w:hAnsi="Arial" w:cs="Arial"/>
          <w:bCs/>
          <w:sz w:val="20"/>
          <w:szCs w:val="20"/>
          <w:u w:val="single"/>
        </w:rPr>
        <w:t>a splňující níže uvedené předpoklady:</w:t>
      </w:r>
    </w:p>
    <w:p w14:paraId="57DB7F49" w14:textId="2018C616" w:rsidR="00FC0969" w:rsidRPr="008F03D1" w:rsidRDefault="005602DD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Ředitel týmu systémové integrace</w:t>
      </w:r>
      <w:del w:id="22" w:author="Autor">
        <w:r w:rsidR="004B6EA9">
          <w:rPr>
            <w:rFonts w:ascii="Arial" w:hAnsi="Arial" w:cs="Arial"/>
            <w:b/>
            <w:sz w:val="20"/>
            <w:szCs w:val="20"/>
            <w:u w:val="single"/>
          </w:rPr>
          <w:delText xml:space="preserve"> (2 osoby)</w:delText>
        </w:r>
        <w:r w:rsidR="000A474C" w:rsidRPr="009C2FF9">
          <w:rPr>
            <w:rFonts w:ascii="Arial" w:hAnsi="Arial" w:cs="Arial"/>
            <w:b/>
            <w:sz w:val="20"/>
            <w:szCs w:val="20"/>
            <w:u w:val="single"/>
          </w:rPr>
          <w:delText>:</w:delText>
        </w:r>
      </w:del>
      <w:ins w:id="23" w:author="Autor">
        <w:r w:rsidR="00D81A44">
          <w:rPr>
            <w:rFonts w:ascii="Arial" w:hAnsi="Arial" w:cs="Arial"/>
            <w:b/>
            <w:sz w:val="20"/>
            <w:szCs w:val="20"/>
            <w:u w:val="single"/>
          </w:rPr>
          <w:t>:</w:t>
        </w:r>
        <w:r w:rsidR="004B6EA9">
          <w:rPr>
            <w:rFonts w:ascii="Arial" w:hAnsi="Arial" w:cs="Arial"/>
            <w:b/>
            <w:sz w:val="20"/>
            <w:szCs w:val="20"/>
            <w:u w:val="single"/>
          </w:rPr>
          <w:t xml:space="preserve"> </w:t>
        </w:r>
      </w:ins>
    </w:p>
    <w:p w14:paraId="1AAF06E9" w14:textId="717402BF" w:rsidR="000A474C" w:rsidRPr="009C2FF9" w:rsidRDefault="000A474C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ukončené </w:t>
      </w:r>
      <w:r w:rsidR="00D958E0">
        <w:rPr>
          <w:rFonts w:ascii="Arial" w:hAnsi="Arial" w:cs="Arial"/>
          <w:sz w:val="20"/>
          <w:szCs w:val="20"/>
        </w:rPr>
        <w:t xml:space="preserve">vysokoškolské vzdělání </w:t>
      </w:r>
      <w:del w:id="24" w:author="Autor">
        <w:r w:rsidR="003A390D" w:rsidRPr="009C2FF9">
          <w:rPr>
            <w:rFonts w:ascii="Arial" w:hAnsi="Arial" w:cs="Arial"/>
            <w:sz w:val="20"/>
            <w:szCs w:val="20"/>
          </w:rPr>
          <w:delText>druhého stupně</w:delText>
        </w:r>
      </w:del>
      <w:ins w:id="25" w:author="Autor">
        <w:r w:rsidR="00D958E0">
          <w:rPr>
            <w:rFonts w:ascii="Arial" w:hAnsi="Arial" w:cs="Arial"/>
            <w:sz w:val="20"/>
            <w:szCs w:val="20"/>
          </w:rPr>
          <w:t>magisterského studijního programu</w:t>
        </w:r>
      </w:ins>
      <w:r w:rsidRPr="009C2FF9">
        <w:rPr>
          <w:rFonts w:ascii="Arial" w:hAnsi="Arial" w:cs="Arial"/>
          <w:sz w:val="20"/>
          <w:szCs w:val="20"/>
        </w:rPr>
        <w:t>;</w:t>
      </w:r>
    </w:p>
    <w:p w14:paraId="47A8E7FE" w14:textId="77777777" w:rsidR="000A474C" w:rsidRPr="009C2FF9" w:rsidRDefault="000A474C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</w:t>
      </w:r>
      <w:r w:rsidR="004F5077" w:rsidRPr="009C2FF9">
        <w:rPr>
          <w:rFonts w:ascii="Arial" w:hAnsi="Arial" w:cs="Arial"/>
          <w:bCs/>
          <w:sz w:val="20"/>
          <w:szCs w:val="20"/>
        </w:rPr>
        <w:t xml:space="preserve">7 </w:t>
      </w:r>
      <w:r w:rsidRPr="009C2FF9">
        <w:rPr>
          <w:rFonts w:ascii="Arial" w:hAnsi="Arial" w:cs="Arial"/>
          <w:bCs/>
          <w:sz w:val="20"/>
          <w:szCs w:val="20"/>
        </w:rPr>
        <w:t xml:space="preserve">let praxe v oblasti </w:t>
      </w:r>
      <w:r w:rsidR="0081736E" w:rsidRPr="009C2FF9">
        <w:rPr>
          <w:rFonts w:ascii="Arial" w:hAnsi="Arial" w:cs="Arial"/>
          <w:bCs/>
          <w:sz w:val="20"/>
          <w:szCs w:val="20"/>
        </w:rPr>
        <w:t>ICT</w:t>
      </w:r>
      <w:r w:rsidR="00E37D9F" w:rsidRPr="009C2FF9">
        <w:rPr>
          <w:rFonts w:ascii="Arial" w:hAnsi="Arial" w:cs="Arial"/>
          <w:bCs/>
          <w:sz w:val="20"/>
          <w:szCs w:val="20"/>
        </w:rPr>
        <w:t xml:space="preserve"> (informační systémy i informační technologie)</w:t>
      </w:r>
      <w:r w:rsidR="0081736E" w:rsidRPr="009C2FF9">
        <w:rPr>
          <w:rFonts w:ascii="Arial" w:hAnsi="Arial" w:cs="Arial"/>
          <w:bCs/>
          <w:sz w:val="20"/>
          <w:szCs w:val="20"/>
        </w:rPr>
        <w:t xml:space="preserve">, z toho minimálně </w:t>
      </w:r>
      <w:r w:rsidR="004F5077" w:rsidRPr="009C2FF9">
        <w:rPr>
          <w:rFonts w:ascii="Arial" w:hAnsi="Arial" w:cs="Arial"/>
          <w:bCs/>
          <w:sz w:val="20"/>
          <w:szCs w:val="20"/>
        </w:rPr>
        <w:t xml:space="preserve">5 let </w:t>
      </w:r>
      <w:r w:rsidR="0081736E" w:rsidRPr="009C2FF9">
        <w:rPr>
          <w:rFonts w:ascii="Arial" w:hAnsi="Arial" w:cs="Arial"/>
          <w:bCs/>
          <w:sz w:val="20"/>
          <w:szCs w:val="20"/>
        </w:rPr>
        <w:t xml:space="preserve">na pozici </w:t>
      </w:r>
      <w:r w:rsidR="002646A0" w:rsidRPr="009C2FF9">
        <w:rPr>
          <w:rFonts w:ascii="Arial" w:hAnsi="Arial" w:cs="Arial"/>
          <w:bCs/>
          <w:sz w:val="20"/>
          <w:szCs w:val="20"/>
        </w:rPr>
        <w:t>vedoucího systémového integrátora</w:t>
      </w:r>
      <w:r w:rsidR="0081736E" w:rsidRPr="009C2FF9">
        <w:rPr>
          <w:rFonts w:ascii="Arial" w:hAnsi="Arial" w:cs="Arial"/>
          <w:bCs/>
          <w:sz w:val="20"/>
          <w:szCs w:val="20"/>
        </w:rPr>
        <w:t xml:space="preserve"> nebo obdobné vedoucí pozici</w:t>
      </w:r>
      <w:r w:rsidR="00537E43" w:rsidRPr="009C2FF9">
        <w:rPr>
          <w:rFonts w:ascii="Arial" w:hAnsi="Arial" w:cs="Arial"/>
          <w:bCs/>
          <w:sz w:val="20"/>
          <w:szCs w:val="20"/>
        </w:rPr>
        <w:t>,</w:t>
      </w:r>
      <w:r w:rsidR="0081736E" w:rsidRPr="009C2FF9">
        <w:rPr>
          <w:rFonts w:ascii="Arial" w:hAnsi="Arial" w:cs="Arial"/>
          <w:bCs/>
          <w:sz w:val="20"/>
          <w:szCs w:val="20"/>
        </w:rPr>
        <w:t xml:space="preserve"> v rámci které řídil </w:t>
      </w:r>
      <w:r w:rsidR="002646A0" w:rsidRPr="009C2FF9">
        <w:rPr>
          <w:rFonts w:ascii="Arial" w:hAnsi="Arial" w:cs="Arial"/>
          <w:bCs/>
          <w:sz w:val="20"/>
          <w:szCs w:val="20"/>
        </w:rPr>
        <w:t xml:space="preserve">systémovou integraci </w:t>
      </w:r>
      <w:r w:rsidR="0081736E" w:rsidRPr="009C2FF9">
        <w:rPr>
          <w:rFonts w:ascii="Arial" w:hAnsi="Arial" w:cs="Arial"/>
          <w:bCs/>
          <w:sz w:val="20"/>
          <w:szCs w:val="20"/>
        </w:rPr>
        <w:t>ICT projekt</w:t>
      </w:r>
      <w:r w:rsidR="002646A0" w:rsidRPr="009C2FF9">
        <w:rPr>
          <w:rFonts w:ascii="Arial" w:hAnsi="Arial" w:cs="Arial"/>
          <w:bCs/>
          <w:sz w:val="20"/>
          <w:szCs w:val="20"/>
        </w:rPr>
        <w:t>ů</w:t>
      </w:r>
      <w:r w:rsidRPr="009C2FF9">
        <w:rPr>
          <w:rFonts w:ascii="Arial" w:hAnsi="Arial" w:cs="Arial"/>
          <w:bCs/>
          <w:sz w:val="20"/>
          <w:szCs w:val="20"/>
        </w:rPr>
        <w:t>;</w:t>
      </w:r>
      <w:r w:rsidR="00966EC6" w:rsidRPr="009C2FF9">
        <w:rPr>
          <w:rFonts w:ascii="Arial" w:hAnsi="Arial" w:cs="Arial"/>
          <w:bCs/>
          <w:sz w:val="20"/>
          <w:szCs w:val="20"/>
        </w:rPr>
        <w:t xml:space="preserve"> </w:t>
      </w:r>
    </w:p>
    <w:p w14:paraId="35D8E2D3" w14:textId="5776F33F" w:rsidR="00793DEB" w:rsidRDefault="00C631A3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v pozici vedoucího systémového integrátora</w:t>
      </w:r>
      <w:r w:rsidRPr="009C2FF9" w:rsidDel="00C631A3">
        <w:rPr>
          <w:rFonts w:ascii="Arial" w:hAnsi="Arial" w:cs="Arial"/>
          <w:bCs/>
          <w:sz w:val="20"/>
          <w:szCs w:val="20"/>
        </w:rPr>
        <w:t xml:space="preserve"> </w:t>
      </w:r>
      <w:r w:rsidR="00793DEB" w:rsidRPr="009C2FF9">
        <w:rPr>
          <w:rFonts w:ascii="Arial" w:hAnsi="Arial" w:cs="Arial"/>
          <w:bCs/>
          <w:sz w:val="20"/>
          <w:szCs w:val="20"/>
        </w:rPr>
        <w:t>alespoň na jak</w:t>
      </w:r>
      <w:r w:rsidR="00BB44BD" w:rsidRPr="009C2FF9">
        <w:rPr>
          <w:rFonts w:ascii="Arial" w:hAnsi="Arial" w:cs="Arial"/>
          <w:bCs/>
          <w:sz w:val="20"/>
          <w:szCs w:val="20"/>
        </w:rPr>
        <w:t>émkoliv</w:t>
      </w:r>
      <w:r w:rsidR="00793DEB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BB44BD" w:rsidRPr="009C2FF9">
        <w:rPr>
          <w:rFonts w:ascii="Arial" w:hAnsi="Arial" w:cs="Arial"/>
          <w:bCs/>
          <w:sz w:val="20"/>
          <w:szCs w:val="20"/>
        </w:rPr>
        <w:t>1</w:t>
      </w:r>
      <w:r w:rsidR="00793DEB" w:rsidRPr="009C2FF9">
        <w:rPr>
          <w:rFonts w:ascii="Arial" w:hAnsi="Arial" w:cs="Arial"/>
          <w:bCs/>
          <w:sz w:val="20"/>
          <w:szCs w:val="20"/>
        </w:rPr>
        <w:t xml:space="preserve"> projekt</w:t>
      </w:r>
      <w:r w:rsidR="00BB44BD" w:rsidRPr="009C2FF9">
        <w:rPr>
          <w:rFonts w:ascii="Arial" w:hAnsi="Arial" w:cs="Arial"/>
          <w:bCs/>
          <w:sz w:val="20"/>
          <w:szCs w:val="20"/>
        </w:rPr>
        <w:t>u</w:t>
      </w:r>
      <w:r w:rsidR="00793DEB" w:rsidRPr="009C2FF9">
        <w:rPr>
          <w:rFonts w:ascii="Arial" w:hAnsi="Arial" w:cs="Arial"/>
          <w:bCs/>
          <w:sz w:val="20"/>
          <w:szCs w:val="20"/>
        </w:rPr>
        <w:t>,</w:t>
      </w:r>
      <w:r w:rsidR="00793DEB" w:rsidRPr="009C2FF9" w:rsidDel="003140F9">
        <w:rPr>
          <w:rFonts w:ascii="Arial" w:hAnsi="Arial" w:cs="Arial"/>
          <w:bCs/>
          <w:sz w:val="20"/>
          <w:szCs w:val="20"/>
        </w:rPr>
        <w:t xml:space="preserve"> </w:t>
      </w:r>
      <w:r w:rsidR="00BB44BD" w:rsidRPr="009C2FF9">
        <w:rPr>
          <w:rFonts w:ascii="Arial" w:hAnsi="Arial" w:cs="Arial"/>
          <w:bCs/>
          <w:sz w:val="20"/>
          <w:szCs w:val="20"/>
        </w:rPr>
        <w:t>k</w:t>
      </w:r>
      <w:r w:rsidR="00793DEB" w:rsidRPr="009C2FF9">
        <w:rPr>
          <w:rFonts w:ascii="Arial" w:hAnsi="Arial" w:cs="Arial"/>
          <w:bCs/>
          <w:sz w:val="20"/>
          <w:szCs w:val="20"/>
        </w:rPr>
        <w:t>ter</w:t>
      </w:r>
      <w:r w:rsidR="00BB44BD" w:rsidRPr="009C2FF9">
        <w:rPr>
          <w:rFonts w:ascii="Arial" w:hAnsi="Arial" w:cs="Arial"/>
          <w:bCs/>
          <w:sz w:val="20"/>
          <w:szCs w:val="20"/>
        </w:rPr>
        <w:t>ý</w:t>
      </w:r>
      <w:r w:rsidR="00793DEB" w:rsidRPr="009C2FF9">
        <w:rPr>
          <w:rFonts w:ascii="Arial" w:hAnsi="Arial" w:cs="Arial"/>
          <w:bCs/>
          <w:sz w:val="20"/>
          <w:szCs w:val="20"/>
        </w:rPr>
        <w:t xml:space="preserve"> napl</w:t>
      </w:r>
      <w:r w:rsidR="00BB44BD" w:rsidRPr="009C2FF9">
        <w:rPr>
          <w:rFonts w:ascii="Arial" w:hAnsi="Arial" w:cs="Arial"/>
          <w:bCs/>
          <w:sz w:val="20"/>
          <w:szCs w:val="20"/>
        </w:rPr>
        <w:t>n</w:t>
      </w:r>
      <w:r w:rsidR="00793DEB" w:rsidRPr="009C2FF9">
        <w:rPr>
          <w:rFonts w:ascii="Arial" w:hAnsi="Arial" w:cs="Arial"/>
          <w:bCs/>
          <w:sz w:val="20"/>
          <w:szCs w:val="20"/>
        </w:rPr>
        <w:t>í znaky „</w:t>
      </w:r>
      <w:r w:rsidR="00047B38" w:rsidRPr="008F03D1">
        <w:rPr>
          <w:rFonts w:ascii="Arial" w:hAnsi="Arial" w:cs="Arial"/>
          <w:bCs/>
          <w:sz w:val="20"/>
          <w:szCs w:val="20"/>
        </w:rPr>
        <w:t xml:space="preserve">referenční </w:t>
      </w:r>
      <w:r w:rsidR="00055F63" w:rsidRPr="008F03D1">
        <w:rPr>
          <w:rFonts w:ascii="Arial" w:hAnsi="Arial" w:cs="Arial"/>
          <w:bCs/>
          <w:sz w:val="20"/>
          <w:szCs w:val="20"/>
        </w:rPr>
        <w:t>služby</w:t>
      </w:r>
      <w:r w:rsidR="00793DEB" w:rsidRPr="009C2FF9">
        <w:rPr>
          <w:rFonts w:ascii="Arial" w:hAnsi="Arial" w:cs="Arial"/>
          <w:bCs/>
          <w:sz w:val="20"/>
          <w:szCs w:val="20"/>
        </w:rPr>
        <w:t xml:space="preserve">“ v oblasti </w:t>
      </w:r>
      <w:r w:rsidR="002646A0" w:rsidRPr="009C2FF9">
        <w:rPr>
          <w:rFonts w:ascii="Arial" w:hAnsi="Arial" w:cs="Arial"/>
          <w:bCs/>
          <w:sz w:val="20"/>
          <w:szCs w:val="20"/>
        </w:rPr>
        <w:t>systémové i</w:t>
      </w:r>
      <w:r w:rsidR="00047B38" w:rsidRPr="009C2FF9">
        <w:rPr>
          <w:rFonts w:ascii="Arial" w:hAnsi="Arial" w:cs="Arial"/>
          <w:bCs/>
          <w:sz w:val="20"/>
          <w:szCs w:val="20"/>
        </w:rPr>
        <w:t>nte</w:t>
      </w:r>
      <w:r w:rsidR="002646A0" w:rsidRPr="009C2FF9">
        <w:rPr>
          <w:rFonts w:ascii="Arial" w:hAnsi="Arial" w:cs="Arial"/>
          <w:bCs/>
          <w:sz w:val="20"/>
          <w:szCs w:val="20"/>
        </w:rPr>
        <w:t>grace</w:t>
      </w:r>
      <w:r w:rsidR="00793DEB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047B38" w:rsidRPr="009C2FF9">
        <w:rPr>
          <w:rFonts w:ascii="Arial" w:hAnsi="Arial" w:cs="Arial"/>
          <w:bCs/>
          <w:sz w:val="20"/>
          <w:szCs w:val="20"/>
        </w:rPr>
        <w:t>definované</w:t>
      </w:r>
      <w:r w:rsidR="00E90CCB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793DEB" w:rsidRPr="009C2FF9">
        <w:rPr>
          <w:rFonts w:ascii="Arial" w:hAnsi="Arial" w:cs="Arial"/>
          <w:bCs/>
          <w:sz w:val="20"/>
          <w:szCs w:val="20"/>
        </w:rPr>
        <w:t>výše</w:t>
      </w:r>
      <w:r w:rsidR="005D6177">
        <w:rPr>
          <w:rFonts w:ascii="Arial" w:hAnsi="Arial" w:cs="Arial"/>
          <w:bCs/>
          <w:sz w:val="20"/>
          <w:szCs w:val="20"/>
        </w:rPr>
        <w:t xml:space="preserve"> v písm. </w:t>
      </w:r>
      <w:r w:rsidR="00995350">
        <w:rPr>
          <w:rFonts w:ascii="Arial" w:hAnsi="Arial" w:cs="Arial"/>
          <w:bCs/>
          <w:sz w:val="20"/>
          <w:szCs w:val="20"/>
        </w:rPr>
        <w:t>a</w:t>
      </w:r>
      <w:r w:rsidR="005D6177">
        <w:rPr>
          <w:rFonts w:ascii="Arial" w:hAnsi="Arial" w:cs="Arial"/>
          <w:bCs/>
          <w:sz w:val="20"/>
          <w:szCs w:val="20"/>
        </w:rPr>
        <w:t>) a c)</w:t>
      </w:r>
      <w:r w:rsidR="00793DEB" w:rsidRPr="009C2FF9">
        <w:rPr>
          <w:rFonts w:ascii="Arial" w:hAnsi="Arial" w:cs="Arial"/>
          <w:bCs/>
          <w:sz w:val="20"/>
          <w:szCs w:val="20"/>
        </w:rPr>
        <w:t>;</w:t>
      </w:r>
    </w:p>
    <w:p w14:paraId="6835EF38" w14:textId="218D5846" w:rsidR="00C86227" w:rsidRPr="003A390D" w:rsidRDefault="00C86227" w:rsidP="00C86227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3A390D">
        <w:rPr>
          <w:rFonts w:ascii="Arial" w:hAnsi="Arial" w:cs="Arial"/>
          <w:bCs/>
          <w:sz w:val="20"/>
          <w:szCs w:val="20"/>
        </w:rPr>
        <w:t xml:space="preserve">platný mezinárodně uznávaný certifikát </w:t>
      </w:r>
      <w:del w:id="26" w:author="Autor">
        <w:r w:rsidR="00047B38" w:rsidRPr="009C2FF9">
          <w:rPr>
            <w:rFonts w:ascii="Arial" w:hAnsi="Arial" w:cs="Arial"/>
            <w:bCs/>
            <w:sz w:val="20"/>
            <w:szCs w:val="20"/>
          </w:rPr>
          <w:delText>v oblasti ICT architektury (ITIL</w:delText>
        </w:r>
      </w:del>
      <w:ins w:id="27" w:author="Autor">
        <w:r w:rsidRPr="003A390D">
          <w:rPr>
            <w:rFonts w:ascii="Arial" w:hAnsi="Arial" w:cs="Arial"/>
            <w:bCs/>
            <w:sz w:val="20"/>
            <w:szCs w:val="20"/>
          </w:rPr>
          <w:t>pro projektový management v úrovni alespoň IPMA-B</w:t>
        </w:r>
      </w:ins>
      <w:r w:rsidRPr="003A390D">
        <w:rPr>
          <w:rFonts w:ascii="Arial" w:hAnsi="Arial" w:cs="Arial"/>
          <w:bCs/>
          <w:sz w:val="20"/>
          <w:szCs w:val="20"/>
        </w:rPr>
        <w:t xml:space="preserve"> nebo </w:t>
      </w:r>
      <w:del w:id="28" w:author="Autor">
        <w:r w:rsidR="00047B38" w:rsidRPr="009C2FF9">
          <w:rPr>
            <w:rFonts w:ascii="Arial" w:hAnsi="Arial" w:cs="Arial"/>
            <w:bCs/>
            <w:sz w:val="20"/>
            <w:szCs w:val="20"/>
          </w:rPr>
          <w:delText>COBIT</w:delText>
        </w:r>
      </w:del>
      <w:ins w:id="29" w:author="Autor">
        <w:r w:rsidRPr="003A390D">
          <w:rPr>
            <w:rFonts w:ascii="Arial" w:hAnsi="Arial" w:cs="Arial"/>
            <w:bCs/>
            <w:sz w:val="20"/>
            <w:szCs w:val="20"/>
          </w:rPr>
          <w:t xml:space="preserve">PMI-PMP nebo PRINCE2 </w:t>
        </w:r>
        <w:proofErr w:type="spellStart"/>
        <w:r w:rsidRPr="003A390D">
          <w:rPr>
            <w:rFonts w:ascii="Arial" w:hAnsi="Arial" w:cs="Arial"/>
            <w:bCs/>
            <w:sz w:val="20"/>
            <w:szCs w:val="20"/>
          </w:rPr>
          <w:t>Practitioner</w:t>
        </w:r>
      </w:ins>
      <w:proofErr w:type="spellEnd"/>
      <w:r w:rsidRPr="003A390D">
        <w:rPr>
          <w:rFonts w:ascii="Arial" w:hAnsi="Arial" w:cs="Arial"/>
          <w:bCs/>
          <w:sz w:val="20"/>
          <w:szCs w:val="20"/>
        </w:rPr>
        <w:t xml:space="preserve"> nebo obdobný</w:t>
      </w:r>
      <w:del w:id="30" w:author="Autor">
        <w:r w:rsidR="00047B38" w:rsidRPr="009C2FF9">
          <w:rPr>
            <w:rFonts w:ascii="Arial" w:hAnsi="Arial" w:cs="Arial"/>
            <w:bCs/>
            <w:sz w:val="20"/>
            <w:szCs w:val="20"/>
          </w:rPr>
          <w:delText xml:space="preserve"> certifikát)</w:delText>
        </w:r>
        <w:r w:rsidR="00EA39F3" w:rsidRPr="009C2FF9">
          <w:rPr>
            <w:rFonts w:ascii="Arial" w:hAnsi="Arial" w:cs="Arial"/>
            <w:bCs/>
            <w:sz w:val="20"/>
            <w:szCs w:val="20"/>
          </w:rPr>
          <w:delText>.</w:delText>
        </w:r>
      </w:del>
      <w:ins w:id="31" w:author="Autor">
        <w:r w:rsidRPr="003A390D">
          <w:rPr>
            <w:rFonts w:ascii="Arial" w:hAnsi="Arial" w:cs="Arial"/>
            <w:bCs/>
            <w:sz w:val="20"/>
            <w:szCs w:val="20"/>
          </w:rPr>
          <w:t>.</w:t>
        </w:r>
      </w:ins>
    </w:p>
    <w:p w14:paraId="1862FBA3" w14:textId="77777777" w:rsidR="00873CFF" w:rsidRPr="00C86227" w:rsidRDefault="00873CFF" w:rsidP="00C86227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285C6246" w14:textId="4680363E" w:rsidR="0041776D" w:rsidRPr="009C2FF9" w:rsidRDefault="0041776D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proofErr w:type="spellStart"/>
      <w:r w:rsidRPr="009C2FF9">
        <w:rPr>
          <w:rFonts w:ascii="Arial" w:hAnsi="Arial" w:cs="Arial"/>
          <w:b/>
          <w:sz w:val="20"/>
          <w:szCs w:val="20"/>
          <w:u w:val="single"/>
        </w:rPr>
        <w:t>Enterprise</w:t>
      </w:r>
      <w:proofErr w:type="spellEnd"/>
      <w:r w:rsidRPr="009C2FF9">
        <w:rPr>
          <w:rFonts w:ascii="Arial" w:hAnsi="Arial" w:cs="Arial"/>
          <w:b/>
          <w:sz w:val="20"/>
          <w:szCs w:val="20"/>
          <w:u w:val="single"/>
        </w:rPr>
        <w:t xml:space="preserve"> architekt</w:t>
      </w:r>
      <w:r w:rsidR="00CD6056">
        <w:rPr>
          <w:rFonts w:ascii="Arial" w:hAnsi="Arial" w:cs="Arial"/>
          <w:b/>
          <w:sz w:val="20"/>
          <w:szCs w:val="20"/>
          <w:u w:val="single"/>
        </w:rPr>
        <w:t xml:space="preserve"> (</w:t>
      </w:r>
      <w:del w:id="32" w:author="Autor">
        <w:r w:rsidR="00CD6056">
          <w:rPr>
            <w:rFonts w:ascii="Arial" w:hAnsi="Arial" w:cs="Arial"/>
            <w:b/>
            <w:sz w:val="20"/>
            <w:szCs w:val="20"/>
            <w:u w:val="single"/>
          </w:rPr>
          <w:delText>4</w:delText>
        </w:r>
      </w:del>
      <w:ins w:id="33" w:author="Autor">
        <w:r w:rsidR="00C86227">
          <w:rPr>
            <w:rFonts w:ascii="Arial" w:hAnsi="Arial" w:cs="Arial"/>
            <w:b/>
            <w:sz w:val="20"/>
            <w:szCs w:val="20"/>
            <w:u w:val="single"/>
          </w:rPr>
          <w:t>3</w:t>
        </w:r>
      </w:ins>
      <w:r w:rsidR="00CD6056">
        <w:rPr>
          <w:rFonts w:ascii="Arial" w:hAnsi="Arial" w:cs="Arial"/>
          <w:b/>
          <w:sz w:val="20"/>
          <w:szCs w:val="20"/>
          <w:u w:val="single"/>
        </w:rPr>
        <w:t xml:space="preserve"> osoby)</w:t>
      </w:r>
      <w:r w:rsidRPr="009C2F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7B32EAE6" w14:textId="3FADC6EF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ukončené </w:t>
      </w:r>
      <w:r w:rsidR="00D958E0">
        <w:rPr>
          <w:rFonts w:ascii="Arial" w:hAnsi="Arial" w:cs="Arial"/>
          <w:sz w:val="20"/>
          <w:szCs w:val="20"/>
        </w:rPr>
        <w:t xml:space="preserve">vysokoškolské vzdělání </w:t>
      </w:r>
      <w:del w:id="34" w:author="Autor">
        <w:r w:rsidRPr="009C2FF9">
          <w:rPr>
            <w:rFonts w:ascii="Arial" w:hAnsi="Arial" w:cs="Arial"/>
            <w:bCs/>
            <w:sz w:val="20"/>
            <w:szCs w:val="20"/>
          </w:rPr>
          <w:delText>druhého stupně technického směru</w:delText>
        </w:r>
      </w:del>
      <w:ins w:id="35" w:author="Autor">
        <w:r w:rsidR="00D958E0">
          <w:rPr>
            <w:rFonts w:ascii="Arial" w:hAnsi="Arial" w:cs="Arial"/>
            <w:sz w:val="20"/>
            <w:szCs w:val="20"/>
          </w:rPr>
          <w:t>magisterského studijního programu</w:t>
        </w:r>
      </w:ins>
      <w:r w:rsidRPr="009C2FF9">
        <w:rPr>
          <w:rFonts w:ascii="Arial" w:hAnsi="Arial" w:cs="Arial"/>
          <w:bCs/>
          <w:sz w:val="20"/>
          <w:szCs w:val="20"/>
        </w:rPr>
        <w:t>;</w:t>
      </w:r>
    </w:p>
    <w:p w14:paraId="6B6A60BB" w14:textId="38EB0C39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</w:t>
      </w:r>
      <w:del w:id="36" w:author="Autor">
        <w:r w:rsidRPr="009C2FF9">
          <w:rPr>
            <w:rFonts w:ascii="Arial" w:hAnsi="Arial" w:cs="Arial"/>
            <w:bCs/>
            <w:sz w:val="20"/>
            <w:szCs w:val="20"/>
          </w:rPr>
          <w:delText>5</w:delText>
        </w:r>
      </w:del>
      <w:ins w:id="37" w:author="Autor">
        <w:r w:rsidR="0085569D">
          <w:rPr>
            <w:rFonts w:ascii="Arial" w:hAnsi="Arial" w:cs="Arial"/>
            <w:bCs/>
            <w:sz w:val="20"/>
            <w:szCs w:val="20"/>
          </w:rPr>
          <w:t>7</w:t>
        </w:r>
      </w:ins>
      <w:r w:rsidR="0085569D" w:rsidRPr="009C2F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 xml:space="preserve">let praxe v oblasti ICT, z toho minimálně </w:t>
      </w:r>
      <w:del w:id="38" w:author="Autor">
        <w:r w:rsidRPr="009C2FF9">
          <w:rPr>
            <w:rFonts w:ascii="Arial" w:hAnsi="Arial" w:cs="Arial"/>
            <w:bCs/>
            <w:sz w:val="20"/>
            <w:szCs w:val="20"/>
          </w:rPr>
          <w:delText>3 roky</w:delText>
        </w:r>
      </w:del>
      <w:ins w:id="39" w:author="Autor">
        <w:r w:rsidR="0085569D">
          <w:rPr>
            <w:rFonts w:ascii="Arial" w:hAnsi="Arial" w:cs="Arial"/>
            <w:bCs/>
            <w:sz w:val="20"/>
            <w:szCs w:val="20"/>
          </w:rPr>
          <w:t>5</w:t>
        </w:r>
        <w:r w:rsidR="0085569D" w:rsidRPr="009C2FF9">
          <w:rPr>
            <w:rFonts w:ascii="Arial" w:hAnsi="Arial" w:cs="Arial"/>
            <w:bCs/>
            <w:sz w:val="20"/>
            <w:szCs w:val="20"/>
          </w:rPr>
          <w:t xml:space="preserve"> </w:t>
        </w:r>
        <w:r w:rsidR="0085569D">
          <w:rPr>
            <w:rFonts w:ascii="Arial" w:hAnsi="Arial" w:cs="Arial"/>
            <w:bCs/>
            <w:sz w:val="20"/>
            <w:szCs w:val="20"/>
          </w:rPr>
          <w:t>let</w:t>
        </w:r>
      </w:ins>
      <w:r w:rsidR="0085569D" w:rsidRPr="009C2F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>na pozici systémový architekt nebo obdobné pozici</w:t>
      </w:r>
      <w:r w:rsidR="00CC7EE2" w:rsidRPr="009C2FF9">
        <w:rPr>
          <w:rFonts w:ascii="Arial" w:hAnsi="Arial" w:cs="Arial"/>
          <w:bCs/>
          <w:sz w:val="20"/>
          <w:szCs w:val="20"/>
        </w:rPr>
        <w:t>, v rámci které navrhoval aplikační architekturu;</w:t>
      </w:r>
    </w:p>
    <w:p w14:paraId="6B0DC46A" w14:textId="4E7DB018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v pozici systémového architekta nebo obdobné roli alespoň na jakémkoliv 1 projektu,</w:t>
      </w:r>
      <w:r w:rsidRPr="009C2FF9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 xml:space="preserve">který naplní znaky „referenční služby“ v oblasti systémové integrace </w:t>
      </w:r>
      <w:r w:rsidR="003E0B69" w:rsidRPr="009C2FF9">
        <w:rPr>
          <w:rFonts w:ascii="Arial" w:hAnsi="Arial" w:cs="Arial"/>
          <w:bCs/>
          <w:sz w:val="20"/>
          <w:szCs w:val="20"/>
        </w:rPr>
        <w:t>definované výše</w:t>
      </w:r>
      <w:r w:rsidR="003E0B69">
        <w:rPr>
          <w:rFonts w:ascii="Arial" w:hAnsi="Arial" w:cs="Arial"/>
          <w:bCs/>
          <w:sz w:val="20"/>
          <w:szCs w:val="20"/>
        </w:rPr>
        <w:t xml:space="preserve"> v písm. a) a c)</w:t>
      </w:r>
      <w:r w:rsidRPr="009C2FF9">
        <w:rPr>
          <w:rFonts w:ascii="Arial" w:hAnsi="Arial" w:cs="Arial"/>
          <w:bCs/>
          <w:sz w:val="20"/>
          <w:szCs w:val="20"/>
        </w:rPr>
        <w:t>;</w:t>
      </w:r>
    </w:p>
    <w:p w14:paraId="0A3518A9" w14:textId="34B9FBF4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certifikát TOGAF </w:t>
      </w:r>
      <w:r w:rsidR="00CC7EE2" w:rsidRPr="009C2FF9">
        <w:rPr>
          <w:rFonts w:ascii="Arial" w:hAnsi="Arial" w:cs="Arial"/>
          <w:bCs/>
          <w:sz w:val="20"/>
          <w:szCs w:val="20"/>
        </w:rPr>
        <w:t xml:space="preserve">minimálně na úrovni L1 </w:t>
      </w:r>
      <w:proofErr w:type="spellStart"/>
      <w:r w:rsidR="00CC7EE2" w:rsidRPr="009C2FF9">
        <w:rPr>
          <w:rFonts w:ascii="Arial" w:hAnsi="Arial" w:cs="Arial"/>
          <w:bCs/>
          <w:sz w:val="20"/>
          <w:szCs w:val="20"/>
        </w:rPr>
        <w:t>Foundation</w:t>
      </w:r>
      <w:proofErr w:type="spellEnd"/>
      <w:r w:rsidR="00CC7EE2" w:rsidRPr="009C2F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>nebo obdobný certifikát;</w:t>
      </w:r>
    </w:p>
    <w:p w14:paraId="31FFD281" w14:textId="77777777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analytických metod a modelovacích jazyků;</w:t>
      </w:r>
    </w:p>
    <w:p w14:paraId="3E3B60CD" w14:textId="77777777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znalost vývojových postupů a procesů pro tvorbu aplikací; </w:t>
      </w:r>
    </w:p>
    <w:p w14:paraId="06FD6C52" w14:textId="2C40CBC9" w:rsidR="0041776D" w:rsidRPr="009C2FF9" w:rsidRDefault="0041776D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znalost </w:t>
      </w:r>
      <w:del w:id="40" w:author="Autor">
        <w:r w:rsidRPr="009C2FF9">
          <w:rPr>
            <w:rFonts w:ascii="Arial" w:hAnsi="Arial" w:cs="Arial"/>
            <w:bCs/>
            <w:sz w:val="20"/>
            <w:szCs w:val="20"/>
          </w:rPr>
          <w:delText>CASE nástrojů (modelování procesů, UML), především</w:delText>
        </w:r>
      </w:del>
      <w:ins w:id="41" w:author="Autor">
        <w:r w:rsidR="0077047A">
          <w:rPr>
            <w:rFonts w:ascii="Arial" w:hAnsi="Arial" w:cs="Arial"/>
            <w:bCs/>
            <w:sz w:val="20"/>
            <w:szCs w:val="20"/>
          </w:rPr>
          <w:t>nástroje</w:t>
        </w:r>
      </w:ins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SparxSystems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Enterprise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Architect</w:t>
      </w:r>
      <w:proofErr w:type="spellEnd"/>
    </w:p>
    <w:p w14:paraId="43314315" w14:textId="77777777" w:rsidR="00657662" w:rsidRPr="009C2FF9" w:rsidRDefault="00657662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53E7466F" w14:textId="4CD6B922" w:rsidR="00657662" w:rsidRPr="009C2FF9" w:rsidRDefault="00657662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Business architekt</w:t>
      </w:r>
      <w:r w:rsidR="00CD6056">
        <w:rPr>
          <w:rFonts w:ascii="Arial" w:hAnsi="Arial" w:cs="Arial"/>
          <w:b/>
          <w:sz w:val="20"/>
          <w:szCs w:val="20"/>
          <w:u w:val="single"/>
        </w:rPr>
        <w:t xml:space="preserve"> (</w:t>
      </w:r>
      <w:del w:id="42" w:author="Autor">
        <w:r w:rsidR="00CD6056">
          <w:rPr>
            <w:rFonts w:ascii="Arial" w:hAnsi="Arial" w:cs="Arial"/>
            <w:b/>
            <w:sz w:val="20"/>
            <w:szCs w:val="20"/>
            <w:u w:val="single"/>
          </w:rPr>
          <w:delText>3</w:delText>
        </w:r>
      </w:del>
      <w:ins w:id="43" w:author="Autor">
        <w:r w:rsidR="00C86227">
          <w:rPr>
            <w:rFonts w:ascii="Arial" w:hAnsi="Arial" w:cs="Arial"/>
            <w:b/>
            <w:sz w:val="20"/>
            <w:szCs w:val="20"/>
            <w:u w:val="single"/>
          </w:rPr>
          <w:t>2</w:t>
        </w:r>
      </w:ins>
      <w:r w:rsidR="00CD6056">
        <w:rPr>
          <w:rFonts w:ascii="Arial" w:hAnsi="Arial" w:cs="Arial"/>
          <w:b/>
          <w:sz w:val="20"/>
          <w:szCs w:val="20"/>
          <w:u w:val="single"/>
        </w:rPr>
        <w:t xml:space="preserve"> osoby):</w:t>
      </w:r>
    </w:p>
    <w:p w14:paraId="6A85E6F0" w14:textId="64892265" w:rsidR="00CC7EE2" w:rsidRPr="009C2FF9" w:rsidRDefault="00CC7EE2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ukončené </w:t>
      </w:r>
      <w:r w:rsidR="00D958E0">
        <w:rPr>
          <w:rFonts w:ascii="Arial" w:hAnsi="Arial" w:cs="Arial"/>
          <w:sz w:val="20"/>
          <w:szCs w:val="20"/>
        </w:rPr>
        <w:t xml:space="preserve">vysokoškolské vzdělání </w:t>
      </w:r>
      <w:del w:id="44" w:author="Autor">
        <w:r w:rsidRPr="009C2FF9">
          <w:rPr>
            <w:rFonts w:ascii="Arial" w:hAnsi="Arial" w:cs="Arial"/>
            <w:bCs/>
            <w:sz w:val="20"/>
            <w:szCs w:val="20"/>
          </w:rPr>
          <w:delText>druhého stupně technického směru</w:delText>
        </w:r>
      </w:del>
      <w:ins w:id="45" w:author="Autor">
        <w:r w:rsidR="00D958E0">
          <w:rPr>
            <w:rFonts w:ascii="Arial" w:hAnsi="Arial" w:cs="Arial"/>
            <w:sz w:val="20"/>
            <w:szCs w:val="20"/>
          </w:rPr>
          <w:t>magisterského studijního programu</w:t>
        </w:r>
      </w:ins>
      <w:r w:rsidRPr="009C2FF9">
        <w:rPr>
          <w:rFonts w:ascii="Arial" w:hAnsi="Arial" w:cs="Arial"/>
          <w:bCs/>
          <w:sz w:val="20"/>
          <w:szCs w:val="20"/>
        </w:rPr>
        <w:t>;</w:t>
      </w:r>
    </w:p>
    <w:p w14:paraId="2DF9847E" w14:textId="28680659" w:rsidR="00CC7EE2" w:rsidRPr="009C2FF9" w:rsidRDefault="00CC7EE2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</w:t>
      </w:r>
      <w:del w:id="46" w:author="Autor">
        <w:r w:rsidRPr="009C2FF9">
          <w:rPr>
            <w:rFonts w:ascii="Arial" w:hAnsi="Arial" w:cs="Arial"/>
            <w:bCs/>
            <w:sz w:val="20"/>
            <w:szCs w:val="20"/>
          </w:rPr>
          <w:delText>5</w:delText>
        </w:r>
      </w:del>
      <w:ins w:id="47" w:author="Autor">
        <w:r w:rsidR="0085569D">
          <w:rPr>
            <w:rFonts w:ascii="Arial" w:hAnsi="Arial" w:cs="Arial"/>
            <w:bCs/>
            <w:sz w:val="20"/>
            <w:szCs w:val="20"/>
          </w:rPr>
          <w:t>7</w:t>
        </w:r>
      </w:ins>
      <w:r w:rsidR="0085569D" w:rsidRPr="009C2F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 xml:space="preserve">let praxe v oblasti ICT, z toho minimálně </w:t>
      </w:r>
      <w:del w:id="48" w:author="Autor">
        <w:r w:rsidRPr="009C2FF9">
          <w:rPr>
            <w:rFonts w:ascii="Arial" w:hAnsi="Arial" w:cs="Arial"/>
            <w:bCs/>
            <w:sz w:val="20"/>
            <w:szCs w:val="20"/>
          </w:rPr>
          <w:delText>3 roky</w:delText>
        </w:r>
      </w:del>
      <w:ins w:id="49" w:author="Autor">
        <w:r w:rsidR="0085569D">
          <w:rPr>
            <w:rFonts w:ascii="Arial" w:hAnsi="Arial" w:cs="Arial"/>
            <w:bCs/>
            <w:sz w:val="20"/>
            <w:szCs w:val="20"/>
          </w:rPr>
          <w:t>5 let</w:t>
        </w:r>
      </w:ins>
      <w:r w:rsidR="0085569D" w:rsidRPr="009C2F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 xml:space="preserve">na pozici systémový architekt/business architekt nebo obdobné pozici, v rámci které navrhoval business architekturu; </w:t>
      </w:r>
    </w:p>
    <w:p w14:paraId="585CA08D" w14:textId="77777777" w:rsidR="00CC7EE2" w:rsidRPr="009C2FF9" w:rsidRDefault="00CC7EE2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v pozici business architekta / business analytika nebo obdobné role alespoň na jakémkoliv 1 projektu,</w:t>
      </w:r>
      <w:r w:rsidRPr="009C2FF9" w:rsidDel="003140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 xml:space="preserve">který naplní znaky „referenční služby“ v oblasti systémové integrace </w:t>
      </w:r>
      <w:r w:rsidR="007F57E0">
        <w:rPr>
          <w:rFonts w:ascii="Arial" w:hAnsi="Arial" w:cs="Arial"/>
          <w:bCs/>
          <w:sz w:val="20"/>
          <w:szCs w:val="20"/>
        </w:rPr>
        <w:t xml:space="preserve">(včetně požadavku na </w:t>
      </w:r>
      <w:r w:rsidR="007F57E0" w:rsidRPr="00304837">
        <w:rPr>
          <w:rFonts w:ascii="Arial" w:hAnsi="Arial" w:cs="Arial"/>
          <w:sz w:val="20"/>
          <w:szCs w:val="20"/>
        </w:rPr>
        <w:t>minimální finanční plnění referenční služb</w:t>
      </w:r>
      <w:r w:rsidR="007F57E0">
        <w:rPr>
          <w:rFonts w:ascii="Arial" w:hAnsi="Arial" w:cs="Arial"/>
          <w:sz w:val="20"/>
          <w:szCs w:val="20"/>
        </w:rPr>
        <w:t xml:space="preserve">y) </w:t>
      </w:r>
      <w:r w:rsidRPr="009C2FF9">
        <w:rPr>
          <w:rFonts w:ascii="Arial" w:hAnsi="Arial" w:cs="Arial"/>
          <w:bCs/>
          <w:sz w:val="20"/>
          <w:szCs w:val="20"/>
        </w:rPr>
        <w:t>definované výše;</w:t>
      </w:r>
    </w:p>
    <w:p w14:paraId="748825B3" w14:textId="77777777" w:rsidR="00CC7EE2" w:rsidRPr="009C2FF9" w:rsidRDefault="00CC7EE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certifikát TOGAF L2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obdobný certifikát;</w:t>
      </w:r>
    </w:p>
    <w:p w14:paraId="261B341F" w14:textId="77777777" w:rsidR="00CC7EE2" w:rsidRPr="009C2FF9" w:rsidRDefault="00CC7EE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architektonických modelů a SOA architektury;</w:t>
      </w:r>
    </w:p>
    <w:p w14:paraId="7CAB58E8" w14:textId="77777777" w:rsidR="00CC7EE2" w:rsidRPr="009C2FF9" w:rsidRDefault="00CC7EE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analytických metod a modelovacích jazyků;</w:t>
      </w:r>
    </w:p>
    <w:p w14:paraId="547EBFB4" w14:textId="39C83AA8" w:rsidR="00CC7EE2" w:rsidRPr="009C2FF9" w:rsidRDefault="00CC7EE2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znalost </w:t>
      </w:r>
      <w:del w:id="50" w:author="Autor">
        <w:r w:rsidRPr="009C2FF9">
          <w:rPr>
            <w:rFonts w:ascii="Arial" w:hAnsi="Arial" w:cs="Arial"/>
            <w:bCs/>
            <w:sz w:val="20"/>
            <w:szCs w:val="20"/>
          </w:rPr>
          <w:delText>CASE nástrojů (modelování procesů, UML), především</w:delText>
        </w:r>
      </w:del>
      <w:ins w:id="51" w:author="Autor">
        <w:r w:rsidR="00342A0A">
          <w:rPr>
            <w:rFonts w:ascii="Arial" w:hAnsi="Arial" w:cs="Arial"/>
            <w:bCs/>
            <w:sz w:val="20"/>
            <w:szCs w:val="20"/>
          </w:rPr>
          <w:t>nástroje</w:t>
        </w:r>
      </w:ins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SparxSystems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Enterprise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Architect</w:t>
      </w:r>
      <w:proofErr w:type="spellEnd"/>
    </w:p>
    <w:p w14:paraId="1D8D4D4F" w14:textId="77777777" w:rsidR="00657662" w:rsidRPr="009C2FF9" w:rsidRDefault="00CC7EE2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Cs/>
          <w:sz w:val="20"/>
          <w:szCs w:val="20"/>
        </w:rPr>
        <w:t>komunikační a prezentační schopnosti směrem k vedoucím a věcně odborným pracovníkům</w:t>
      </w:r>
    </w:p>
    <w:p w14:paraId="50DB9F46" w14:textId="77777777" w:rsidR="00657662" w:rsidRDefault="00657662" w:rsidP="0090252D">
      <w:pPr>
        <w:spacing w:line="280" w:lineRule="atLeast"/>
        <w:ind w:left="198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B4F3381" w14:textId="77777777" w:rsidR="00780604" w:rsidRPr="009C2FF9" w:rsidRDefault="00780604" w:rsidP="0090252D">
      <w:pPr>
        <w:spacing w:line="280" w:lineRule="atLeast"/>
        <w:ind w:left="1980"/>
        <w:jc w:val="both"/>
        <w:rPr>
          <w:ins w:id="52" w:author="Autor"/>
          <w:rFonts w:ascii="Arial" w:hAnsi="Arial" w:cs="Arial"/>
          <w:b/>
          <w:sz w:val="20"/>
          <w:szCs w:val="20"/>
          <w:u w:val="single"/>
        </w:rPr>
      </w:pPr>
    </w:p>
    <w:p w14:paraId="147A1686" w14:textId="3D4B903D" w:rsidR="00657662" w:rsidRPr="009C2FF9" w:rsidRDefault="00657662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lastRenderedPageBreak/>
        <w:t>Architekt IT infrastruktury</w:t>
      </w:r>
      <w:ins w:id="53" w:author="Autor">
        <w:r w:rsidR="00D81A44">
          <w:rPr>
            <w:rFonts w:ascii="Arial" w:hAnsi="Arial" w:cs="Arial"/>
            <w:b/>
            <w:sz w:val="20"/>
            <w:szCs w:val="20"/>
            <w:u w:val="single"/>
          </w:rPr>
          <w:t>:</w:t>
        </w:r>
      </w:ins>
    </w:p>
    <w:p w14:paraId="2ABEE135" w14:textId="517F0CF5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ukončené </w:t>
      </w:r>
      <w:r w:rsidR="00D958E0">
        <w:rPr>
          <w:rFonts w:ascii="Arial" w:hAnsi="Arial" w:cs="Arial"/>
          <w:sz w:val="20"/>
          <w:szCs w:val="20"/>
        </w:rPr>
        <w:t xml:space="preserve">vysokoškolské vzdělání </w:t>
      </w:r>
      <w:del w:id="54" w:author="Autor">
        <w:r w:rsidRPr="009C2FF9">
          <w:rPr>
            <w:rFonts w:ascii="Arial" w:hAnsi="Arial" w:cs="Arial"/>
            <w:sz w:val="20"/>
            <w:szCs w:val="20"/>
          </w:rPr>
          <w:delText>druhého stupně technického směru</w:delText>
        </w:r>
      </w:del>
      <w:ins w:id="55" w:author="Autor">
        <w:r w:rsidR="00D958E0">
          <w:rPr>
            <w:rFonts w:ascii="Arial" w:hAnsi="Arial" w:cs="Arial"/>
            <w:sz w:val="20"/>
            <w:szCs w:val="20"/>
          </w:rPr>
          <w:t>magisterského studijního programu</w:t>
        </w:r>
      </w:ins>
      <w:r w:rsidRPr="009C2FF9">
        <w:rPr>
          <w:rFonts w:ascii="Arial" w:hAnsi="Arial" w:cs="Arial"/>
          <w:sz w:val="20"/>
          <w:szCs w:val="20"/>
        </w:rPr>
        <w:t>;</w:t>
      </w:r>
    </w:p>
    <w:p w14:paraId="77D26F83" w14:textId="13A0F25A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minimálně </w:t>
      </w:r>
      <w:del w:id="56" w:author="Autor">
        <w:r w:rsidRPr="009C2FF9">
          <w:rPr>
            <w:rFonts w:ascii="Arial" w:hAnsi="Arial" w:cs="Arial"/>
            <w:sz w:val="20"/>
            <w:szCs w:val="20"/>
          </w:rPr>
          <w:delText>5</w:delText>
        </w:r>
      </w:del>
      <w:ins w:id="57" w:author="Autor">
        <w:r w:rsidR="0085569D">
          <w:rPr>
            <w:rFonts w:ascii="Arial" w:hAnsi="Arial" w:cs="Arial"/>
            <w:sz w:val="20"/>
            <w:szCs w:val="20"/>
          </w:rPr>
          <w:t>7</w:t>
        </w:r>
      </w:ins>
      <w:r w:rsidR="0085569D" w:rsidRPr="009C2FF9">
        <w:rPr>
          <w:rFonts w:ascii="Arial" w:hAnsi="Arial" w:cs="Arial"/>
          <w:sz w:val="20"/>
          <w:szCs w:val="20"/>
        </w:rPr>
        <w:t xml:space="preserve"> </w:t>
      </w:r>
      <w:r w:rsidRPr="009C2FF9">
        <w:rPr>
          <w:rFonts w:ascii="Arial" w:hAnsi="Arial" w:cs="Arial"/>
          <w:sz w:val="20"/>
          <w:szCs w:val="20"/>
        </w:rPr>
        <w:t xml:space="preserve">let praxe v oblasti ICT, z toho minimálně </w:t>
      </w:r>
      <w:del w:id="58" w:author="Autor">
        <w:r w:rsidRPr="009C2FF9">
          <w:rPr>
            <w:rFonts w:ascii="Arial" w:hAnsi="Arial" w:cs="Arial"/>
            <w:sz w:val="20"/>
            <w:szCs w:val="20"/>
          </w:rPr>
          <w:delText>3 roky</w:delText>
        </w:r>
      </w:del>
      <w:ins w:id="59" w:author="Autor">
        <w:r w:rsidR="0085569D">
          <w:rPr>
            <w:rFonts w:ascii="Arial" w:hAnsi="Arial" w:cs="Arial"/>
            <w:sz w:val="20"/>
            <w:szCs w:val="20"/>
          </w:rPr>
          <w:t>5 let</w:t>
        </w:r>
        <w:r w:rsidR="0085569D" w:rsidRPr="009C2FF9">
          <w:rPr>
            <w:rFonts w:ascii="Arial" w:hAnsi="Arial" w:cs="Arial"/>
            <w:sz w:val="20"/>
            <w:szCs w:val="20"/>
          </w:rPr>
          <w:t xml:space="preserve"> </w:t>
        </w:r>
      </w:ins>
      <w:r w:rsidRPr="009C2FF9">
        <w:rPr>
          <w:rFonts w:ascii="Arial" w:hAnsi="Arial" w:cs="Arial"/>
          <w:sz w:val="20"/>
          <w:szCs w:val="20"/>
        </w:rPr>
        <w:t xml:space="preserve"> na pozici systémový architekt nebo obdobné pozici, v rámci které navrhoval systémovou architekturu; </w:t>
      </w:r>
    </w:p>
    <w:p w14:paraId="207E1FB8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del w:id="60" w:author="Autor"/>
          <w:rFonts w:ascii="Arial" w:hAnsi="Arial" w:cs="Arial"/>
          <w:sz w:val="20"/>
          <w:szCs w:val="20"/>
        </w:rPr>
      </w:pPr>
      <w:del w:id="61" w:author="Autor">
        <w:r w:rsidRPr="009C2FF9">
          <w:rPr>
            <w:rFonts w:ascii="Arial" w:hAnsi="Arial" w:cs="Arial"/>
            <w:sz w:val="20"/>
            <w:szCs w:val="20"/>
          </w:rPr>
          <w:delText>zkušenost v pozici infrastrukturního architekta nebo obdobné roli alespoň na jakémkoliv 1 projektu,</w:delText>
        </w:r>
        <w:r w:rsidRPr="009C2FF9" w:rsidDel="003140F9">
          <w:rPr>
            <w:rFonts w:ascii="Arial" w:hAnsi="Arial" w:cs="Arial"/>
            <w:sz w:val="20"/>
            <w:szCs w:val="20"/>
          </w:rPr>
          <w:delText xml:space="preserve"> </w:delText>
        </w:r>
        <w:r w:rsidRPr="009C2FF9">
          <w:rPr>
            <w:rFonts w:ascii="Arial" w:hAnsi="Arial" w:cs="Arial"/>
            <w:sz w:val="20"/>
            <w:szCs w:val="20"/>
          </w:rPr>
          <w:delText xml:space="preserve">který naplní znaky „referenční služby“ v oblasti systémové integrace </w:delText>
        </w:r>
        <w:r w:rsidR="007F57E0">
          <w:rPr>
            <w:rFonts w:ascii="Arial" w:hAnsi="Arial" w:cs="Arial"/>
            <w:bCs/>
            <w:sz w:val="20"/>
            <w:szCs w:val="20"/>
          </w:rPr>
          <w:delText xml:space="preserve">(včetně požadavku na </w:delText>
        </w:r>
        <w:r w:rsidR="007F57E0" w:rsidRPr="00304837">
          <w:rPr>
            <w:rFonts w:ascii="Arial" w:hAnsi="Arial" w:cs="Arial"/>
            <w:sz w:val="20"/>
            <w:szCs w:val="20"/>
          </w:rPr>
          <w:delText>minimální finanční plnění referenční služb</w:delText>
        </w:r>
        <w:r w:rsidR="007F57E0">
          <w:rPr>
            <w:rFonts w:ascii="Arial" w:hAnsi="Arial" w:cs="Arial"/>
            <w:sz w:val="20"/>
            <w:szCs w:val="20"/>
          </w:rPr>
          <w:delText>y)</w:delText>
        </w:r>
        <w:r w:rsidRPr="009C2FF9">
          <w:rPr>
            <w:rFonts w:ascii="Arial" w:hAnsi="Arial" w:cs="Arial"/>
            <w:sz w:val="20"/>
            <w:szCs w:val="20"/>
          </w:rPr>
          <w:delText xml:space="preserve"> definované výše;</w:delText>
        </w:r>
      </w:del>
    </w:p>
    <w:p w14:paraId="104B73BC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certifikát TOGAF minimálně na úrovni L1 </w:t>
      </w:r>
      <w:proofErr w:type="spellStart"/>
      <w:r w:rsidRPr="009C2FF9">
        <w:rPr>
          <w:rFonts w:ascii="Arial" w:hAnsi="Arial" w:cs="Arial"/>
          <w:sz w:val="20"/>
          <w:szCs w:val="20"/>
        </w:rPr>
        <w:t>Foundation</w:t>
      </w:r>
      <w:proofErr w:type="spellEnd"/>
      <w:r w:rsidRPr="009C2FF9">
        <w:rPr>
          <w:rFonts w:ascii="Arial" w:hAnsi="Arial" w:cs="Arial"/>
          <w:sz w:val="20"/>
          <w:szCs w:val="20"/>
        </w:rPr>
        <w:t xml:space="preserve"> nebo obdobný certifikát.</w:t>
      </w:r>
    </w:p>
    <w:p w14:paraId="39A3A14E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znalost architektonických modelů a SOA architektury;</w:t>
      </w:r>
    </w:p>
    <w:p w14:paraId="556FF50B" w14:textId="21939217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znalost </w:t>
      </w:r>
      <w:del w:id="62" w:author="Autor">
        <w:r w:rsidRPr="009C2FF9">
          <w:rPr>
            <w:rFonts w:ascii="Arial" w:hAnsi="Arial" w:cs="Arial"/>
            <w:sz w:val="20"/>
            <w:szCs w:val="20"/>
          </w:rPr>
          <w:delText>CASE nástrojů (modelování procesů, UML), především</w:delText>
        </w:r>
      </w:del>
      <w:ins w:id="63" w:author="Autor">
        <w:r w:rsidR="00856372">
          <w:rPr>
            <w:rFonts w:ascii="Arial" w:hAnsi="Arial" w:cs="Arial"/>
            <w:sz w:val="20"/>
            <w:szCs w:val="20"/>
          </w:rPr>
          <w:t>nástroje</w:t>
        </w:r>
      </w:ins>
      <w:r w:rsidRPr="009C2F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sz w:val="20"/>
          <w:szCs w:val="20"/>
        </w:rPr>
        <w:t>SparxSystems</w:t>
      </w:r>
      <w:proofErr w:type="spellEnd"/>
      <w:r w:rsidRPr="009C2F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sz w:val="20"/>
          <w:szCs w:val="20"/>
        </w:rPr>
        <w:t>Enterprise</w:t>
      </w:r>
      <w:proofErr w:type="spellEnd"/>
      <w:r w:rsidRPr="009C2FF9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sz w:val="20"/>
          <w:szCs w:val="20"/>
        </w:rPr>
        <w:t>Architect</w:t>
      </w:r>
      <w:proofErr w:type="spellEnd"/>
    </w:p>
    <w:p w14:paraId="43187A51" w14:textId="77777777" w:rsidR="00657662" w:rsidRPr="009C2FF9" w:rsidRDefault="00657662" w:rsidP="0090252D">
      <w:pPr>
        <w:pStyle w:val="Odstavecseseznamem"/>
        <w:spacing w:before="240" w:line="280" w:lineRule="atLeast"/>
        <w:ind w:left="851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1D194EAB" w14:textId="35583155" w:rsidR="0041776D" w:rsidRPr="009C2FF9" w:rsidRDefault="0041776D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Architekt kybernetické bezpečnosti</w:t>
      </w:r>
      <w:r w:rsidR="00434CC7">
        <w:rPr>
          <w:rFonts w:ascii="Arial" w:hAnsi="Arial" w:cs="Arial"/>
          <w:b/>
          <w:sz w:val="20"/>
          <w:szCs w:val="20"/>
          <w:u w:val="single"/>
        </w:rPr>
        <w:t xml:space="preserve"> (</w:t>
      </w:r>
      <w:del w:id="64" w:author="Autor">
        <w:r w:rsidR="00434CC7">
          <w:rPr>
            <w:rFonts w:ascii="Arial" w:hAnsi="Arial" w:cs="Arial"/>
            <w:b/>
            <w:sz w:val="20"/>
            <w:szCs w:val="20"/>
            <w:u w:val="single"/>
          </w:rPr>
          <w:delText>4</w:delText>
        </w:r>
      </w:del>
      <w:ins w:id="65" w:author="Autor">
        <w:r w:rsidR="00C86227">
          <w:rPr>
            <w:rFonts w:ascii="Arial" w:hAnsi="Arial" w:cs="Arial"/>
            <w:b/>
            <w:sz w:val="20"/>
            <w:szCs w:val="20"/>
            <w:u w:val="single"/>
          </w:rPr>
          <w:t>2</w:t>
        </w:r>
      </w:ins>
      <w:r w:rsidR="00434CC7">
        <w:rPr>
          <w:rFonts w:ascii="Arial" w:hAnsi="Arial" w:cs="Arial"/>
          <w:b/>
          <w:sz w:val="20"/>
          <w:szCs w:val="20"/>
          <w:u w:val="single"/>
        </w:rPr>
        <w:t xml:space="preserve"> osoby)</w:t>
      </w:r>
      <w:r w:rsidRPr="009C2F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6EEBB668" w14:textId="13694D78" w:rsidR="00565579" w:rsidRPr="009C2FF9" w:rsidRDefault="0056557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ukončené </w:t>
      </w:r>
      <w:r w:rsidR="00D958E0">
        <w:rPr>
          <w:rFonts w:ascii="Arial" w:hAnsi="Arial" w:cs="Arial"/>
          <w:sz w:val="20"/>
          <w:szCs w:val="20"/>
        </w:rPr>
        <w:t xml:space="preserve">vysokoškolské vzdělání </w:t>
      </w:r>
      <w:del w:id="66" w:author="Autor">
        <w:r w:rsidRPr="009C2FF9">
          <w:rPr>
            <w:rFonts w:ascii="Arial" w:hAnsi="Arial" w:cs="Arial"/>
            <w:bCs/>
            <w:sz w:val="20"/>
            <w:szCs w:val="20"/>
          </w:rPr>
          <w:delText>druhého stupně technického směru</w:delText>
        </w:r>
      </w:del>
      <w:ins w:id="67" w:author="Autor">
        <w:r w:rsidR="00D958E0">
          <w:rPr>
            <w:rFonts w:ascii="Arial" w:hAnsi="Arial" w:cs="Arial"/>
            <w:sz w:val="20"/>
            <w:szCs w:val="20"/>
          </w:rPr>
          <w:t>magisterského studijního programu</w:t>
        </w:r>
      </w:ins>
      <w:r w:rsidRPr="009C2FF9">
        <w:rPr>
          <w:rFonts w:ascii="Arial" w:hAnsi="Arial" w:cs="Arial"/>
          <w:bCs/>
          <w:sz w:val="20"/>
          <w:szCs w:val="20"/>
        </w:rPr>
        <w:t>;</w:t>
      </w:r>
    </w:p>
    <w:p w14:paraId="63C1AE23" w14:textId="77777777" w:rsidR="00565579" w:rsidRPr="009C2FF9" w:rsidRDefault="0056557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minimálně 5 let praxe v oblasti ICT, z toho minimálně 3 roky na pozici systémový architekt nebo obdobné pozici, v rámci které navrhoval systémovou architekturu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18426662" w14:textId="77777777" w:rsidR="00565579" w:rsidRPr="009C2FF9" w:rsidRDefault="0056557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znalosti a zkušenosti v oboru kybernetické bezpečnosti a informačních a komunikačních technologií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465E8622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zákona o kybernetické bezpečnosti včetně příslušných vyhlášek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334C9999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mezinárodních norem v oblasti řízení ICT (zejm. ČSN ISO/IEC 20000) a řízení informační bezpečnosti (např. ISO/IEC 27000)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1CAD54DB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znalosti začlenění řízení rizik do architektury kybernetické bezpečnosti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409D19F8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znalosti uplatňování principů návrhu architektury a bezpečnostních prvků informačních systémů se zohledněním požadavků kybernetické bezpečnosti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65FA12B6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zkušenosti z oblasti analýz rizik a analýz zranitelností informačních a komunikačních systémů, stejně jako znalosti metodik tvorby bezpečnostních analýz a návrhů procesních opatření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45ACC53B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zkušenosti s návrhem opatření v oblasti kybernetické bezpečnosti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10173E9B" w14:textId="77777777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přehled z oblasti aktuálních technologických trendů a technologií v o</w:t>
      </w:r>
      <w:r w:rsidR="005C2105" w:rsidRPr="009C2FF9">
        <w:rPr>
          <w:rFonts w:ascii="Arial" w:hAnsi="Arial" w:cs="Arial"/>
          <w:bCs/>
          <w:sz w:val="20"/>
          <w:szCs w:val="20"/>
        </w:rPr>
        <w:t>blasti kybernetické bezpečnosti;</w:t>
      </w:r>
    </w:p>
    <w:p w14:paraId="66C96F70" w14:textId="0BBE203B" w:rsidR="00565579" w:rsidRPr="009C2FF9" w:rsidRDefault="0056557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zkušenost v pozici architekta </w:t>
      </w:r>
      <w:r w:rsidR="007F57E0">
        <w:rPr>
          <w:rFonts w:ascii="Arial" w:hAnsi="Arial" w:cs="Arial"/>
          <w:bCs/>
          <w:sz w:val="20"/>
          <w:szCs w:val="20"/>
        </w:rPr>
        <w:t>kybernetické bezpečnosti</w:t>
      </w:r>
      <w:r w:rsidR="00582E73">
        <w:rPr>
          <w:rFonts w:ascii="Arial" w:hAnsi="Arial" w:cs="Arial"/>
          <w:bCs/>
          <w:sz w:val="20"/>
          <w:szCs w:val="20"/>
        </w:rPr>
        <w:t xml:space="preserve"> nebo obdobné role</w:t>
      </w:r>
      <w:r w:rsidRPr="009C2FF9">
        <w:rPr>
          <w:rFonts w:ascii="Arial" w:hAnsi="Arial" w:cs="Arial"/>
          <w:bCs/>
          <w:sz w:val="20"/>
          <w:szCs w:val="20"/>
        </w:rPr>
        <w:t xml:space="preserve"> na</w:t>
      </w:r>
      <w:r w:rsidR="003E0B69">
        <w:rPr>
          <w:rFonts w:ascii="Arial" w:hAnsi="Arial" w:cs="Arial"/>
          <w:bCs/>
          <w:sz w:val="20"/>
          <w:szCs w:val="20"/>
        </w:rPr>
        <w:t xml:space="preserve"> jak</w:t>
      </w:r>
      <w:r w:rsidR="00582E73">
        <w:rPr>
          <w:rFonts w:ascii="Arial" w:hAnsi="Arial" w:cs="Arial"/>
          <w:bCs/>
          <w:sz w:val="20"/>
          <w:szCs w:val="20"/>
        </w:rPr>
        <w:t>é</w:t>
      </w:r>
      <w:r w:rsidR="003E0B69">
        <w:rPr>
          <w:rFonts w:ascii="Arial" w:hAnsi="Arial" w:cs="Arial"/>
          <w:bCs/>
          <w:sz w:val="20"/>
          <w:szCs w:val="20"/>
        </w:rPr>
        <w:t>mkoli 1</w:t>
      </w:r>
      <w:r w:rsidRPr="009C2FF9">
        <w:rPr>
          <w:rFonts w:ascii="Arial" w:hAnsi="Arial" w:cs="Arial"/>
          <w:bCs/>
          <w:sz w:val="20"/>
          <w:szCs w:val="20"/>
        </w:rPr>
        <w:t xml:space="preserve"> </w:t>
      </w:r>
      <w:r w:rsidR="003E0B69" w:rsidRPr="009C2FF9">
        <w:rPr>
          <w:rFonts w:ascii="Arial" w:hAnsi="Arial" w:cs="Arial"/>
          <w:bCs/>
          <w:sz w:val="20"/>
          <w:szCs w:val="20"/>
        </w:rPr>
        <w:t>projekt</w:t>
      </w:r>
      <w:r w:rsidR="003E0B69">
        <w:rPr>
          <w:rFonts w:ascii="Arial" w:hAnsi="Arial" w:cs="Arial"/>
          <w:bCs/>
          <w:sz w:val="20"/>
          <w:szCs w:val="20"/>
        </w:rPr>
        <w:t>u</w:t>
      </w:r>
      <w:r w:rsidRPr="009C2FF9">
        <w:rPr>
          <w:rFonts w:ascii="Arial" w:hAnsi="Arial" w:cs="Arial"/>
          <w:bCs/>
          <w:sz w:val="20"/>
          <w:szCs w:val="20"/>
        </w:rPr>
        <w:t xml:space="preserve">, </w:t>
      </w:r>
      <w:r w:rsidR="00D76EDE" w:rsidRPr="009C2FF9">
        <w:rPr>
          <w:rFonts w:ascii="Arial" w:hAnsi="Arial" w:cs="Arial"/>
          <w:bCs/>
          <w:sz w:val="20"/>
          <w:szCs w:val="20"/>
        </w:rPr>
        <w:t>kter</w:t>
      </w:r>
      <w:r w:rsidR="00D76EDE">
        <w:rPr>
          <w:rFonts w:ascii="Arial" w:hAnsi="Arial" w:cs="Arial"/>
          <w:bCs/>
          <w:sz w:val="20"/>
          <w:szCs w:val="20"/>
        </w:rPr>
        <w:t>ý</w:t>
      </w:r>
      <w:r w:rsidR="00D76EDE" w:rsidRPr="009C2F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 xml:space="preserve">naplní znaky „referenční služby“ v oblasti systémové integrace </w:t>
      </w:r>
      <w:r w:rsidR="003E0B69" w:rsidRPr="009C2FF9">
        <w:rPr>
          <w:rFonts w:ascii="Arial" w:hAnsi="Arial" w:cs="Arial"/>
          <w:bCs/>
          <w:sz w:val="20"/>
          <w:szCs w:val="20"/>
        </w:rPr>
        <w:t>definované výše</w:t>
      </w:r>
      <w:r w:rsidR="003E0B69">
        <w:rPr>
          <w:rFonts w:ascii="Arial" w:hAnsi="Arial" w:cs="Arial"/>
          <w:bCs/>
          <w:sz w:val="20"/>
          <w:szCs w:val="20"/>
        </w:rPr>
        <w:t xml:space="preserve"> v písm. a) a c)</w:t>
      </w:r>
      <w:r w:rsidR="005C2105" w:rsidRPr="009C2FF9">
        <w:rPr>
          <w:rFonts w:ascii="Arial" w:hAnsi="Arial" w:cs="Arial"/>
          <w:bCs/>
          <w:sz w:val="20"/>
          <w:szCs w:val="20"/>
        </w:rPr>
        <w:t>;</w:t>
      </w:r>
    </w:p>
    <w:p w14:paraId="58C4FF31" w14:textId="701A3099" w:rsidR="0041776D" w:rsidRPr="009C2FF9" w:rsidRDefault="00D76EDE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minimálně u 2 osob zastávajících tuto roli </w:t>
      </w:r>
      <w:r w:rsidR="00565579" w:rsidRPr="009C2FF9">
        <w:rPr>
          <w:rFonts w:ascii="Arial" w:hAnsi="Arial" w:cs="Arial"/>
          <w:bCs/>
          <w:sz w:val="20"/>
          <w:szCs w:val="20"/>
        </w:rPr>
        <w:t>platný certifikát o absolvování akreditovaného školení „</w:t>
      </w:r>
      <w:r w:rsidR="00576AB7">
        <w:rPr>
          <w:rFonts w:ascii="Arial" w:hAnsi="Arial" w:cs="Arial"/>
          <w:bCs/>
          <w:sz w:val="20"/>
          <w:szCs w:val="20"/>
        </w:rPr>
        <w:t>Architekt</w:t>
      </w:r>
      <w:r w:rsidR="00576AB7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565579" w:rsidRPr="009C2FF9">
        <w:rPr>
          <w:rFonts w:ascii="Arial" w:hAnsi="Arial" w:cs="Arial"/>
          <w:bCs/>
          <w:sz w:val="20"/>
          <w:szCs w:val="20"/>
        </w:rPr>
        <w:t xml:space="preserve">nebo auditor </w:t>
      </w:r>
      <w:r w:rsidR="00576AB7">
        <w:rPr>
          <w:rFonts w:ascii="Arial" w:hAnsi="Arial" w:cs="Arial"/>
          <w:bCs/>
          <w:sz w:val="20"/>
          <w:szCs w:val="20"/>
        </w:rPr>
        <w:t>kybernetické</w:t>
      </w:r>
      <w:r w:rsidR="00576AB7" w:rsidRPr="009C2FF9">
        <w:rPr>
          <w:rFonts w:ascii="Arial" w:hAnsi="Arial" w:cs="Arial"/>
          <w:bCs/>
          <w:sz w:val="20"/>
          <w:szCs w:val="20"/>
        </w:rPr>
        <w:t xml:space="preserve"> </w:t>
      </w:r>
      <w:r w:rsidR="00565579" w:rsidRPr="009C2FF9">
        <w:rPr>
          <w:rFonts w:ascii="Arial" w:hAnsi="Arial" w:cs="Arial"/>
          <w:bCs/>
          <w:sz w:val="20"/>
          <w:szCs w:val="20"/>
        </w:rPr>
        <w:t>bezpečnosti“, poskytnuté certifikačním orgánem certifikujícím osoby, který byl akreditován Českým institutem pro akreditaci, o.p.s., nebo jiným národním akreditačním orgánem v rámci EU, v souladu s ČSN EN ISO/IEC 17024:2013.</w:t>
      </w:r>
    </w:p>
    <w:p w14:paraId="187EDD09" w14:textId="77777777" w:rsidR="0041776D" w:rsidRPr="009C2FF9" w:rsidRDefault="0041776D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55F25AC4" w14:textId="49CDA1ED" w:rsidR="0041776D" w:rsidRPr="009C2FF9" w:rsidRDefault="0041776D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Analytik legislativních dopadů</w:t>
      </w:r>
      <w:r w:rsidR="00657662" w:rsidRPr="009C2FF9">
        <w:rPr>
          <w:rFonts w:ascii="Arial" w:hAnsi="Arial" w:cs="Arial"/>
          <w:b/>
          <w:sz w:val="20"/>
          <w:szCs w:val="20"/>
          <w:u w:val="single"/>
        </w:rPr>
        <w:t xml:space="preserve"> na funkci systému</w:t>
      </w:r>
      <w:del w:id="68" w:author="Autor">
        <w:r w:rsidR="00434CC7">
          <w:rPr>
            <w:rFonts w:ascii="Arial" w:hAnsi="Arial" w:cs="Arial"/>
            <w:b/>
            <w:sz w:val="20"/>
            <w:szCs w:val="20"/>
            <w:u w:val="single"/>
          </w:rPr>
          <w:delText xml:space="preserve"> (2 osoby)</w:delText>
        </w:r>
        <w:r w:rsidRPr="009C2FF9">
          <w:rPr>
            <w:rFonts w:ascii="Arial" w:hAnsi="Arial" w:cs="Arial"/>
            <w:b/>
            <w:sz w:val="20"/>
            <w:szCs w:val="20"/>
            <w:u w:val="single"/>
          </w:rPr>
          <w:delText>:</w:delText>
        </w:r>
      </w:del>
      <w:ins w:id="69" w:author="Autor">
        <w:r w:rsidR="0085569D">
          <w:rPr>
            <w:rFonts w:ascii="Arial" w:hAnsi="Arial" w:cs="Arial"/>
            <w:b/>
            <w:sz w:val="20"/>
            <w:szCs w:val="20"/>
            <w:u w:val="single"/>
          </w:rPr>
          <w:t>:</w:t>
        </w:r>
        <w:r w:rsidR="00434CC7">
          <w:rPr>
            <w:rFonts w:ascii="Arial" w:hAnsi="Arial" w:cs="Arial"/>
            <w:b/>
            <w:sz w:val="20"/>
            <w:szCs w:val="20"/>
            <w:u w:val="single"/>
          </w:rPr>
          <w:t xml:space="preserve"> </w:t>
        </w:r>
      </w:ins>
    </w:p>
    <w:p w14:paraId="4D90E965" w14:textId="70C9D6D0" w:rsidR="00FC0969" w:rsidRPr="009C2FF9" w:rsidRDefault="00FC0969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ukončené </w:t>
      </w:r>
      <w:r w:rsidR="00D958E0">
        <w:rPr>
          <w:rFonts w:ascii="Arial" w:hAnsi="Arial" w:cs="Arial"/>
          <w:sz w:val="20"/>
          <w:szCs w:val="20"/>
        </w:rPr>
        <w:t xml:space="preserve">vysokoškolské vzdělání </w:t>
      </w:r>
      <w:del w:id="70" w:author="Autor">
        <w:r w:rsidRPr="009C2FF9">
          <w:rPr>
            <w:rFonts w:ascii="Arial" w:hAnsi="Arial" w:cs="Arial"/>
            <w:sz w:val="20"/>
            <w:szCs w:val="20"/>
          </w:rPr>
          <w:delText>druhého stupně</w:delText>
        </w:r>
        <w:r w:rsidR="001D2D53">
          <w:rPr>
            <w:rFonts w:ascii="Arial" w:hAnsi="Arial" w:cs="Arial"/>
            <w:sz w:val="20"/>
            <w:szCs w:val="20"/>
          </w:rPr>
          <w:delText xml:space="preserve"> právního směru</w:delText>
        </w:r>
      </w:del>
      <w:ins w:id="71" w:author="Autor">
        <w:r w:rsidR="00D958E0">
          <w:rPr>
            <w:rFonts w:ascii="Arial" w:hAnsi="Arial" w:cs="Arial"/>
            <w:sz w:val="20"/>
            <w:szCs w:val="20"/>
          </w:rPr>
          <w:t>magisterského studijního programu</w:t>
        </w:r>
      </w:ins>
      <w:r w:rsidRPr="009C2FF9">
        <w:rPr>
          <w:rFonts w:ascii="Arial" w:hAnsi="Arial" w:cs="Arial"/>
          <w:sz w:val="20"/>
          <w:szCs w:val="20"/>
        </w:rPr>
        <w:t>;</w:t>
      </w:r>
    </w:p>
    <w:p w14:paraId="4B569983" w14:textId="77777777" w:rsidR="00FC0969" w:rsidRPr="009C2FF9" w:rsidRDefault="00FC0969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minimálně 5 let praxe v oblasti IT projektů na pozici legislativního konzultanta/poradce pro oblast státní správy a samosprávy</w:t>
      </w:r>
    </w:p>
    <w:p w14:paraId="544C1DEA" w14:textId="77777777" w:rsidR="008B053C" w:rsidRPr="007A788D" w:rsidRDefault="00FC0969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prokazatelné zkušenosti s poskytování komplexního poradenství klientům z veřejného sektoru</w:t>
      </w:r>
      <w:r w:rsidR="005E4A6D">
        <w:rPr>
          <w:rFonts w:ascii="Arial" w:hAnsi="Arial" w:cs="Arial"/>
          <w:sz w:val="20"/>
          <w:szCs w:val="20"/>
        </w:rPr>
        <w:t>.</w:t>
      </w:r>
    </w:p>
    <w:p w14:paraId="37A1A156" w14:textId="77777777" w:rsidR="007A788D" w:rsidRPr="009C2FF9" w:rsidRDefault="007A788D" w:rsidP="0090252D">
      <w:pPr>
        <w:pStyle w:val="Odstavecseseznamem"/>
        <w:spacing w:line="280" w:lineRule="atLeast"/>
        <w:ind w:left="2685"/>
        <w:rPr>
          <w:rFonts w:ascii="Arial" w:hAnsi="Arial" w:cs="Arial"/>
          <w:bCs/>
          <w:sz w:val="20"/>
          <w:szCs w:val="20"/>
        </w:rPr>
      </w:pPr>
    </w:p>
    <w:p w14:paraId="0724865C" w14:textId="3D54CFF7" w:rsidR="00657662" w:rsidRPr="009C2FF9" w:rsidRDefault="00657662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Specialista pro systém řízení ICT služeb</w:t>
      </w:r>
      <w:r w:rsidR="00885926">
        <w:rPr>
          <w:rFonts w:ascii="Arial" w:hAnsi="Arial" w:cs="Arial"/>
          <w:b/>
          <w:sz w:val="20"/>
          <w:szCs w:val="20"/>
          <w:u w:val="single"/>
        </w:rPr>
        <w:t>:</w:t>
      </w:r>
      <w:r w:rsidRPr="009C2FF9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1F431D90" w14:textId="5502F2B1" w:rsidR="00657662" w:rsidRPr="009C2FF9" w:rsidRDefault="00657662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ukončené </w:t>
      </w:r>
      <w:r w:rsidR="00D958E0">
        <w:rPr>
          <w:rFonts w:ascii="Arial" w:hAnsi="Arial" w:cs="Arial"/>
          <w:sz w:val="20"/>
          <w:szCs w:val="20"/>
        </w:rPr>
        <w:t>vysokoškolské vzdělání</w:t>
      </w:r>
      <w:ins w:id="72" w:author="Autor">
        <w:r w:rsidR="00D958E0">
          <w:rPr>
            <w:rFonts w:ascii="Arial" w:hAnsi="Arial" w:cs="Arial"/>
            <w:sz w:val="20"/>
            <w:szCs w:val="20"/>
          </w:rPr>
          <w:t xml:space="preserve"> magisterského studijního programu</w:t>
        </w:r>
      </w:ins>
      <w:r w:rsidRPr="009C2FF9">
        <w:rPr>
          <w:rFonts w:ascii="Arial" w:hAnsi="Arial" w:cs="Arial"/>
          <w:sz w:val="20"/>
          <w:szCs w:val="20"/>
        </w:rPr>
        <w:t>;</w:t>
      </w:r>
    </w:p>
    <w:p w14:paraId="6CD1E23E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ICT; </w:t>
      </w:r>
    </w:p>
    <w:p w14:paraId="0A42E1FA" w14:textId="77777777" w:rsidR="00657662" w:rsidRPr="009C2FF9" w:rsidRDefault="00657662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del w:id="73" w:author="Autor"/>
          <w:rFonts w:ascii="Arial" w:hAnsi="Arial" w:cs="Arial"/>
          <w:bCs/>
          <w:sz w:val="20"/>
          <w:szCs w:val="20"/>
        </w:rPr>
      </w:pPr>
      <w:del w:id="74" w:author="Autor">
        <w:r w:rsidRPr="009C2FF9">
          <w:rPr>
            <w:rFonts w:ascii="Arial" w:hAnsi="Arial" w:cs="Arial"/>
            <w:bCs/>
            <w:sz w:val="20"/>
            <w:szCs w:val="20"/>
          </w:rPr>
          <w:lastRenderedPageBreak/>
          <w:delText>zkušenost v pozici specialisty pro systém řízení ICT služeb nebo obdobné roli alespoň na jakémkoliv 1 projektu,</w:delText>
        </w:r>
        <w:r w:rsidRPr="009C2FF9" w:rsidDel="003140F9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RPr="009C2FF9">
          <w:rPr>
            <w:rFonts w:ascii="Arial" w:hAnsi="Arial" w:cs="Arial"/>
            <w:bCs/>
            <w:sz w:val="20"/>
            <w:szCs w:val="20"/>
          </w:rPr>
          <w:delText>který naplní znaky „</w:delText>
        </w:r>
        <w:r w:rsidRPr="008F03D1">
          <w:rPr>
            <w:rFonts w:ascii="Arial" w:hAnsi="Arial" w:cs="Arial"/>
            <w:bCs/>
            <w:sz w:val="20"/>
            <w:szCs w:val="20"/>
          </w:rPr>
          <w:delText>referenční služby</w:delText>
        </w:r>
        <w:r w:rsidRPr="009C2FF9">
          <w:rPr>
            <w:rFonts w:ascii="Arial" w:hAnsi="Arial" w:cs="Arial"/>
            <w:bCs/>
            <w:sz w:val="20"/>
            <w:szCs w:val="20"/>
          </w:rPr>
          <w:delText xml:space="preserve">“ v oblasti systémové integrace </w:delText>
        </w:r>
        <w:r w:rsidR="007F57E0">
          <w:rPr>
            <w:rFonts w:ascii="Arial" w:hAnsi="Arial" w:cs="Arial"/>
            <w:bCs/>
            <w:sz w:val="20"/>
            <w:szCs w:val="20"/>
          </w:rPr>
          <w:delText xml:space="preserve">(včetně požadavku na </w:delText>
        </w:r>
        <w:r w:rsidR="007F57E0" w:rsidRPr="00304837">
          <w:rPr>
            <w:rFonts w:ascii="Arial" w:hAnsi="Arial" w:cs="Arial"/>
            <w:sz w:val="20"/>
            <w:szCs w:val="20"/>
          </w:rPr>
          <w:delText>minimální finanční plnění referenční služb</w:delText>
        </w:r>
        <w:r w:rsidR="007F57E0">
          <w:rPr>
            <w:rFonts w:ascii="Arial" w:hAnsi="Arial" w:cs="Arial"/>
            <w:sz w:val="20"/>
            <w:szCs w:val="20"/>
          </w:rPr>
          <w:delText xml:space="preserve">y) </w:delText>
        </w:r>
        <w:r w:rsidRPr="009C2FF9">
          <w:rPr>
            <w:rFonts w:ascii="Arial" w:hAnsi="Arial" w:cs="Arial"/>
            <w:bCs/>
            <w:sz w:val="20"/>
            <w:szCs w:val="20"/>
          </w:rPr>
          <w:delText>definované výše;</w:delText>
        </w:r>
      </w:del>
    </w:p>
    <w:p w14:paraId="4482FE13" w14:textId="77777777" w:rsidR="00565579" w:rsidRPr="009C2FF9" w:rsidRDefault="0056557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zkušenosti se zaváděním systému řízení ICT služeb; </w:t>
      </w:r>
    </w:p>
    <w:p w14:paraId="7059FEA8" w14:textId="6D64BF1D" w:rsidR="005C2105" w:rsidRPr="009C2FF9" w:rsidRDefault="00565579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s tvorbou katalogu ICT služeb včetně vazeb</w:t>
      </w:r>
      <w:r w:rsidR="005C2105" w:rsidRPr="009C2FF9">
        <w:rPr>
          <w:rFonts w:ascii="Arial" w:hAnsi="Arial" w:cs="Arial"/>
          <w:bCs/>
          <w:sz w:val="20"/>
          <w:szCs w:val="20"/>
        </w:rPr>
        <w:t xml:space="preserve"> a procesů dle ISO 20000</w:t>
      </w:r>
      <w:ins w:id="75" w:author="Autor">
        <w:r w:rsidR="00352EF3">
          <w:rPr>
            <w:rFonts w:ascii="Arial" w:hAnsi="Arial" w:cs="Arial"/>
            <w:bCs/>
            <w:sz w:val="20"/>
            <w:szCs w:val="20"/>
          </w:rPr>
          <w:t>/ITSM</w:t>
        </w:r>
      </w:ins>
      <w:r w:rsidR="005C2105" w:rsidRPr="009C2FF9">
        <w:rPr>
          <w:rFonts w:ascii="Arial" w:hAnsi="Arial" w:cs="Arial"/>
          <w:bCs/>
          <w:sz w:val="20"/>
          <w:szCs w:val="20"/>
        </w:rPr>
        <w:t xml:space="preserve"> a ITIL;</w:t>
      </w:r>
    </w:p>
    <w:p w14:paraId="478B787A" w14:textId="42E3E366" w:rsidR="00565579" w:rsidRPr="009C2FF9" w:rsidRDefault="00565579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mezinárodně platný certifikát ITIL</w:t>
      </w:r>
      <w:r w:rsidR="00352EF3">
        <w:rPr>
          <w:rFonts w:ascii="Arial" w:hAnsi="Arial" w:cs="Arial"/>
          <w:bCs/>
          <w:sz w:val="20"/>
          <w:szCs w:val="20"/>
        </w:rPr>
        <w:t xml:space="preserve"> </w:t>
      </w:r>
      <w:del w:id="76" w:author="Autor">
        <w:r w:rsidRPr="009C2FF9">
          <w:rPr>
            <w:rFonts w:ascii="Arial" w:hAnsi="Arial" w:cs="Arial"/>
            <w:bCs/>
            <w:sz w:val="20"/>
            <w:szCs w:val="20"/>
          </w:rPr>
          <w:delText>Expert</w:delText>
        </w:r>
        <w:r w:rsidR="007B0705">
          <w:rPr>
            <w:rFonts w:ascii="Arial" w:hAnsi="Arial" w:cs="Arial"/>
            <w:bCs/>
            <w:sz w:val="20"/>
            <w:szCs w:val="20"/>
          </w:rPr>
          <w:delText>,</w:delText>
        </w:r>
        <w:r w:rsidRPr="009C2FF9">
          <w:rPr>
            <w:rFonts w:ascii="Arial" w:hAnsi="Arial" w:cs="Arial"/>
            <w:bCs/>
            <w:sz w:val="20"/>
            <w:szCs w:val="20"/>
          </w:rPr>
          <w:delText xml:space="preserve"> </w:delText>
        </w:r>
      </w:del>
      <w:proofErr w:type="spellStart"/>
      <w:ins w:id="77" w:author="Autor">
        <w:r w:rsidR="00352EF3" w:rsidRPr="009C2FF9">
          <w:rPr>
            <w:rFonts w:ascii="Arial" w:hAnsi="Arial" w:cs="Arial"/>
            <w:bCs/>
            <w:sz w:val="20"/>
            <w:szCs w:val="20"/>
          </w:rPr>
          <w:t>Practitioner</w:t>
        </w:r>
        <w:proofErr w:type="spellEnd"/>
        <w:r w:rsidR="00352EF3">
          <w:rPr>
            <w:rFonts w:ascii="Arial" w:hAnsi="Arial" w:cs="Arial"/>
            <w:bCs/>
            <w:sz w:val="20"/>
            <w:szCs w:val="20"/>
          </w:rPr>
          <w:t xml:space="preserve"> nebo</w:t>
        </w:r>
        <w:r w:rsidRPr="009C2FF9">
          <w:rPr>
            <w:rFonts w:ascii="Arial" w:hAnsi="Arial" w:cs="Arial"/>
            <w:bCs/>
            <w:sz w:val="20"/>
            <w:szCs w:val="20"/>
          </w:rPr>
          <w:t xml:space="preserve"> </w:t>
        </w:r>
      </w:ins>
      <w:r w:rsidRPr="009C2FF9">
        <w:rPr>
          <w:rFonts w:ascii="Arial" w:hAnsi="Arial" w:cs="Arial"/>
          <w:bCs/>
          <w:sz w:val="20"/>
          <w:szCs w:val="20"/>
        </w:rPr>
        <w:t xml:space="preserve">CGEIT nebo </w:t>
      </w:r>
      <w:ins w:id="78" w:author="Autor">
        <w:r w:rsidR="00352EF3">
          <w:rPr>
            <w:rFonts w:ascii="Arial" w:hAnsi="Arial" w:cs="Arial"/>
            <w:bCs/>
            <w:sz w:val="20"/>
            <w:szCs w:val="20"/>
          </w:rPr>
          <w:t xml:space="preserve">COBIT nebo </w:t>
        </w:r>
      </w:ins>
      <w:r w:rsidRPr="009C2FF9">
        <w:rPr>
          <w:rFonts w:ascii="Arial" w:hAnsi="Arial" w:cs="Arial"/>
          <w:bCs/>
          <w:sz w:val="20"/>
          <w:szCs w:val="20"/>
        </w:rPr>
        <w:t>obdobný.</w:t>
      </w:r>
    </w:p>
    <w:p w14:paraId="4C99CD7E" w14:textId="77777777" w:rsidR="00657662" w:rsidRPr="009C2FF9" w:rsidRDefault="00657662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436D2733" w14:textId="3B97A702" w:rsidR="008B053C" w:rsidRPr="009C2FF9" w:rsidRDefault="008B053C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Projektový manažer</w:t>
      </w:r>
      <w:r w:rsidR="00885926">
        <w:rPr>
          <w:rFonts w:ascii="Arial" w:hAnsi="Arial" w:cs="Arial"/>
          <w:b/>
          <w:sz w:val="20"/>
          <w:szCs w:val="20"/>
          <w:u w:val="single"/>
        </w:rPr>
        <w:t xml:space="preserve"> (</w:t>
      </w:r>
      <w:del w:id="79" w:author="Autor">
        <w:r w:rsidR="00885926">
          <w:rPr>
            <w:rFonts w:ascii="Arial" w:hAnsi="Arial" w:cs="Arial"/>
            <w:b/>
            <w:sz w:val="20"/>
            <w:szCs w:val="20"/>
            <w:u w:val="single"/>
          </w:rPr>
          <w:delText>3</w:delText>
        </w:r>
      </w:del>
      <w:ins w:id="80" w:author="Autor">
        <w:r w:rsidR="00C86227">
          <w:rPr>
            <w:rFonts w:ascii="Arial" w:hAnsi="Arial" w:cs="Arial"/>
            <w:b/>
            <w:sz w:val="20"/>
            <w:szCs w:val="20"/>
            <w:u w:val="single"/>
          </w:rPr>
          <w:t>2</w:t>
        </w:r>
      </w:ins>
      <w:r w:rsidR="00885926">
        <w:rPr>
          <w:rFonts w:ascii="Arial" w:hAnsi="Arial" w:cs="Arial"/>
          <w:b/>
          <w:sz w:val="20"/>
          <w:szCs w:val="20"/>
          <w:u w:val="single"/>
        </w:rPr>
        <w:t xml:space="preserve"> osoby):</w:t>
      </w:r>
    </w:p>
    <w:p w14:paraId="4D85B3DB" w14:textId="43EEC13B" w:rsidR="008B053C" w:rsidRPr="009C2FF9" w:rsidRDefault="008B053C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sz w:val="20"/>
          <w:szCs w:val="20"/>
        </w:rPr>
        <w:t xml:space="preserve">ukončené </w:t>
      </w:r>
      <w:r w:rsidR="00D958E0">
        <w:rPr>
          <w:rFonts w:ascii="Arial" w:hAnsi="Arial" w:cs="Arial"/>
          <w:sz w:val="20"/>
          <w:szCs w:val="20"/>
        </w:rPr>
        <w:t xml:space="preserve">vysokoškolské vzdělání </w:t>
      </w:r>
      <w:del w:id="81" w:author="Autor">
        <w:r w:rsidRPr="009C2FF9">
          <w:rPr>
            <w:rFonts w:ascii="Arial" w:hAnsi="Arial" w:cs="Arial"/>
            <w:sz w:val="20"/>
            <w:szCs w:val="20"/>
          </w:rPr>
          <w:delText>druhého stupně</w:delText>
        </w:r>
      </w:del>
      <w:ins w:id="82" w:author="Autor">
        <w:r w:rsidR="00D958E0">
          <w:rPr>
            <w:rFonts w:ascii="Arial" w:hAnsi="Arial" w:cs="Arial"/>
            <w:sz w:val="20"/>
            <w:szCs w:val="20"/>
          </w:rPr>
          <w:t>magisterského studijního programu</w:t>
        </w:r>
      </w:ins>
      <w:r w:rsidRPr="009C2FF9">
        <w:rPr>
          <w:rFonts w:ascii="Arial" w:hAnsi="Arial" w:cs="Arial"/>
          <w:sz w:val="20"/>
          <w:szCs w:val="20"/>
        </w:rPr>
        <w:t>;</w:t>
      </w:r>
    </w:p>
    <w:p w14:paraId="1D51BAB8" w14:textId="77777777" w:rsidR="00565579" w:rsidRPr="008F03D1" w:rsidRDefault="00565579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ICT, z toho minimálně 3 roky na pozici Project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Manager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na obdobné vedoucí pozici, v rámci které řídil ICT projekty;</w:t>
      </w:r>
    </w:p>
    <w:p w14:paraId="6374D65F" w14:textId="7C658370" w:rsidR="008B053C" w:rsidRPr="009C2FF9" w:rsidRDefault="008B053C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sz w:val="20"/>
          <w:szCs w:val="20"/>
        </w:rPr>
        <w:t>zkušenost v pozici projektového manažera nebo obdobné role alespoň na jakémkoliv 1 projektu, který naplní znaky „referenční služby“ v oblasti systémové integrace definované výše</w:t>
      </w:r>
      <w:r w:rsidR="00565579" w:rsidRPr="009C2FF9">
        <w:rPr>
          <w:rFonts w:ascii="Arial" w:hAnsi="Arial" w:cs="Arial"/>
          <w:sz w:val="20"/>
          <w:szCs w:val="20"/>
        </w:rPr>
        <w:t xml:space="preserve"> </w:t>
      </w:r>
      <w:r w:rsidR="00B55FF0">
        <w:rPr>
          <w:rFonts w:ascii="Arial" w:hAnsi="Arial" w:cs="Arial"/>
          <w:bCs/>
          <w:sz w:val="20"/>
          <w:szCs w:val="20"/>
        </w:rPr>
        <w:t>v písm. a) a c)</w:t>
      </w:r>
      <w:r w:rsidRPr="009C2FF9">
        <w:rPr>
          <w:rFonts w:ascii="Arial" w:hAnsi="Arial" w:cs="Arial"/>
          <w:sz w:val="20"/>
          <w:szCs w:val="20"/>
        </w:rPr>
        <w:t>;</w:t>
      </w:r>
    </w:p>
    <w:p w14:paraId="2275C36A" w14:textId="5D704849" w:rsidR="00B55FF0" w:rsidRPr="00C376DA" w:rsidRDefault="008B053C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platný mezinárodně uznávaný certifikát pro projektový management v úrovni alespoň IPMA-B nebo PMI-PMP nebo PRINCE2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Practitioner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obdobný</w:t>
      </w:r>
      <w:r w:rsidR="00D76EDE">
        <w:rPr>
          <w:rFonts w:ascii="Arial" w:hAnsi="Arial" w:cs="Arial"/>
          <w:bCs/>
          <w:sz w:val="20"/>
          <w:szCs w:val="20"/>
        </w:rPr>
        <w:t>.</w:t>
      </w:r>
    </w:p>
    <w:p w14:paraId="7112A357" w14:textId="77777777" w:rsidR="00D76EDE" w:rsidRPr="00C376DA" w:rsidRDefault="00D76EDE" w:rsidP="0090252D">
      <w:pPr>
        <w:pStyle w:val="Odstavecseseznamem"/>
        <w:spacing w:line="280" w:lineRule="atLeast"/>
        <w:ind w:left="2685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E4B5FEE" w14:textId="3977D58B" w:rsidR="007F2B3F" w:rsidRPr="009C2FF9" w:rsidRDefault="007F2B3F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Manažer kvality</w:t>
      </w:r>
      <w:r w:rsidR="00885926">
        <w:rPr>
          <w:rFonts w:ascii="Arial" w:hAnsi="Arial" w:cs="Arial"/>
          <w:b/>
          <w:sz w:val="20"/>
          <w:szCs w:val="20"/>
          <w:u w:val="single"/>
        </w:rPr>
        <w:t xml:space="preserve"> (</w:t>
      </w:r>
      <w:del w:id="83" w:author="Autor">
        <w:r w:rsidR="00885926">
          <w:rPr>
            <w:rFonts w:ascii="Arial" w:hAnsi="Arial" w:cs="Arial"/>
            <w:b/>
            <w:sz w:val="20"/>
            <w:szCs w:val="20"/>
            <w:u w:val="single"/>
          </w:rPr>
          <w:delText>4</w:delText>
        </w:r>
      </w:del>
      <w:ins w:id="84" w:author="Autor">
        <w:r w:rsidR="00352EF3">
          <w:rPr>
            <w:rFonts w:ascii="Arial" w:hAnsi="Arial" w:cs="Arial"/>
            <w:b/>
            <w:sz w:val="20"/>
            <w:szCs w:val="20"/>
            <w:u w:val="single"/>
          </w:rPr>
          <w:t>3</w:t>
        </w:r>
      </w:ins>
      <w:r w:rsidR="00885926">
        <w:rPr>
          <w:rFonts w:ascii="Arial" w:hAnsi="Arial" w:cs="Arial"/>
          <w:b/>
          <w:sz w:val="20"/>
          <w:szCs w:val="20"/>
          <w:u w:val="single"/>
        </w:rPr>
        <w:t xml:space="preserve"> osoby):</w:t>
      </w:r>
    </w:p>
    <w:p w14:paraId="0CAC0834" w14:textId="4547F88F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sz w:val="20"/>
          <w:szCs w:val="20"/>
        </w:rPr>
        <w:t xml:space="preserve">ukončené </w:t>
      </w:r>
      <w:r w:rsidR="00274943">
        <w:rPr>
          <w:rFonts w:ascii="Arial" w:hAnsi="Arial" w:cs="Arial"/>
          <w:sz w:val="20"/>
          <w:szCs w:val="20"/>
        </w:rPr>
        <w:t xml:space="preserve">vysokoškolské vzdělání </w:t>
      </w:r>
      <w:del w:id="85" w:author="Autor">
        <w:r w:rsidRPr="009C2FF9">
          <w:rPr>
            <w:rFonts w:ascii="Arial" w:hAnsi="Arial" w:cs="Arial"/>
            <w:sz w:val="20"/>
            <w:szCs w:val="20"/>
          </w:rPr>
          <w:delText>druhého stupně</w:delText>
        </w:r>
      </w:del>
      <w:ins w:id="86" w:author="Autor">
        <w:r w:rsidR="00274943">
          <w:rPr>
            <w:rFonts w:ascii="Arial" w:hAnsi="Arial" w:cs="Arial"/>
            <w:sz w:val="20"/>
            <w:szCs w:val="20"/>
          </w:rPr>
          <w:t>magisterského studijního programu</w:t>
        </w:r>
      </w:ins>
      <w:r w:rsidRPr="009C2FF9">
        <w:rPr>
          <w:rFonts w:ascii="Arial" w:hAnsi="Arial" w:cs="Arial"/>
          <w:sz w:val="20"/>
          <w:szCs w:val="20"/>
        </w:rPr>
        <w:t>;</w:t>
      </w:r>
    </w:p>
    <w:p w14:paraId="3EC36518" w14:textId="77777777" w:rsidR="005C2105" w:rsidRPr="008F03D1" w:rsidRDefault="005C2105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ICT, z toho minimálně 3 roky na pozici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Quality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assurance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manager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senior nebo na obdobné vedoucí pozici, v rámci které zajišťoval kontrolu kvality projektů;</w:t>
      </w:r>
    </w:p>
    <w:p w14:paraId="690A1804" w14:textId="77777777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sz w:val="20"/>
          <w:szCs w:val="20"/>
        </w:rPr>
        <w:t xml:space="preserve">zkušenost v pozici manažera kvality nebo obdobné role </w:t>
      </w:r>
      <w:r w:rsidR="005C2105" w:rsidRPr="009C2FF9">
        <w:rPr>
          <w:rFonts w:ascii="Arial" w:hAnsi="Arial" w:cs="Arial"/>
          <w:bCs/>
          <w:sz w:val="20"/>
          <w:szCs w:val="20"/>
        </w:rPr>
        <w:t>alespoň na 3 ICT projektech</w:t>
      </w:r>
      <w:r w:rsidRPr="009C2FF9">
        <w:rPr>
          <w:rFonts w:ascii="Arial" w:hAnsi="Arial" w:cs="Arial"/>
          <w:sz w:val="20"/>
          <w:szCs w:val="20"/>
        </w:rPr>
        <w:t>;</w:t>
      </w:r>
    </w:p>
    <w:p w14:paraId="6DA9264D" w14:textId="463E52AE" w:rsidR="00511DAB" w:rsidRPr="00C376DA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platný mezinárodně uznávaný certifikát pro projektový management v úrovni alespoň IPMA-B nebo PMI-PMP nebo PRINCE2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Practitioner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obdobný</w:t>
      </w:r>
      <w:r w:rsidR="00D76EDE">
        <w:rPr>
          <w:rFonts w:ascii="Arial" w:hAnsi="Arial" w:cs="Arial"/>
          <w:bCs/>
          <w:sz w:val="20"/>
          <w:szCs w:val="20"/>
        </w:rPr>
        <w:t>.</w:t>
      </w:r>
    </w:p>
    <w:p w14:paraId="476057FD" w14:textId="77777777" w:rsidR="007F2B3F" w:rsidRPr="009C2FF9" w:rsidRDefault="007F2B3F" w:rsidP="0090252D">
      <w:pPr>
        <w:pStyle w:val="Odstavecseseznamem"/>
        <w:spacing w:line="280" w:lineRule="atLeast"/>
        <w:ind w:left="2685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61C662B" w14:textId="0F3149E0" w:rsidR="007F2B3F" w:rsidRPr="009C2FF9" w:rsidRDefault="007F2B3F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Manažer kybernetické bezpečnosti</w:t>
      </w:r>
      <w:ins w:id="87" w:author="Autor">
        <w:r w:rsidR="00D81A44">
          <w:rPr>
            <w:rFonts w:ascii="Arial" w:hAnsi="Arial" w:cs="Arial"/>
            <w:b/>
            <w:sz w:val="20"/>
            <w:szCs w:val="20"/>
            <w:u w:val="single"/>
          </w:rPr>
          <w:t>:</w:t>
        </w:r>
      </w:ins>
    </w:p>
    <w:p w14:paraId="1A88509F" w14:textId="75174F3A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ukončené </w:t>
      </w:r>
      <w:r w:rsidR="00274943">
        <w:rPr>
          <w:rFonts w:ascii="Arial" w:hAnsi="Arial" w:cs="Arial"/>
          <w:sz w:val="20"/>
          <w:szCs w:val="20"/>
        </w:rPr>
        <w:t xml:space="preserve">vysokoškolské vzdělání </w:t>
      </w:r>
      <w:del w:id="88" w:author="Autor">
        <w:r w:rsidRPr="009C2FF9">
          <w:rPr>
            <w:rFonts w:ascii="Arial" w:hAnsi="Arial" w:cs="Arial"/>
            <w:sz w:val="20"/>
            <w:szCs w:val="20"/>
          </w:rPr>
          <w:delText>druhého stupně</w:delText>
        </w:r>
        <w:r w:rsidR="00C5018B" w:rsidRPr="009C2FF9">
          <w:rPr>
            <w:rFonts w:ascii="Arial" w:hAnsi="Arial" w:cs="Arial"/>
            <w:sz w:val="20"/>
            <w:szCs w:val="20"/>
          </w:rPr>
          <w:delText xml:space="preserve"> </w:delText>
        </w:r>
      </w:del>
      <w:ins w:id="89" w:author="Autor">
        <w:r w:rsidR="00274943">
          <w:rPr>
            <w:rFonts w:ascii="Arial" w:hAnsi="Arial" w:cs="Arial"/>
            <w:sz w:val="20"/>
            <w:szCs w:val="20"/>
          </w:rPr>
          <w:t>magisterského studijního programu</w:t>
        </w:r>
      </w:ins>
      <w:r w:rsidRPr="009C2FF9">
        <w:rPr>
          <w:rFonts w:ascii="Arial" w:hAnsi="Arial" w:cs="Arial"/>
          <w:sz w:val="20"/>
          <w:szCs w:val="20"/>
        </w:rPr>
        <w:t>;</w:t>
      </w:r>
    </w:p>
    <w:p w14:paraId="7A89A4CC" w14:textId="77777777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minimálně 5 let praxe v oblasti ICT, z toho minimálně 3 roky na pozici manažer kybernetické bezpečnosti, v rámci které plánoval, organizoval a řídil implementaci bezpečnostních opatření; </w:t>
      </w:r>
    </w:p>
    <w:p w14:paraId="0D84196D" w14:textId="3F3A83CA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zkušenost s pozicí manažer kybernetické bezpečnosti senior nebo s obdobnou rolí alespoň na jakémkoliv 1 projektu, který naplní </w:t>
      </w:r>
      <w:r w:rsidRPr="009C2FF9">
        <w:rPr>
          <w:rFonts w:ascii="Arial" w:hAnsi="Arial" w:cs="Arial"/>
          <w:bCs/>
          <w:sz w:val="20"/>
          <w:szCs w:val="20"/>
        </w:rPr>
        <w:t>znaky „</w:t>
      </w:r>
      <w:r w:rsidRPr="008F03D1">
        <w:rPr>
          <w:rFonts w:ascii="Arial" w:hAnsi="Arial" w:cs="Arial"/>
          <w:bCs/>
          <w:sz w:val="20"/>
          <w:szCs w:val="20"/>
        </w:rPr>
        <w:t>referenční služby</w:t>
      </w:r>
      <w:r w:rsidRPr="009C2FF9">
        <w:rPr>
          <w:rFonts w:ascii="Arial" w:hAnsi="Arial" w:cs="Arial"/>
          <w:bCs/>
          <w:sz w:val="20"/>
          <w:szCs w:val="20"/>
        </w:rPr>
        <w:t xml:space="preserve">“ v oblasti systémové integrace </w:t>
      </w:r>
      <w:r w:rsidR="007F57E0">
        <w:rPr>
          <w:rFonts w:ascii="Arial" w:hAnsi="Arial" w:cs="Arial"/>
          <w:bCs/>
          <w:sz w:val="20"/>
          <w:szCs w:val="20"/>
        </w:rPr>
        <w:t xml:space="preserve">(včetně požadavku na </w:t>
      </w:r>
      <w:r w:rsidR="007F57E0" w:rsidRPr="00304837">
        <w:rPr>
          <w:rFonts w:ascii="Arial" w:hAnsi="Arial" w:cs="Arial"/>
          <w:sz w:val="20"/>
          <w:szCs w:val="20"/>
        </w:rPr>
        <w:t>minimální finanční plnění referenční služb</w:t>
      </w:r>
      <w:r w:rsidR="007F57E0">
        <w:rPr>
          <w:rFonts w:ascii="Arial" w:hAnsi="Arial" w:cs="Arial"/>
          <w:sz w:val="20"/>
          <w:szCs w:val="20"/>
        </w:rPr>
        <w:t xml:space="preserve">y) </w:t>
      </w:r>
      <w:r w:rsidRPr="009C2FF9">
        <w:rPr>
          <w:rFonts w:ascii="Arial" w:hAnsi="Arial" w:cs="Arial"/>
          <w:bCs/>
          <w:sz w:val="20"/>
          <w:szCs w:val="20"/>
        </w:rPr>
        <w:t>definované výše;</w:t>
      </w:r>
    </w:p>
    <w:p w14:paraId="1FD0330E" w14:textId="4513FBE7" w:rsidR="00C5018B" w:rsidRPr="009C2FF9" w:rsidRDefault="00C5018B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znalosti a zkušenosti v oboru kybernetické bezpečnosti a informačních a komunikačních technologií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11436C5E" w14:textId="77777777" w:rsidR="00C5018B" w:rsidRPr="009C2FF9" w:rsidRDefault="00C5018B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zákona o kybernetické bezpečnosti včetně příslušných vyhlášek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62A1022D" w14:textId="77777777" w:rsidR="00C5018B" w:rsidRPr="009C2FF9" w:rsidRDefault="00C5018B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mezinárodních norem v oblasti řízení ICT (zejm. ČSN ISO/IEC 20000) a řízení informační bezpečnosti (např. ISO/IEC 27000)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55DD62BF" w14:textId="77777777" w:rsidR="00C5018B" w:rsidRPr="009C2FF9" w:rsidRDefault="00C5018B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zkušenosti z oblasti managementu založeného na hodnocení rizik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29221088" w14:textId="77777777" w:rsidR="00C5018B" w:rsidRPr="008F03D1" w:rsidRDefault="00C5018B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zkušenosti s řízením projektů, ideálně v oblasti analýz systémů, stejně jako znalosti metod hodnocení rizik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1AE0EE67" w14:textId="0ED85CD7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platný certifikát o absolvování akreditovaného školení „</w:t>
      </w:r>
      <w:r w:rsidR="00A37A3F">
        <w:rPr>
          <w:rFonts w:ascii="Arial" w:hAnsi="Arial" w:cs="Arial"/>
          <w:sz w:val="20"/>
          <w:szCs w:val="20"/>
        </w:rPr>
        <w:t>Architekt</w:t>
      </w:r>
      <w:r w:rsidR="00A37A3F" w:rsidRPr="009C2FF9">
        <w:rPr>
          <w:rFonts w:ascii="Arial" w:hAnsi="Arial" w:cs="Arial"/>
          <w:sz w:val="20"/>
          <w:szCs w:val="20"/>
        </w:rPr>
        <w:t xml:space="preserve"> </w:t>
      </w:r>
      <w:r w:rsidRPr="009C2FF9">
        <w:rPr>
          <w:rFonts w:ascii="Arial" w:hAnsi="Arial" w:cs="Arial"/>
          <w:sz w:val="20"/>
          <w:szCs w:val="20"/>
        </w:rPr>
        <w:t xml:space="preserve">nebo auditor </w:t>
      </w:r>
      <w:r w:rsidR="00662C12">
        <w:rPr>
          <w:rFonts w:ascii="Arial" w:hAnsi="Arial" w:cs="Arial"/>
          <w:sz w:val="20"/>
          <w:szCs w:val="20"/>
        </w:rPr>
        <w:t>kybernetické</w:t>
      </w:r>
      <w:r w:rsidR="00662C12" w:rsidRPr="009C2FF9">
        <w:rPr>
          <w:rFonts w:ascii="Arial" w:hAnsi="Arial" w:cs="Arial"/>
          <w:sz w:val="20"/>
          <w:szCs w:val="20"/>
        </w:rPr>
        <w:t xml:space="preserve"> </w:t>
      </w:r>
      <w:r w:rsidRPr="009C2FF9">
        <w:rPr>
          <w:rFonts w:ascii="Arial" w:hAnsi="Arial" w:cs="Arial"/>
          <w:sz w:val="20"/>
          <w:szCs w:val="20"/>
        </w:rPr>
        <w:t xml:space="preserve">bezpečnosti“, poskytnuté certifikačním orgánem certifikujícím osoby, který byl akreditován Českým institutem pro </w:t>
      </w:r>
      <w:r w:rsidRPr="009C2FF9">
        <w:rPr>
          <w:rFonts w:ascii="Arial" w:hAnsi="Arial" w:cs="Arial"/>
          <w:sz w:val="20"/>
          <w:szCs w:val="20"/>
        </w:rPr>
        <w:lastRenderedPageBreak/>
        <w:t>akreditaci, o.p.s., nebo jiným národním akreditačním orgánem v rámci EU, v souladu s ČSN EN ISO/IEC 17024:2013.</w:t>
      </w:r>
    </w:p>
    <w:p w14:paraId="42269359" w14:textId="77777777" w:rsidR="0041776D" w:rsidRPr="009C2FF9" w:rsidRDefault="0041776D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5CEFA46F" w14:textId="1A4756A3" w:rsidR="00454A0D" w:rsidRPr="009C2FF9" w:rsidRDefault="00454A0D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Manažer provozu</w:t>
      </w:r>
      <w:r w:rsidR="00885926">
        <w:rPr>
          <w:rFonts w:ascii="Arial" w:hAnsi="Arial" w:cs="Arial"/>
          <w:b/>
          <w:sz w:val="20"/>
          <w:szCs w:val="20"/>
          <w:u w:val="single"/>
        </w:rPr>
        <w:t xml:space="preserve"> (</w:t>
      </w:r>
      <w:del w:id="90" w:author="Autor">
        <w:r w:rsidR="00885926">
          <w:rPr>
            <w:rFonts w:ascii="Arial" w:hAnsi="Arial" w:cs="Arial"/>
            <w:b/>
            <w:sz w:val="20"/>
            <w:szCs w:val="20"/>
            <w:u w:val="single"/>
          </w:rPr>
          <w:delText>3</w:delText>
        </w:r>
      </w:del>
      <w:ins w:id="91" w:author="Autor">
        <w:r w:rsidR="00352EF3">
          <w:rPr>
            <w:rFonts w:ascii="Arial" w:hAnsi="Arial" w:cs="Arial"/>
            <w:b/>
            <w:sz w:val="20"/>
            <w:szCs w:val="20"/>
            <w:u w:val="single"/>
          </w:rPr>
          <w:t>2</w:t>
        </w:r>
      </w:ins>
      <w:r w:rsidR="00885926">
        <w:rPr>
          <w:rFonts w:ascii="Arial" w:hAnsi="Arial" w:cs="Arial"/>
          <w:b/>
          <w:sz w:val="20"/>
          <w:szCs w:val="20"/>
          <w:u w:val="single"/>
        </w:rPr>
        <w:t xml:space="preserve"> osoby)</w:t>
      </w:r>
      <w:r w:rsidRPr="009C2F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70840DC3" w14:textId="3DD37AB7" w:rsidR="00FC0969" w:rsidRPr="009C2FF9" w:rsidRDefault="00FC096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ukončené </w:t>
      </w:r>
      <w:r w:rsidR="00274943">
        <w:rPr>
          <w:rFonts w:ascii="Arial" w:hAnsi="Arial" w:cs="Arial"/>
          <w:sz w:val="20"/>
          <w:szCs w:val="20"/>
        </w:rPr>
        <w:t xml:space="preserve">vysokoškolské vzdělání </w:t>
      </w:r>
      <w:del w:id="92" w:author="Autor">
        <w:r w:rsidRPr="009C2FF9">
          <w:rPr>
            <w:rFonts w:ascii="Arial" w:hAnsi="Arial" w:cs="Arial"/>
            <w:bCs/>
            <w:sz w:val="20"/>
            <w:szCs w:val="20"/>
          </w:rPr>
          <w:delText>prvního stupně</w:delText>
        </w:r>
      </w:del>
      <w:ins w:id="93" w:author="Autor">
        <w:r w:rsidR="00274943">
          <w:rPr>
            <w:rFonts w:ascii="Arial" w:hAnsi="Arial" w:cs="Arial"/>
            <w:sz w:val="20"/>
            <w:szCs w:val="20"/>
          </w:rPr>
          <w:t>bakalářského studijního programu</w:t>
        </w:r>
      </w:ins>
      <w:r w:rsidRPr="009C2FF9">
        <w:rPr>
          <w:rFonts w:ascii="Arial" w:hAnsi="Arial" w:cs="Arial"/>
          <w:bCs/>
          <w:sz w:val="20"/>
          <w:szCs w:val="20"/>
        </w:rPr>
        <w:t>;</w:t>
      </w:r>
    </w:p>
    <w:p w14:paraId="1510F112" w14:textId="77777777" w:rsidR="00FC0969" w:rsidRPr="009C2FF9" w:rsidRDefault="00FC096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5 let praxe v oblasti ICT, z toho minimálně 3 roky na pozici podpory provozu a řízení služeb nebo na obdobné pozici, v rámci které řídil provoz v oblasti ICT služeb; </w:t>
      </w:r>
    </w:p>
    <w:p w14:paraId="45FD0380" w14:textId="77777777" w:rsidR="00C5018B" w:rsidRPr="009C2FF9" w:rsidRDefault="00FC096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zkušenost s pozicí manažera provozu nebo s</w:t>
      </w:r>
      <w:r w:rsidR="00C5018B" w:rsidRPr="009C2FF9">
        <w:rPr>
          <w:rFonts w:ascii="Arial" w:hAnsi="Arial" w:cs="Arial"/>
          <w:bCs/>
          <w:sz w:val="20"/>
          <w:szCs w:val="20"/>
        </w:rPr>
        <w:t> </w:t>
      </w:r>
      <w:r w:rsidRPr="009C2FF9">
        <w:rPr>
          <w:rFonts w:ascii="Arial" w:hAnsi="Arial" w:cs="Arial"/>
          <w:bCs/>
          <w:sz w:val="20"/>
          <w:szCs w:val="20"/>
        </w:rPr>
        <w:t>obdobnou</w:t>
      </w:r>
      <w:r w:rsidR="00C5018B" w:rsidRPr="009C2FF9">
        <w:rPr>
          <w:rFonts w:ascii="Arial" w:hAnsi="Arial" w:cs="Arial"/>
          <w:bCs/>
          <w:sz w:val="20"/>
          <w:szCs w:val="20"/>
        </w:rPr>
        <w:t>;</w:t>
      </w:r>
    </w:p>
    <w:p w14:paraId="167C15AD" w14:textId="77777777" w:rsidR="00454A0D" w:rsidRPr="009C2FF9" w:rsidRDefault="00FC096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platný mezinárodně uznávaný certifikát ITIL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Practitioner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obdobný</w:t>
      </w:r>
      <w:r w:rsidR="00C5018B" w:rsidRPr="009C2FF9">
        <w:rPr>
          <w:rFonts w:ascii="Arial" w:hAnsi="Arial" w:cs="Arial"/>
          <w:bCs/>
          <w:sz w:val="20"/>
          <w:szCs w:val="20"/>
        </w:rPr>
        <w:t>.</w:t>
      </w:r>
    </w:p>
    <w:p w14:paraId="31584EF6" w14:textId="77777777" w:rsidR="00454A0D" w:rsidRPr="009C2FF9" w:rsidRDefault="00454A0D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23DA074A" w14:textId="75178D9A" w:rsidR="000D313A" w:rsidRPr="009C2FF9" w:rsidRDefault="000D313A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Administrátor a dokumentarista</w:t>
      </w:r>
      <w:r w:rsidR="00885926">
        <w:rPr>
          <w:rFonts w:ascii="Arial" w:hAnsi="Arial" w:cs="Arial"/>
          <w:b/>
          <w:sz w:val="20"/>
          <w:szCs w:val="20"/>
          <w:u w:val="single"/>
        </w:rPr>
        <w:t xml:space="preserve"> (</w:t>
      </w:r>
      <w:del w:id="94" w:author="Autor">
        <w:r w:rsidR="00885926">
          <w:rPr>
            <w:rFonts w:ascii="Arial" w:hAnsi="Arial" w:cs="Arial"/>
            <w:b/>
            <w:sz w:val="20"/>
            <w:szCs w:val="20"/>
            <w:u w:val="single"/>
          </w:rPr>
          <w:delText>4</w:delText>
        </w:r>
      </w:del>
      <w:ins w:id="95" w:author="Autor">
        <w:r w:rsidR="00352EF3">
          <w:rPr>
            <w:rFonts w:ascii="Arial" w:hAnsi="Arial" w:cs="Arial"/>
            <w:b/>
            <w:sz w:val="20"/>
            <w:szCs w:val="20"/>
            <w:u w:val="single"/>
          </w:rPr>
          <w:t>3</w:t>
        </w:r>
      </w:ins>
      <w:r w:rsidR="00885926">
        <w:rPr>
          <w:rFonts w:ascii="Arial" w:hAnsi="Arial" w:cs="Arial"/>
          <w:b/>
          <w:sz w:val="20"/>
          <w:szCs w:val="20"/>
          <w:u w:val="single"/>
        </w:rPr>
        <w:t xml:space="preserve"> osoby)</w:t>
      </w:r>
      <w:r w:rsidRPr="009C2F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7E566624" w14:textId="77777777" w:rsidR="00B5780E" w:rsidRPr="009C2FF9" w:rsidRDefault="00B5780E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ukončené středoškolské vzdělání s maturitou;</w:t>
      </w:r>
    </w:p>
    <w:p w14:paraId="53995F20" w14:textId="77777777" w:rsidR="00B5780E" w:rsidRPr="009C2FF9" w:rsidRDefault="00EE4B35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minimálně 3 roky praxe v oblasti ICT, z toho minimálně 2 roky v oblasti správce dokumentace ICT nebo administrátor ICT projektů</w:t>
      </w:r>
      <w:r w:rsidR="00B5780E" w:rsidRPr="009C2FF9">
        <w:rPr>
          <w:rFonts w:ascii="Arial" w:hAnsi="Arial" w:cs="Arial"/>
          <w:bCs/>
          <w:sz w:val="20"/>
          <w:szCs w:val="20"/>
        </w:rPr>
        <w:t>.</w:t>
      </w:r>
    </w:p>
    <w:p w14:paraId="3DE325C4" w14:textId="77777777" w:rsidR="00051050" w:rsidRPr="009C2FF9" w:rsidRDefault="00051050" w:rsidP="0090252D">
      <w:pPr>
        <w:pStyle w:val="Odstavecseseznamem"/>
        <w:spacing w:line="280" w:lineRule="atLeast"/>
        <w:ind w:left="2685"/>
        <w:rPr>
          <w:rFonts w:ascii="Arial" w:hAnsi="Arial" w:cs="Arial"/>
          <w:sz w:val="20"/>
          <w:szCs w:val="20"/>
        </w:rPr>
      </w:pPr>
    </w:p>
    <w:p w14:paraId="4E2CB38F" w14:textId="70EBC2BB" w:rsidR="00E37D9F" w:rsidRPr="009C2FF9" w:rsidRDefault="003D3C01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Síťový specialista</w:t>
      </w:r>
      <w:r w:rsidR="007F2B3F" w:rsidRPr="009C2FF9">
        <w:rPr>
          <w:rFonts w:ascii="Arial" w:hAnsi="Arial" w:cs="Arial"/>
          <w:b/>
          <w:sz w:val="20"/>
          <w:szCs w:val="20"/>
          <w:u w:val="single"/>
        </w:rPr>
        <w:t xml:space="preserve"> na datová</w:t>
      </w:r>
      <w:r w:rsidR="00355837">
        <w:rPr>
          <w:rFonts w:ascii="Arial" w:hAnsi="Arial" w:cs="Arial"/>
          <w:b/>
          <w:sz w:val="20"/>
          <w:szCs w:val="20"/>
          <w:u w:val="single"/>
        </w:rPr>
        <w:t xml:space="preserve"> </w:t>
      </w:r>
      <w:ins w:id="96" w:author="Autor">
        <w:r w:rsidR="00355837">
          <w:rPr>
            <w:rFonts w:ascii="Arial" w:hAnsi="Arial" w:cs="Arial"/>
            <w:b/>
            <w:sz w:val="20"/>
            <w:szCs w:val="20"/>
            <w:u w:val="single"/>
          </w:rPr>
          <w:t>a dohledová</w:t>
        </w:r>
        <w:r w:rsidR="007F2B3F" w:rsidRPr="009C2FF9">
          <w:rPr>
            <w:rFonts w:ascii="Arial" w:hAnsi="Arial" w:cs="Arial"/>
            <w:b/>
            <w:sz w:val="20"/>
            <w:szCs w:val="20"/>
            <w:u w:val="single"/>
          </w:rPr>
          <w:t xml:space="preserve"> </w:t>
        </w:r>
      </w:ins>
      <w:r w:rsidR="007F2B3F" w:rsidRPr="009C2FF9">
        <w:rPr>
          <w:rFonts w:ascii="Arial" w:hAnsi="Arial" w:cs="Arial"/>
          <w:b/>
          <w:sz w:val="20"/>
          <w:szCs w:val="20"/>
          <w:u w:val="single"/>
        </w:rPr>
        <w:t>centra</w:t>
      </w:r>
      <w:ins w:id="97" w:author="Autor">
        <w:r w:rsidR="00D81A44">
          <w:rPr>
            <w:rFonts w:ascii="Arial" w:hAnsi="Arial" w:cs="Arial"/>
            <w:b/>
            <w:sz w:val="20"/>
            <w:szCs w:val="20"/>
            <w:u w:val="single"/>
          </w:rPr>
          <w:t>:</w:t>
        </w:r>
      </w:ins>
    </w:p>
    <w:p w14:paraId="23F1493F" w14:textId="56A888F7" w:rsidR="003D3C01" w:rsidRPr="009C2FF9" w:rsidRDefault="003D3C01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ukončené </w:t>
      </w:r>
      <w:del w:id="98" w:author="Autor">
        <w:r w:rsidRPr="009C2FF9">
          <w:rPr>
            <w:rFonts w:ascii="Arial" w:hAnsi="Arial" w:cs="Arial"/>
            <w:sz w:val="20"/>
            <w:szCs w:val="20"/>
          </w:rPr>
          <w:delText>vysokoškolské</w:delText>
        </w:r>
      </w:del>
      <w:ins w:id="99" w:author="Autor">
        <w:r w:rsidR="00274943">
          <w:rPr>
            <w:rFonts w:ascii="Arial" w:hAnsi="Arial" w:cs="Arial"/>
            <w:sz w:val="20"/>
            <w:szCs w:val="20"/>
          </w:rPr>
          <w:t>středoškolské</w:t>
        </w:r>
      </w:ins>
      <w:r w:rsidR="00274943">
        <w:rPr>
          <w:rFonts w:ascii="Arial" w:hAnsi="Arial" w:cs="Arial"/>
          <w:sz w:val="20"/>
          <w:szCs w:val="20"/>
        </w:rPr>
        <w:t xml:space="preserve"> vzdělání </w:t>
      </w:r>
      <w:del w:id="100" w:author="Autor">
        <w:r w:rsidR="00EE4B35" w:rsidRPr="009C2FF9">
          <w:rPr>
            <w:rFonts w:ascii="Arial" w:hAnsi="Arial" w:cs="Arial"/>
            <w:bCs/>
            <w:sz w:val="20"/>
            <w:szCs w:val="20"/>
          </w:rPr>
          <w:delText>druhého stupně technického směru</w:delText>
        </w:r>
      </w:del>
      <w:ins w:id="101" w:author="Autor">
        <w:r w:rsidR="00274943">
          <w:rPr>
            <w:rFonts w:ascii="Arial" w:hAnsi="Arial" w:cs="Arial"/>
            <w:sz w:val="20"/>
            <w:szCs w:val="20"/>
          </w:rPr>
          <w:t>s maturitou</w:t>
        </w:r>
      </w:ins>
      <w:r w:rsidRPr="009C2FF9">
        <w:rPr>
          <w:rFonts w:ascii="Arial" w:hAnsi="Arial" w:cs="Arial"/>
          <w:sz w:val="20"/>
          <w:szCs w:val="20"/>
        </w:rPr>
        <w:t>;</w:t>
      </w:r>
    </w:p>
    <w:p w14:paraId="548EC3C4" w14:textId="77777777" w:rsidR="003D3C01" w:rsidRPr="009C2FF9" w:rsidRDefault="003D3C01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del w:id="102" w:author="Autor"/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</w:t>
      </w:r>
      <w:del w:id="103" w:author="Autor">
        <w:r w:rsidRPr="009C2FF9">
          <w:rPr>
            <w:rFonts w:ascii="Arial" w:hAnsi="Arial" w:cs="Arial"/>
            <w:bCs/>
            <w:sz w:val="20"/>
            <w:szCs w:val="20"/>
          </w:rPr>
          <w:delText>5</w:delText>
        </w:r>
      </w:del>
      <w:ins w:id="104" w:author="Autor">
        <w:r w:rsidR="00FD7BD3">
          <w:rPr>
            <w:rFonts w:ascii="Arial" w:hAnsi="Arial" w:cs="Arial"/>
            <w:bCs/>
            <w:sz w:val="20"/>
            <w:szCs w:val="20"/>
          </w:rPr>
          <w:t>7</w:t>
        </w:r>
      </w:ins>
      <w:r w:rsidR="00FD7BD3" w:rsidRPr="009C2F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>let praxe v oblasti ICT</w:t>
      </w:r>
      <w:del w:id="105" w:author="Autor">
        <w:r w:rsidRPr="009C2FF9">
          <w:rPr>
            <w:rFonts w:ascii="Arial" w:hAnsi="Arial" w:cs="Arial"/>
            <w:bCs/>
            <w:sz w:val="20"/>
            <w:szCs w:val="20"/>
          </w:rPr>
          <w:delText xml:space="preserve">; </w:delText>
        </w:r>
      </w:del>
    </w:p>
    <w:p w14:paraId="7A93B69F" w14:textId="0787098A" w:rsidR="003D3C01" w:rsidRPr="009C2FF9" w:rsidRDefault="003D3C01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del w:id="106" w:author="Autor">
        <w:r w:rsidRPr="009C2FF9">
          <w:rPr>
            <w:rFonts w:ascii="Arial" w:hAnsi="Arial" w:cs="Arial"/>
            <w:bCs/>
            <w:sz w:val="20"/>
            <w:szCs w:val="20"/>
          </w:rPr>
          <w:delText xml:space="preserve">zkušenost </w:delText>
        </w:r>
        <w:r w:rsidR="00D3650E" w:rsidRPr="009C2FF9">
          <w:rPr>
            <w:rFonts w:ascii="Arial" w:hAnsi="Arial" w:cs="Arial"/>
            <w:bCs/>
            <w:sz w:val="20"/>
            <w:szCs w:val="20"/>
          </w:rPr>
          <w:delText xml:space="preserve">v </w:delText>
        </w:r>
        <w:r w:rsidRPr="009C2FF9">
          <w:rPr>
            <w:rFonts w:ascii="Arial" w:hAnsi="Arial" w:cs="Arial"/>
            <w:bCs/>
            <w:sz w:val="20"/>
            <w:szCs w:val="20"/>
          </w:rPr>
          <w:delText>pozic</w:delText>
        </w:r>
        <w:r w:rsidR="00D3650E" w:rsidRPr="009C2FF9">
          <w:rPr>
            <w:rFonts w:ascii="Arial" w:hAnsi="Arial" w:cs="Arial"/>
            <w:bCs/>
            <w:sz w:val="20"/>
            <w:szCs w:val="20"/>
          </w:rPr>
          <w:delText>i</w:delText>
        </w:r>
        <w:r w:rsidRPr="009C2FF9">
          <w:rPr>
            <w:rFonts w:ascii="Arial" w:hAnsi="Arial" w:cs="Arial"/>
            <w:bCs/>
            <w:sz w:val="20"/>
            <w:szCs w:val="20"/>
          </w:rPr>
          <w:delText xml:space="preserve"> síťového specialisty nebo obdobné roli alespoň na jakémkoliv 1 projektu,</w:delText>
        </w:r>
        <w:r w:rsidRPr="009C2FF9" w:rsidDel="003140F9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RPr="009C2FF9">
          <w:rPr>
            <w:rFonts w:ascii="Arial" w:hAnsi="Arial" w:cs="Arial"/>
            <w:bCs/>
            <w:sz w:val="20"/>
            <w:szCs w:val="20"/>
          </w:rPr>
          <w:delText>který naplní znaky „</w:delText>
        </w:r>
        <w:r w:rsidRPr="008F03D1">
          <w:rPr>
            <w:rFonts w:ascii="Arial" w:hAnsi="Arial" w:cs="Arial"/>
            <w:bCs/>
            <w:sz w:val="20"/>
            <w:szCs w:val="20"/>
          </w:rPr>
          <w:delText>referenční služby</w:delText>
        </w:r>
        <w:r w:rsidRPr="009C2FF9">
          <w:rPr>
            <w:rFonts w:ascii="Arial" w:hAnsi="Arial" w:cs="Arial"/>
            <w:bCs/>
            <w:sz w:val="20"/>
            <w:szCs w:val="20"/>
          </w:rPr>
          <w:delText xml:space="preserve">“ </w:delText>
        </w:r>
      </w:del>
      <w:ins w:id="107" w:author="Autor">
        <w:r w:rsidR="00FD7BD3">
          <w:rPr>
            <w:rFonts w:ascii="Arial" w:hAnsi="Arial" w:cs="Arial"/>
            <w:bCs/>
            <w:sz w:val="20"/>
            <w:szCs w:val="20"/>
          </w:rPr>
          <w:t xml:space="preserve">, z toho minimálně 5 let </w:t>
        </w:r>
      </w:ins>
      <w:r w:rsidR="00FD7BD3">
        <w:rPr>
          <w:rFonts w:ascii="Arial" w:hAnsi="Arial" w:cs="Arial"/>
          <w:bCs/>
          <w:sz w:val="20"/>
          <w:szCs w:val="20"/>
        </w:rPr>
        <w:t xml:space="preserve">v oblasti </w:t>
      </w:r>
      <w:del w:id="108" w:author="Autor">
        <w:r w:rsidRPr="009C2FF9">
          <w:rPr>
            <w:rFonts w:ascii="Arial" w:hAnsi="Arial" w:cs="Arial"/>
            <w:bCs/>
            <w:sz w:val="20"/>
            <w:szCs w:val="20"/>
          </w:rPr>
          <w:delText xml:space="preserve">systémové integrace </w:delText>
        </w:r>
        <w:r w:rsidR="007F57E0">
          <w:rPr>
            <w:rFonts w:ascii="Arial" w:hAnsi="Arial" w:cs="Arial"/>
            <w:bCs/>
            <w:sz w:val="20"/>
            <w:szCs w:val="20"/>
          </w:rPr>
          <w:delText xml:space="preserve">(včetně požadavku na </w:delText>
        </w:r>
        <w:r w:rsidR="007F57E0" w:rsidRPr="00304837">
          <w:rPr>
            <w:rFonts w:ascii="Arial" w:hAnsi="Arial" w:cs="Arial"/>
            <w:sz w:val="20"/>
            <w:szCs w:val="20"/>
          </w:rPr>
          <w:delText>minimální finanční plnění referenční služb</w:delText>
        </w:r>
        <w:r w:rsidR="007F57E0">
          <w:rPr>
            <w:rFonts w:ascii="Arial" w:hAnsi="Arial" w:cs="Arial"/>
            <w:sz w:val="20"/>
            <w:szCs w:val="20"/>
          </w:rPr>
          <w:delText xml:space="preserve">y) </w:delText>
        </w:r>
        <w:r w:rsidRPr="009C2FF9">
          <w:rPr>
            <w:rFonts w:ascii="Arial" w:hAnsi="Arial" w:cs="Arial"/>
            <w:bCs/>
            <w:sz w:val="20"/>
            <w:szCs w:val="20"/>
          </w:rPr>
          <w:delText>definované výše;</w:delText>
        </w:r>
      </w:del>
      <w:ins w:id="109" w:author="Autor">
        <w:r w:rsidR="00FD7BD3">
          <w:rPr>
            <w:rFonts w:ascii="Arial" w:hAnsi="Arial" w:cs="Arial"/>
            <w:bCs/>
            <w:sz w:val="20"/>
            <w:szCs w:val="20"/>
          </w:rPr>
          <w:t xml:space="preserve">správy </w:t>
        </w:r>
        <w:r w:rsidR="00FD7BD3" w:rsidRPr="008F03D1">
          <w:rPr>
            <w:rFonts w:ascii="Arial" w:hAnsi="Arial" w:cs="Arial"/>
            <w:bCs/>
            <w:sz w:val="20"/>
            <w:szCs w:val="20"/>
          </w:rPr>
          <w:t>telekomunikačních a datových síti, datových a dohledových center</w:t>
        </w:r>
        <w:r w:rsidRPr="009C2FF9">
          <w:rPr>
            <w:rFonts w:ascii="Arial" w:hAnsi="Arial" w:cs="Arial"/>
            <w:bCs/>
            <w:sz w:val="20"/>
            <w:szCs w:val="20"/>
          </w:rPr>
          <w:t xml:space="preserve">; </w:t>
        </w:r>
      </w:ins>
    </w:p>
    <w:p w14:paraId="03E0669F" w14:textId="77777777" w:rsidR="00D368D2" w:rsidRPr="008F03D1" w:rsidRDefault="003D3C01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>znalost problematiky telekomunikačních a datových síti, datových a dohledových center</w:t>
      </w:r>
      <w:r w:rsidR="00EE4B35" w:rsidRPr="008F03D1">
        <w:rPr>
          <w:rFonts w:ascii="Arial" w:hAnsi="Arial" w:cs="Arial"/>
          <w:bCs/>
          <w:sz w:val="20"/>
          <w:szCs w:val="20"/>
        </w:rPr>
        <w:t>.</w:t>
      </w:r>
    </w:p>
    <w:p w14:paraId="52CD862D" w14:textId="77777777" w:rsidR="00D42C90" w:rsidRPr="009C2FF9" w:rsidRDefault="00D42C90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  <w:highlight w:val="green"/>
        </w:rPr>
      </w:pPr>
    </w:p>
    <w:p w14:paraId="31A150D4" w14:textId="1F9A6E28" w:rsidR="007F2B3F" w:rsidRPr="009C2FF9" w:rsidRDefault="007F2B3F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Síťový specialista na infrastrukturu</w:t>
      </w:r>
      <w:ins w:id="110" w:author="Autor">
        <w:r w:rsidR="00D81A44">
          <w:rPr>
            <w:rFonts w:ascii="Arial" w:hAnsi="Arial" w:cs="Arial"/>
            <w:b/>
            <w:sz w:val="20"/>
            <w:szCs w:val="20"/>
            <w:u w:val="single"/>
          </w:rPr>
          <w:t>:</w:t>
        </w:r>
      </w:ins>
    </w:p>
    <w:p w14:paraId="14A69EBF" w14:textId="6285A509" w:rsidR="007F2B3F" w:rsidRPr="009C2FF9" w:rsidRDefault="007F2B3F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ukončené </w:t>
      </w:r>
      <w:r w:rsidR="00274943">
        <w:rPr>
          <w:rFonts w:ascii="Arial" w:hAnsi="Arial" w:cs="Arial"/>
          <w:sz w:val="20"/>
          <w:szCs w:val="20"/>
        </w:rPr>
        <w:t xml:space="preserve">vysokoškolské vzdělání </w:t>
      </w:r>
      <w:del w:id="111" w:author="Autor">
        <w:r w:rsidR="000E6978">
          <w:rPr>
            <w:rFonts w:ascii="Arial" w:hAnsi="Arial" w:cs="Arial"/>
            <w:bCs/>
            <w:sz w:val="20"/>
            <w:szCs w:val="20"/>
          </w:rPr>
          <w:delText>prvního</w:delText>
        </w:r>
        <w:r w:rsidR="000E6978" w:rsidRPr="009C2FF9">
          <w:rPr>
            <w:rFonts w:ascii="Arial" w:hAnsi="Arial" w:cs="Arial"/>
            <w:bCs/>
            <w:sz w:val="20"/>
            <w:szCs w:val="20"/>
          </w:rPr>
          <w:delText xml:space="preserve"> stupně </w:delText>
        </w:r>
        <w:r w:rsidR="009C2FF9" w:rsidRPr="009C2FF9">
          <w:rPr>
            <w:rFonts w:ascii="Arial" w:hAnsi="Arial" w:cs="Arial"/>
            <w:bCs/>
            <w:sz w:val="20"/>
            <w:szCs w:val="20"/>
          </w:rPr>
          <w:delText>technického směru</w:delText>
        </w:r>
      </w:del>
      <w:ins w:id="112" w:author="Autor">
        <w:r w:rsidR="00274943">
          <w:rPr>
            <w:rFonts w:ascii="Arial" w:hAnsi="Arial" w:cs="Arial"/>
            <w:sz w:val="20"/>
            <w:szCs w:val="20"/>
          </w:rPr>
          <w:t>bakalářského studijního programu</w:t>
        </w:r>
      </w:ins>
      <w:r w:rsidRPr="009C2FF9">
        <w:rPr>
          <w:rFonts w:ascii="Arial" w:hAnsi="Arial" w:cs="Arial"/>
          <w:sz w:val="20"/>
          <w:szCs w:val="20"/>
        </w:rPr>
        <w:t>;</w:t>
      </w:r>
    </w:p>
    <w:p w14:paraId="5724D509" w14:textId="3C19230F" w:rsidR="007F2B3F" w:rsidRPr="009C2FF9" w:rsidRDefault="007F2B3F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</w:t>
      </w:r>
      <w:del w:id="113" w:author="Autor">
        <w:r w:rsidR="009C2FF9" w:rsidRPr="009C2FF9">
          <w:rPr>
            <w:rFonts w:ascii="Arial" w:hAnsi="Arial" w:cs="Arial"/>
            <w:bCs/>
            <w:sz w:val="20"/>
            <w:szCs w:val="20"/>
          </w:rPr>
          <w:delText>3 roky</w:delText>
        </w:r>
      </w:del>
      <w:ins w:id="114" w:author="Autor">
        <w:r w:rsidR="00985A5C">
          <w:rPr>
            <w:rFonts w:ascii="Arial" w:hAnsi="Arial" w:cs="Arial"/>
            <w:bCs/>
            <w:sz w:val="20"/>
            <w:szCs w:val="20"/>
          </w:rPr>
          <w:t>5 let</w:t>
        </w:r>
      </w:ins>
      <w:r w:rsidRPr="009C2FF9">
        <w:rPr>
          <w:rFonts w:ascii="Arial" w:hAnsi="Arial" w:cs="Arial"/>
          <w:bCs/>
          <w:sz w:val="20"/>
          <w:szCs w:val="20"/>
        </w:rPr>
        <w:t xml:space="preserve"> praxe v oblasti ICT; </w:t>
      </w:r>
    </w:p>
    <w:p w14:paraId="2B62D9A8" w14:textId="77777777" w:rsidR="007F2B3F" w:rsidRPr="009C2FF9" w:rsidRDefault="007F2B3F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del w:id="115" w:author="Autor"/>
          <w:rFonts w:ascii="Arial" w:hAnsi="Arial" w:cs="Arial"/>
          <w:bCs/>
          <w:sz w:val="20"/>
          <w:szCs w:val="20"/>
        </w:rPr>
      </w:pPr>
      <w:del w:id="116" w:author="Autor">
        <w:r w:rsidRPr="009C2FF9">
          <w:rPr>
            <w:rFonts w:ascii="Arial" w:hAnsi="Arial" w:cs="Arial"/>
            <w:bCs/>
            <w:sz w:val="20"/>
            <w:szCs w:val="20"/>
          </w:rPr>
          <w:delText>zkušenost v pozici síťového specialisty nebo obdobné roli alespoň na jakémkoliv 1 projektu,</w:delText>
        </w:r>
        <w:r w:rsidRPr="009C2FF9" w:rsidDel="003140F9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RPr="009C2FF9">
          <w:rPr>
            <w:rFonts w:ascii="Arial" w:hAnsi="Arial" w:cs="Arial"/>
            <w:bCs/>
            <w:sz w:val="20"/>
            <w:szCs w:val="20"/>
          </w:rPr>
          <w:delText>který naplní znaky „</w:delText>
        </w:r>
        <w:r w:rsidRPr="008F03D1">
          <w:rPr>
            <w:rFonts w:ascii="Arial" w:hAnsi="Arial" w:cs="Arial"/>
            <w:bCs/>
            <w:sz w:val="20"/>
            <w:szCs w:val="20"/>
          </w:rPr>
          <w:delText>referenční služby</w:delText>
        </w:r>
        <w:r w:rsidRPr="009C2FF9">
          <w:rPr>
            <w:rFonts w:ascii="Arial" w:hAnsi="Arial" w:cs="Arial"/>
            <w:bCs/>
            <w:sz w:val="20"/>
            <w:szCs w:val="20"/>
          </w:rPr>
          <w:delText>“ v oblasti systémové integrace definované výše;</w:delText>
        </w:r>
      </w:del>
    </w:p>
    <w:p w14:paraId="13736249" w14:textId="77777777" w:rsidR="007F2B3F" w:rsidRPr="008F03D1" w:rsidRDefault="007F2B3F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>znalost problematiky telekomunikačních a datových síti, datových a dohledových center;</w:t>
      </w:r>
    </w:p>
    <w:p w14:paraId="4C8E4C28" w14:textId="77777777" w:rsidR="009C2FF9" w:rsidRPr="009C2FF9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L2 síťových protokolů (802.1q, Q-in-Q, MSTP, Cisco PVST)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0A0C78DF" w14:textId="77777777" w:rsidR="009C2FF9" w:rsidRPr="009C2FF9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znalost MPLS (LDP, L2/L3 VPN, MPLS TE, MPLS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QoS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>)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1B85AA6D" w14:textId="77777777" w:rsidR="009C2FF9" w:rsidRPr="009C2FF9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znalost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routovacích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protokolů (BGP, OSPF)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71E7DFE7" w14:textId="77777777" w:rsidR="009C2FF9" w:rsidRPr="008F03D1" w:rsidRDefault="009C2FF9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VPN protokolů (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IPSec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, GRE, SSL,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OpenVPN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>)</w:t>
      </w:r>
      <w:r w:rsidR="00A115EA">
        <w:rPr>
          <w:rFonts w:ascii="Arial" w:hAnsi="Arial" w:cs="Arial"/>
          <w:bCs/>
          <w:sz w:val="20"/>
          <w:szCs w:val="20"/>
        </w:rPr>
        <w:t>;</w:t>
      </w:r>
    </w:p>
    <w:p w14:paraId="6785859F" w14:textId="77777777" w:rsidR="007F2B3F" w:rsidRPr="008F03D1" w:rsidRDefault="007F2B3F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 xml:space="preserve">certifikát CISCO CCNA (Cisco </w:t>
      </w:r>
      <w:proofErr w:type="spellStart"/>
      <w:r w:rsidRPr="008F03D1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8F03D1">
        <w:rPr>
          <w:rFonts w:ascii="Arial" w:hAnsi="Arial" w:cs="Arial"/>
          <w:bCs/>
          <w:sz w:val="20"/>
          <w:szCs w:val="20"/>
        </w:rPr>
        <w:t xml:space="preserve"> Network </w:t>
      </w:r>
      <w:proofErr w:type="spellStart"/>
      <w:r w:rsidRPr="008F03D1">
        <w:rPr>
          <w:rFonts w:ascii="Arial" w:hAnsi="Arial" w:cs="Arial"/>
          <w:bCs/>
          <w:sz w:val="20"/>
          <w:szCs w:val="20"/>
        </w:rPr>
        <w:t>Associate</w:t>
      </w:r>
      <w:proofErr w:type="spellEnd"/>
      <w:r w:rsidRPr="008F03D1">
        <w:rPr>
          <w:rFonts w:ascii="Arial" w:hAnsi="Arial" w:cs="Arial"/>
          <w:bCs/>
          <w:sz w:val="20"/>
          <w:szCs w:val="20"/>
        </w:rPr>
        <w:t>) nebo obdobný certifikát pro síťové specialisty.</w:t>
      </w:r>
    </w:p>
    <w:p w14:paraId="08640366" w14:textId="77777777" w:rsidR="007F2B3F" w:rsidRPr="009C2FF9" w:rsidRDefault="007F2B3F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  <w:highlight w:val="green"/>
        </w:rPr>
      </w:pPr>
    </w:p>
    <w:p w14:paraId="7FE32356" w14:textId="7A909245" w:rsidR="0081736E" w:rsidRPr="009C2FF9" w:rsidRDefault="006D0206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Specialista DB</w:t>
      </w:r>
      <w:ins w:id="117" w:author="Autor">
        <w:r w:rsidR="00352EF3">
          <w:rPr>
            <w:rFonts w:ascii="Arial" w:hAnsi="Arial" w:cs="Arial"/>
            <w:b/>
            <w:sz w:val="20"/>
            <w:szCs w:val="20"/>
            <w:u w:val="single"/>
          </w:rPr>
          <w:t xml:space="preserve"> Microsoft</w:t>
        </w:r>
      </w:ins>
      <w:r w:rsidRPr="009C2FF9">
        <w:rPr>
          <w:rFonts w:ascii="Arial" w:hAnsi="Arial" w:cs="Arial"/>
          <w:b/>
          <w:sz w:val="20"/>
          <w:szCs w:val="20"/>
          <w:u w:val="single"/>
        </w:rPr>
        <w:t>:</w:t>
      </w:r>
    </w:p>
    <w:p w14:paraId="47CF9ECA" w14:textId="0BC86D50" w:rsidR="006D0206" w:rsidRPr="009C2FF9" w:rsidRDefault="006D0206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>ukončené</w:t>
      </w:r>
      <w:r w:rsidR="00274943">
        <w:rPr>
          <w:rFonts w:ascii="Arial" w:hAnsi="Arial" w:cs="Arial"/>
          <w:sz w:val="20"/>
          <w:szCs w:val="20"/>
        </w:rPr>
        <w:t xml:space="preserve"> </w:t>
      </w:r>
      <w:del w:id="118" w:author="Autor">
        <w:r w:rsidRPr="009C2FF9">
          <w:rPr>
            <w:rFonts w:ascii="Arial" w:hAnsi="Arial" w:cs="Arial"/>
            <w:sz w:val="20"/>
            <w:szCs w:val="20"/>
          </w:rPr>
          <w:delText>vysokoškolské</w:delText>
        </w:r>
      </w:del>
      <w:ins w:id="119" w:author="Autor">
        <w:r w:rsidR="00352EF3">
          <w:rPr>
            <w:rFonts w:ascii="Arial" w:hAnsi="Arial" w:cs="Arial"/>
            <w:sz w:val="20"/>
            <w:szCs w:val="20"/>
          </w:rPr>
          <w:t>středoškolské</w:t>
        </w:r>
      </w:ins>
      <w:r w:rsidR="00352EF3">
        <w:rPr>
          <w:rFonts w:ascii="Arial" w:hAnsi="Arial" w:cs="Arial"/>
          <w:sz w:val="20"/>
          <w:szCs w:val="20"/>
        </w:rPr>
        <w:t xml:space="preserve"> vzdělání </w:t>
      </w:r>
      <w:del w:id="120" w:author="Autor">
        <w:r w:rsidR="009C2FF9">
          <w:rPr>
            <w:rFonts w:ascii="Arial" w:hAnsi="Arial" w:cs="Arial"/>
            <w:bCs/>
            <w:sz w:val="20"/>
            <w:szCs w:val="20"/>
          </w:rPr>
          <w:delText>prvního</w:delText>
        </w:r>
        <w:r w:rsidR="009C2FF9" w:rsidRPr="00DD6742">
          <w:rPr>
            <w:rFonts w:ascii="Arial" w:hAnsi="Arial" w:cs="Arial"/>
            <w:bCs/>
            <w:sz w:val="20"/>
            <w:szCs w:val="20"/>
          </w:rPr>
          <w:delText xml:space="preserve"> stupně</w:delText>
        </w:r>
      </w:del>
      <w:ins w:id="121" w:author="Autor">
        <w:r w:rsidR="00352EF3">
          <w:rPr>
            <w:rFonts w:ascii="Arial" w:hAnsi="Arial" w:cs="Arial"/>
            <w:sz w:val="20"/>
            <w:szCs w:val="20"/>
          </w:rPr>
          <w:t>s maturitou</w:t>
        </w:r>
      </w:ins>
      <w:r w:rsidRPr="009C2FF9">
        <w:rPr>
          <w:rFonts w:ascii="Arial" w:hAnsi="Arial" w:cs="Arial"/>
          <w:sz w:val="20"/>
          <w:szCs w:val="20"/>
        </w:rPr>
        <w:t>;</w:t>
      </w:r>
    </w:p>
    <w:p w14:paraId="23164665" w14:textId="77777777" w:rsidR="00E26623" w:rsidRPr="009C2FF9" w:rsidRDefault="00E26623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moveFrom w:id="122" w:author="Autor"/>
          <w:rFonts w:ascii="Arial" w:hAnsi="Arial" w:cs="Arial"/>
          <w:bCs/>
          <w:sz w:val="20"/>
          <w:szCs w:val="20"/>
        </w:rPr>
      </w:pPr>
      <w:moveFromRangeStart w:id="123" w:author="Autor" w:name="move471743427"/>
      <w:moveFrom w:id="124" w:author="Autor">
        <w:r w:rsidRPr="009C2FF9">
          <w:rPr>
            <w:rFonts w:ascii="Arial" w:hAnsi="Arial" w:cs="Arial"/>
            <w:bCs/>
            <w:sz w:val="20"/>
            <w:szCs w:val="20"/>
          </w:rPr>
          <w:t xml:space="preserve">minimálně 5 let praxe v oblasti ICT; </w:t>
        </w:r>
      </w:moveFrom>
    </w:p>
    <w:moveFromRangeEnd w:id="123"/>
    <w:p w14:paraId="28974A3D" w14:textId="77777777" w:rsidR="006D0206" w:rsidRPr="009C2FF9" w:rsidRDefault="006D0206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del w:id="125" w:author="Autor"/>
          <w:rFonts w:ascii="Arial" w:hAnsi="Arial" w:cs="Arial"/>
          <w:bCs/>
          <w:sz w:val="20"/>
          <w:szCs w:val="20"/>
        </w:rPr>
      </w:pPr>
      <w:del w:id="126" w:author="Autor">
        <w:r w:rsidRPr="009C2FF9">
          <w:rPr>
            <w:rFonts w:ascii="Arial" w:hAnsi="Arial" w:cs="Arial"/>
            <w:bCs/>
            <w:sz w:val="20"/>
            <w:szCs w:val="20"/>
          </w:rPr>
          <w:delText xml:space="preserve">zkušenost </w:delText>
        </w:r>
        <w:r w:rsidR="00151AB8" w:rsidRPr="009C2FF9">
          <w:rPr>
            <w:rFonts w:ascii="Arial" w:hAnsi="Arial" w:cs="Arial"/>
            <w:bCs/>
            <w:sz w:val="20"/>
            <w:szCs w:val="20"/>
          </w:rPr>
          <w:delText>v</w:delText>
        </w:r>
        <w:r w:rsidRPr="009C2FF9">
          <w:rPr>
            <w:rFonts w:ascii="Arial" w:hAnsi="Arial" w:cs="Arial"/>
            <w:bCs/>
            <w:sz w:val="20"/>
            <w:szCs w:val="20"/>
          </w:rPr>
          <w:delText> pozic</w:delText>
        </w:r>
        <w:r w:rsidR="00151AB8" w:rsidRPr="009C2FF9">
          <w:rPr>
            <w:rFonts w:ascii="Arial" w:hAnsi="Arial" w:cs="Arial"/>
            <w:bCs/>
            <w:sz w:val="20"/>
            <w:szCs w:val="20"/>
          </w:rPr>
          <w:delText>i</w:delText>
        </w:r>
        <w:r w:rsidRPr="009C2FF9">
          <w:rPr>
            <w:rFonts w:ascii="Arial" w:hAnsi="Arial" w:cs="Arial"/>
            <w:bCs/>
            <w:sz w:val="20"/>
            <w:szCs w:val="20"/>
          </w:rPr>
          <w:delText xml:space="preserve"> specialisty DB nebo obdobné roli alespoň na jakémkoliv 1 projektu,</w:delText>
        </w:r>
        <w:r w:rsidRPr="009C2FF9" w:rsidDel="003140F9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RPr="009C2FF9">
          <w:rPr>
            <w:rFonts w:ascii="Arial" w:hAnsi="Arial" w:cs="Arial"/>
            <w:bCs/>
            <w:sz w:val="20"/>
            <w:szCs w:val="20"/>
          </w:rPr>
          <w:delText>který naplní znaky „</w:delText>
        </w:r>
        <w:r w:rsidRPr="008F03D1">
          <w:rPr>
            <w:rFonts w:ascii="Arial" w:hAnsi="Arial" w:cs="Arial"/>
            <w:bCs/>
            <w:sz w:val="20"/>
            <w:szCs w:val="20"/>
          </w:rPr>
          <w:delText>referenční služby</w:delText>
        </w:r>
        <w:r w:rsidRPr="009C2FF9">
          <w:rPr>
            <w:rFonts w:ascii="Arial" w:hAnsi="Arial" w:cs="Arial"/>
            <w:bCs/>
            <w:sz w:val="20"/>
            <w:szCs w:val="20"/>
          </w:rPr>
          <w:delText xml:space="preserve">“ v oblasti systémové integrace </w:delText>
        </w:r>
        <w:r w:rsidR="007F57E0">
          <w:rPr>
            <w:rFonts w:ascii="Arial" w:hAnsi="Arial" w:cs="Arial"/>
            <w:bCs/>
            <w:sz w:val="20"/>
            <w:szCs w:val="20"/>
          </w:rPr>
          <w:delText xml:space="preserve">(včetně požadavku na </w:delText>
        </w:r>
        <w:r w:rsidR="007F57E0" w:rsidRPr="00304837">
          <w:rPr>
            <w:rFonts w:ascii="Arial" w:hAnsi="Arial" w:cs="Arial"/>
            <w:sz w:val="20"/>
            <w:szCs w:val="20"/>
          </w:rPr>
          <w:delText>minimální finanční plnění referenční služb</w:delText>
        </w:r>
        <w:r w:rsidR="007F57E0">
          <w:rPr>
            <w:rFonts w:ascii="Arial" w:hAnsi="Arial" w:cs="Arial"/>
            <w:sz w:val="20"/>
            <w:szCs w:val="20"/>
          </w:rPr>
          <w:delText xml:space="preserve">y) </w:delText>
        </w:r>
        <w:r w:rsidRPr="009C2FF9">
          <w:rPr>
            <w:rFonts w:ascii="Arial" w:hAnsi="Arial" w:cs="Arial"/>
            <w:bCs/>
            <w:sz w:val="20"/>
            <w:szCs w:val="20"/>
          </w:rPr>
          <w:delText>definované výše;</w:delText>
        </w:r>
      </w:del>
    </w:p>
    <w:p w14:paraId="030B91AA" w14:textId="77272759" w:rsidR="006D0206" w:rsidRPr="009C2FF9" w:rsidRDefault="006D0206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ins w:id="127" w:author="Autor"/>
          <w:rFonts w:ascii="Arial" w:hAnsi="Arial" w:cs="Arial"/>
          <w:bCs/>
          <w:sz w:val="20"/>
          <w:szCs w:val="20"/>
        </w:rPr>
      </w:pPr>
      <w:ins w:id="128" w:author="Autor">
        <w:r w:rsidRPr="009C2FF9">
          <w:rPr>
            <w:rFonts w:ascii="Arial" w:hAnsi="Arial" w:cs="Arial"/>
            <w:bCs/>
            <w:sz w:val="20"/>
            <w:szCs w:val="20"/>
          </w:rPr>
          <w:t xml:space="preserve">minimálně </w:t>
        </w:r>
        <w:r w:rsidR="00FD7BD3">
          <w:rPr>
            <w:rFonts w:ascii="Arial" w:hAnsi="Arial" w:cs="Arial"/>
            <w:bCs/>
            <w:sz w:val="20"/>
            <w:szCs w:val="20"/>
          </w:rPr>
          <w:t>7</w:t>
        </w:r>
        <w:r w:rsidR="00FD7BD3" w:rsidRPr="009C2FF9">
          <w:rPr>
            <w:rFonts w:ascii="Arial" w:hAnsi="Arial" w:cs="Arial"/>
            <w:bCs/>
            <w:sz w:val="20"/>
            <w:szCs w:val="20"/>
          </w:rPr>
          <w:t xml:space="preserve"> </w:t>
        </w:r>
        <w:r w:rsidRPr="009C2FF9">
          <w:rPr>
            <w:rFonts w:ascii="Arial" w:hAnsi="Arial" w:cs="Arial"/>
            <w:bCs/>
            <w:sz w:val="20"/>
            <w:szCs w:val="20"/>
          </w:rPr>
          <w:t>let praxe v oblasti ICT</w:t>
        </w:r>
        <w:r w:rsidR="00FD7BD3">
          <w:rPr>
            <w:rFonts w:ascii="Arial" w:hAnsi="Arial" w:cs="Arial"/>
            <w:bCs/>
            <w:sz w:val="20"/>
            <w:szCs w:val="20"/>
          </w:rPr>
          <w:t>, z toho minimálně 5 let v oblasti provozu a implementace DB prostředí</w:t>
        </w:r>
        <w:r w:rsidRPr="009C2FF9">
          <w:rPr>
            <w:rFonts w:ascii="Arial" w:hAnsi="Arial" w:cs="Arial"/>
            <w:bCs/>
            <w:sz w:val="20"/>
            <w:szCs w:val="20"/>
          </w:rPr>
          <w:t xml:space="preserve">; </w:t>
        </w:r>
      </w:ins>
    </w:p>
    <w:p w14:paraId="3F6AE57B" w14:textId="77777777" w:rsidR="006D0206" w:rsidRPr="008F03D1" w:rsidRDefault="006D0206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>znalost návrhu a implementace DB prostředí;</w:t>
      </w:r>
    </w:p>
    <w:p w14:paraId="4F07CCD1" w14:textId="77777777" w:rsidR="009C2FF9" w:rsidRPr="009C2FF9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del w:id="129" w:author="Autor"/>
          <w:rFonts w:ascii="Arial" w:hAnsi="Arial" w:cs="Arial"/>
          <w:bCs/>
          <w:sz w:val="20"/>
          <w:szCs w:val="20"/>
        </w:rPr>
      </w:pPr>
      <w:del w:id="130" w:author="Autor">
        <w:r w:rsidRPr="009C2FF9">
          <w:rPr>
            <w:rFonts w:ascii="Arial" w:hAnsi="Arial" w:cs="Arial"/>
            <w:bCs/>
            <w:sz w:val="20"/>
            <w:szCs w:val="20"/>
          </w:rPr>
          <w:delText>znalost CASE nástrojů (modelování databázových schémat, UML)</w:delText>
        </w:r>
        <w:r w:rsidR="00A115EA">
          <w:rPr>
            <w:rFonts w:ascii="Arial" w:hAnsi="Arial" w:cs="Arial"/>
            <w:bCs/>
            <w:sz w:val="20"/>
            <w:szCs w:val="20"/>
          </w:rPr>
          <w:delText>;</w:delText>
        </w:r>
      </w:del>
    </w:p>
    <w:p w14:paraId="02F27661" w14:textId="58E99D60" w:rsidR="009C2FF9" w:rsidRPr="009C2FF9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ins w:id="131" w:author="Autor"/>
          <w:rFonts w:ascii="Arial" w:hAnsi="Arial" w:cs="Arial"/>
          <w:bCs/>
          <w:sz w:val="20"/>
          <w:szCs w:val="20"/>
        </w:rPr>
      </w:pPr>
      <w:ins w:id="132" w:author="Autor">
        <w:r w:rsidRPr="009C2FF9">
          <w:rPr>
            <w:rFonts w:ascii="Arial" w:hAnsi="Arial" w:cs="Arial"/>
            <w:bCs/>
            <w:sz w:val="20"/>
            <w:szCs w:val="20"/>
          </w:rPr>
          <w:t xml:space="preserve">znalost </w:t>
        </w:r>
        <w:r w:rsidR="00117AB1">
          <w:rPr>
            <w:rFonts w:ascii="Arial" w:hAnsi="Arial" w:cs="Arial"/>
            <w:bCs/>
            <w:sz w:val="20"/>
            <w:szCs w:val="20"/>
          </w:rPr>
          <w:t>nástroje</w:t>
        </w:r>
        <w:r w:rsidR="00117AB1" w:rsidRPr="009C2FF9">
          <w:rPr>
            <w:rFonts w:ascii="Arial" w:hAnsi="Arial" w:cs="Arial"/>
            <w:bCs/>
            <w:sz w:val="20"/>
            <w:szCs w:val="20"/>
          </w:rPr>
          <w:t xml:space="preserve"> </w:t>
        </w:r>
        <w:proofErr w:type="spellStart"/>
        <w:r w:rsidR="00117AB1" w:rsidRPr="009C2FF9">
          <w:rPr>
            <w:rFonts w:ascii="Arial" w:hAnsi="Arial" w:cs="Arial"/>
            <w:bCs/>
            <w:sz w:val="20"/>
            <w:szCs w:val="20"/>
          </w:rPr>
          <w:t>SparxSystems</w:t>
        </w:r>
        <w:proofErr w:type="spellEnd"/>
        <w:r w:rsidR="00117AB1" w:rsidRPr="009C2FF9">
          <w:rPr>
            <w:rFonts w:ascii="Arial" w:hAnsi="Arial" w:cs="Arial"/>
            <w:bCs/>
            <w:sz w:val="20"/>
            <w:szCs w:val="20"/>
          </w:rPr>
          <w:t xml:space="preserve"> </w:t>
        </w:r>
        <w:proofErr w:type="spellStart"/>
        <w:r w:rsidR="00117AB1" w:rsidRPr="009C2FF9">
          <w:rPr>
            <w:rFonts w:ascii="Arial" w:hAnsi="Arial" w:cs="Arial"/>
            <w:bCs/>
            <w:sz w:val="20"/>
            <w:szCs w:val="20"/>
          </w:rPr>
          <w:t>Enterprise</w:t>
        </w:r>
        <w:proofErr w:type="spellEnd"/>
        <w:r w:rsidR="00117AB1" w:rsidRPr="009C2FF9">
          <w:rPr>
            <w:rFonts w:ascii="Arial" w:hAnsi="Arial" w:cs="Arial"/>
            <w:bCs/>
            <w:sz w:val="20"/>
            <w:szCs w:val="20"/>
          </w:rPr>
          <w:t xml:space="preserve"> </w:t>
        </w:r>
        <w:proofErr w:type="spellStart"/>
        <w:r w:rsidR="00117AB1" w:rsidRPr="009C2FF9">
          <w:rPr>
            <w:rFonts w:ascii="Arial" w:hAnsi="Arial" w:cs="Arial"/>
            <w:bCs/>
            <w:sz w:val="20"/>
            <w:szCs w:val="20"/>
          </w:rPr>
          <w:t>Architect</w:t>
        </w:r>
        <w:proofErr w:type="spellEnd"/>
        <w:r w:rsidR="00A115EA">
          <w:rPr>
            <w:rFonts w:ascii="Arial" w:hAnsi="Arial" w:cs="Arial"/>
            <w:bCs/>
            <w:sz w:val="20"/>
            <w:szCs w:val="20"/>
          </w:rPr>
          <w:t>;</w:t>
        </w:r>
      </w:ins>
    </w:p>
    <w:p w14:paraId="2AB420C9" w14:textId="77777777" w:rsidR="009C2FF9" w:rsidRPr="009C2FF9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>znalost platformy Microsoft SQL Server;</w:t>
      </w:r>
    </w:p>
    <w:p w14:paraId="5B5A85AE" w14:textId="77777777" w:rsidR="009C2FF9" w:rsidRPr="008F03D1" w:rsidRDefault="009C2FF9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certifikace Microsoft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IT Professional (MCITP), nebo Microsoft 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Solutions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Associate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(MCSA) nebo obdobná;</w:t>
      </w:r>
    </w:p>
    <w:p w14:paraId="07FD91E6" w14:textId="046D819D" w:rsidR="00051050" w:rsidRPr="00352EF3" w:rsidRDefault="009C2FF9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ins w:id="133" w:author="Autor"/>
          <w:rFonts w:ascii="Arial" w:hAnsi="Arial" w:cs="Arial"/>
          <w:bCs/>
          <w:sz w:val="20"/>
          <w:szCs w:val="20"/>
        </w:rPr>
      </w:pPr>
      <w:ins w:id="134" w:author="Autor">
        <w:r w:rsidRPr="009C2FF9">
          <w:rPr>
            <w:rFonts w:ascii="Arial" w:hAnsi="Arial" w:cs="Arial"/>
            <w:sz w:val="20"/>
            <w:szCs w:val="20"/>
          </w:rPr>
          <w:t>.</w:t>
        </w:r>
      </w:ins>
    </w:p>
    <w:p w14:paraId="605CBCDF" w14:textId="381476A1" w:rsidR="00352EF3" w:rsidRPr="009C2FF9" w:rsidRDefault="00352EF3" w:rsidP="00352EF3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ins w:id="135" w:author="Autor"/>
          <w:rFonts w:ascii="Arial" w:hAnsi="Arial" w:cs="Arial"/>
          <w:b/>
          <w:sz w:val="20"/>
          <w:szCs w:val="20"/>
          <w:u w:val="single"/>
        </w:rPr>
      </w:pPr>
      <w:ins w:id="136" w:author="Autor">
        <w:r w:rsidRPr="009C2FF9">
          <w:rPr>
            <w:rFonts w:ascii="Arial" w:hAnsi="Arial" w:cs="Arial"/>
            <w:b/>
            <w:sz w:val="20"/>
            <w:szCs w:val="20"/>
            <w:u w:val="single"/>
          </w:rPr>
          <w:t>Specialista DB</w:t>
        </w:r>
        <w:r>
          <w:rPr>
            <w:rFonts w:ascii="Arial" w:hAnsi="Arial" w:cs="Arial"/>
            <w:b/>
            <w:sz w:val="20"/>
            <w:szCs w:val="20"/>
            <w:u w:val="single"/>
          </w:rPr>
          <w:t xml:space="preserve"> </w:t>
        </w:r>
        <w:proofErr w:type="spellStart"/>
        <w:r>
          <w:rPr>
            <w:rFonts w:ascii="Arial" w:hAnsi="Arial" w:cs="Arial"/>
            <w:b/>
            <w:sz w:val="20"/>
            <w:szCs w:val="20"/>
            <w:u w:val="single"/>
          </w:rPr>
          <w:t>Oracle</w:t>
        </w:r>
        <w:proofErr w:type="spellEnd"/>
        <w:r>
          <w:rPr>
            <w:rFonts w:ascii="Arial" w:hAnsi="Arial" w:cs="Arial"/>
            <w:b/>
            <w:sz w:val="20"/>
            <w:szCs w:val="20"/>
            <w:u w:val="single"/>
          </w:rPr>
          <w:t>:</w:t>
        </w:r>
      </w:ins>
    </w:p>
    <w:p w14:paraId="60C6962B" w14:textId="77777777" w:rsidR="00352EF3" w:rsidRPr="009C2FF9" w:rsidRDefault="00352EF3" w:rsidP="00352EF3">
      <w:pPr>
        <w:pStyle w:val="Odstavecseseznamem"/>
        <w:numPr>
          <w:ilvl w:val="2"/>
          <w:numId w:val="21"/>
        </w:numPr>
        <w:spacing w:line="280" w:lineRule="atLeast"/>
        <w:rPr>
          <w:ins w:id="137" w:author="Autor"/>
          <w:rFonts w:ascii="Arial" w:hAnsi="Arial" w:cs="Arial"/>
          <w:sz w:val="20"/>
          <w:szCs w:val="20"/>
        </w:rPr>
      </w:pPr>
      <w:ins w:id="138" w:author="Autor">
        <w:r w:rsidRPr="009C2FF9">
          <w:rPr>
            <w:rFonts w:ascii="Arial" w:hAnsi="Arial" w:cs="Arial"/>
            <w:sz w:val="20"/>
            <w:szCs w:val="20"/>
          </w:rPr>
          <w:t xml:space="preserve">ukončené </w:t>
        </w:r>
        <w:r>
          <w:rPr>
            <w:rFonts w:ascii="Arial" w:hAnsi="Arial" w:cs="Arial"/>
            <w:sz w:val="20"/>
            <w:szCs w:val="20"/>
          </w:rPr>
          <w:t>středoškolské vzdělání s maturitou</w:t>
        </w:r>
        <w:r w:rsidRPr="009C2FF9">
          <w:rPr>
            <w:rFonts w:ascii="Arial" w:hAnsi="Arial" w:cs="Arial"/>
            <w:sz w:val="20"/>
            <w:szCs w:val="20"/>
          </w:rPr>
          <w:t>;</w:t>
        </w:r>
      </w:ins>
    </w:p>
    <w:p w14:paraId="3D7BE3AF" w14:textId="78121F9A" w:rsidR="00352EF3" w:rsidRPr="009C2FF9" w:rsidRDefault="00352EF3" w:rsidP="00352EF3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ins w:id="139" w:author="Autor"/>
          <w:rFonts w:ascii="Arial" w:hAnsi="Arial" w:cs="Arial"/>
          <w:bCs/>
          <w:sz w:val="20"/>
          <w:szCs w:val="20"/>
        </w:rPr>
      </w:pPr>
      <w:ins w:id="140" w:author="Autor">
        <w:r w:rsidRPr="009C2FF9">
          <w:rPr>
            <w:rFonts w:ascii="Arial" w:hAnsi="Arial" w:cs="Arial"/>
            <w:bCs/>
            <w:sz w:val="20"/>
            <w:szCs w:val="20"/>
          </w:rPr>
          <w:t xml:space="preserve">minimálně </w:t>
        </w:r>
        <w:r w:rsidR="00A276A2">
          <w:rPr>
            <w:rFonts w:ascii="Arial" w:hAnsi="Arial" w:cs="Arial"/>
            <w:bCs/>
            <w:sz w:val="20"/>
            <w:szCs w:val="20"/>
          </w:rPr>
          <w:t>7</w:t>
        </w:r>
        <w:r w:rsidRPr="009C2FF9">
          <w:rPr>
            <w:rFonts w:ascii="Arial" w:hAnsi="Arial" w:cs="Arial"/>
            <w:bCs/>
            <w:sz w:val="20"/>
            <w:szCs w:val="20"/>
          </w:rPr>
          <w:t xml:space="preserve"> let praxe v oblasti ICT</w:t>
        </w:r>
        <w:r w:rsidR="00A276A2">
          <w:rPr>
            <w:rFonts w:ascii="Arial" w:hAnsi="Arial" w:cs="Arial"/>
            <w:bCs/>
            <w:sz w:val="20"/>
            <w:szCs w:val="20"/>
          </w:rPr>
          <w:t>, z toho minimálně 5 let v oblasti provozu a implementace DB prostředí</w:t>
        </w:r>
        <w:r w:rsidRPr="009C2FF9">
          <w:rPr>
            <w:rFonts w:ascii="Arial" w:hAnsi="Arial" w:cs="Arial"/>
            <w:bCs/>
            <w:sz w:val="20"/>
            <w:szCs w:val="20"/>
          </w:rPr>
          <w:t xml:space="preserve">; </w:t>
        </w:r>
      </w:ins>
    </w:p>
    <w:p w14:paraId="54DA9846" w14:textId="77777777" w:rsidR="00352EF3" w:rsidRPr="008F03D1" w:rsidRDefault="00352EF3" w:rsidP="00352EF3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ins w:id="141" w:author="Autor"/>
          <w:rFonts w:ascii="Arial" w:hAnsi="Arial" w:cs="Arial"/>
          <w:bCs/>
          <w:sz w:val="20"/>
          <w:szCs w:val="20"/>
        </w:rPr>
      </w:pPr>
      <w:ins w:id="142" w:author="Autor">
        <w:r w:rsidRPr="008F03D1">
          <w:rPr>
            <w:rFonts w:ascii="Arial" w:hAnsi="Arial" w:cs="Arial"/>
            <w:bCs/>
            <w:sz w:val="20"/>
            <w:szCs w:val="20"/>
          </w:rPr>
          <w:t>znalost návrhu a implementace DB prostředí;</w:t>
        </w:r>
      </w:ins>
    </w:p>
    <w:p w14:paraId="61109E41" w14:textId="6A53404B" w:rsidR="00352EF3" w:rsidRPr="009C2FF9" w:rsidRDefault="00352EF3" w:rsidP="00352EF3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ins w:id="143" w:author="Autor"/>
          <w:rFonts w:ascii="Arial" w:hAnsi="Arial" w:cs="Arial"/>
          <w:bCs/>
          <w:sz w:val="20"/>
          <w:szCs w:val="20"/>
        </w:rPr>
      </w:pPr>
      <w:ins w:id="144" w:author="Autor">
        <w:r w:rsidRPr="009C2FF9">
          <w:rPr>
            <w:rFonts w:ascii="Arial" w:hAnsi="Arial" w:cs="Arial"/>
            <w:bCs/>
            <w:sz w:val="20"/>
            <w:szCs w:val="20"/>
          </w:rPr>
          <w:lastRenderedPageBreak/>
          <w:t xml:space="preserve">znalost </w:t>
        </w:r>
        <w:r w:rsidR="00117AB1">
          <w:rPr>
            <w:rFonts w:ascii="Arial" w:hAnsi="Arial" w:cs="Arial"/>
            <w:bCs/>
            <w:sz w:val="20"/>
            <w:szCs w:val="20"/>
          </w:rPr>
          <w:t>nástroje</w:t>
        </w:r>
        <w:r w:rsidR="00117AB1" w:rsidRPr="009C2FF9">
          <w:rPr>
            <w:rFonts w:ascii="Arial" w:hAnsi="Arial" w:cs="Arial"/>
            <w:bCs/>
            <w:sz w:val="20"/>
            <w:szCs w:val="20"/>
          </w:rPr>
          <w:t xml:space="preserve"> </w:t>
        </w:r>
        <w:proofErr w:type="spellStart"/>
        <w:r w:rsidR="00117AB1" w:rsidRPr="009C2FF9">
          <w:rPr>
            <w:rFonts w:ascii="Arial" w:hAnsi="Arial" w:cs="Arial"/>
            <w:bCs/>
            <w:sz w:val="20"/>
            <w:szCs w:val="20"/>
          </w:rPr>
          <w:t>SparxSystems</w:t>
        </w:r>
        <w:proofErr w:type="spellEnd"/>
        <w:r w:rsidR="00117AB1" w:rsidRPr="009C2FF9">
          <w:rPr>
            <w:rFonts w:ascii="Arial" w:hAnsi="Arial" w:cs="Arial"/>
            <w:bCs/>
            <w:sz w:val="20"/>
            <w:szCs w:val="20"/>
          </w:rPr>
          <w:t xml:space="preserve"> </w:t>
        </w:r>
        <w:proofErr w:type="spellStart"/>
        <w:r w:rsidR="00117AB1" w:rsidRPr="009C2FF9">
          <w:rPr>
            <w:rFonts w:ascii="Arial" w:hAnsi="Arial" w:cs="Arial"/>
            <w:bCs/>
            <w:sz w:val="20"/>
            <w:szCs w:val="20"/>
          </w:rPr>
          <w:t>Enterprise</w:t>
        </w:r>
        <w:proofErr w:type="spellEnd"/>
        <w:r w:rsidR="00117AB1" w:rsidRPr="009C2FF9">
          <w:rPr>
            <w:rFonts w:ascii="Arial" w:hAnsi="Arial" w:cs="Arial"/>
            <w:bCs/>
            <w:sz w:val="20"/>
            <w:szCs w:val="20"/>
          </w:rPr>
          <w:t xml:space="preserve"> </w:t>
        </w:r>
        <w:proofErr w:type="spellStart"/>
        <w:r w:rsidR="00117AB1" w:rsidRPr="009C2FF9">
          <w:rPr>
            <w:rFonts w:ascii="Arial" w:hAnsi="Arial" w:cs="Arial"/>
            <w:bCs/>
            <w:sz w:val="20"/>
            <w:szCs w:val="20"/>
          </w:rPr>
          <w:t>Architect</w:t>
        </w:r>
        <w:proofErr w:type="spellEnd"/>
        <w:r>
          <w:rPr>
            <w:rFonts w:ascii="Arial" w:hAnsi="Arial" w:cs="Arial"/>
            <w:bCs/>
            <w:sz w:val="20"/>
            <w:szCs w:val="20"/>
          </w:rPr>
          <w:t>;</w:t>
        </w:r>
      </w:ins>
    </w:p>
    <w:p w14:paraId="559401DF" w14:textId="77777777" w:rsidR="00352EF3" w:rsidRPr="008F03D1" w:rsidRDefault="00352EF3" w:rsidP="00352EF3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 xml:space="preserve">znalost DB platformy </w:t>
      </w:r>
      <w:proofErr w:type="spellStart"/>
      <w:r w:rsidRPr="008F03D1">
        <w:rPr>
          <w:rFonts w:ascii="Arial" w:hAnsi="Arial" w:cs="Arial"/>
          <w:bCs/>
          <w:sz w:val="20"/>
          <w:szCs w:val="20"/>
        </w:rPr>
        <w:t>Oracle</w:t>
      </w:r>
      <w:proofErr w:type="spellEnd"/>
      <w:r w:rsidRPr="008F03D1">
        <w:rPr>
          <w:rFonts w:ascii="Arial" w:hAnsi="Arial" w:cs="Arial"/>
          <w:bCs/>
          <w:sz w:val="20"/>
          <w:szCs w:val="20"/>
        </w:rPr>
        <w:t>;</w:t>
      </w:r>
    </w:p>
    <w:p w14:paraId="2A18B52F" w14:textId="77777777" w:rsidR="00352EF3" w:rsidRPr="008F03D1" w:rsidRDefault="00352EF3" w:rsidP="00352EF3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certifikace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Oracle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Real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Application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Clusters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12c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Implementation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Specialist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Oracle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Expert,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Oracle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Database 12c: Performance Management and </w:t>
      </w:r>
      <w:proofErr w:type="spellStart"/>
      <w:r w:rsidRPr="009C2FF9">
        <w:rPr>
          <w:rFonts w:ascii="Arial" w:hAnsi="Arial" w:cs="Arial"/>
          <w:bCs/>
          <w:sz w:val="20"/>
          <w:szCs w:val="20"/>
        </w:rPr>
        <w:t>Tuning</w:t>
      </w:r>
      <w:proofErr w:type="spellEnd"/>
      <w:r w:rsidRPr="009C2FF9">
        <w:rPr>
          <w:rFonts w:ascii="Arial" w:hAnsi="Arial" w:cs="Arial"/>
          <w:bCs/>
          <w:sz w:val="20"/>
          <w:szCs w:val="20"/>
        </w:rPr>
        <w:t xml:space="preserve"> nebo obdobná</w:t>
      </w:r>
      <w:r w:rsidRPr="009C2FF9">
        <w:rPr>
          <w:rFonts w:ascii="Arial" w:hAnsi="Arial" w:cs="Arial"/>
          <w:sz w:val="20"/>
          <w:szCs w:val="20"/>
        </w:rPr>
        <w:t>.</w:t>
      </w:r>
    </w:p>
    <w:p w14:paraId="17484D7E" w14:textId="77777777" w:rsidR="00352EF3" w:rsidRPr="008F03D1" w:rsidRDefault="00352EF3" w:rsidP="001978BE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25D2E06D" w14:textId="77777777" w:rsidR="00D42C90" w:rsidRPr="009C2FF9" w:rsidRDefault="00D42C90" w:rsidP="0090252D">
      <w:pPr>
        <w:pStyle w:val="Odstavecseseznamem"/>
        <w:spacing w:before="240" w:line="280" w:lineRule="atLeast"/>
        <w:ind w:left="2685"/>
        <w:jc w:val="both"/>
        <w:rPr>
          <w:ins w:id="145" w:author="Autor"/>
          <w:rFonts w:ascii="Arial" w:hAnsi="Arial" w:cs="Arial"/>
          <w:bCs/>
          <w:sz w:val="20"/>
          <w:szCs w:val="20"/>
        </w:rPr>
      </w:pPr>
    </w:p>
    <w:p w14:paraId="25F86E18" w14:textId="77777777" w:rsidR="009A48BF" w:rsidRPr="009C2FF9" w:rsidRDefault="00E26623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Specialista MS:</w:t>
      </w:r>
    </w:p>
    <w:p w14:paraId="46A466E9" w14:textId="794952C7" w:rsidR="00E26623" w:rsidRPr="009C2FF9" w:rsidRDefault="00E26623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ukončené </w:t>
      </w:r>
      <w:r w:rsidR="00274943">
        <w:rPr>
          <w:rFonts w:ascii="Arial" w:hAnsi="Arial" w:cs="Arial"/>
          <w:sz w:val="20"/>
          <w:szCs w:val="20"/>
        </w:rPr>
        <w:t xml:space="preserve">vysokoškolské vzdělání </w:t>
      </w:r>
      <w:del w:id="146" w:author="Autor">
        <w:r w:rsidR="009C2FF9">
          <w:rPr>
            <w:rFonts w:ascii="Arial" w:hAnsi="Arial" w:cs="Arial"/>
            <w:bCs/>
            <w:sz w:val="20"/>
            <w:szCs w:val="20"/>
          </w:rPr>
          <w:delText>prvního stupně</w:delText>
        </w:r>
      </w:del>
      <w:ins w:id="147" w:author="Autor">
        <w:r w:rsidR="00274943">
          <w:rPr>
            <w:rFonts w:ascii="Arial" w:hAnsi="Arial" w:cs="Arial"/>
            <w:sz w:val="20"/>
            <w:szCs w:val="20"/>
          </w:rPr>
          <w:t>bakalářského studijního programu</w:t>
        </w:r>
      </w:ins>
      <w:r w:rsidRPr="009C2FF9">
        <w:rPr>
          <w:rFonts w:ascii="Arial" w:hAnsi="Arial" w:cs="Arial"/>
          <w:sz w:val="20"/>
          <w:szCs w:val="20"/>
        </w:rPr>
        <w:t>;</w:t>
      </w:r>
    </w:p>
    <w:p w14:paraId="2C0CCA78" w14:textId="77777777" w:rsidR="00E26623" w:rsidRPr="009C2FF9" w:rsidRDefault="00E26623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moveTo w:id="148" w:author="Autor"/>
          <w:rFonts w:ascii="Arial" w:hAnsi="Arial" w:cs="Arial"/>
          <w:bCs/>
          <w:sz w:val="20"/>
          <w:szCs w:val="20"/>
        </w:rPr>
      </w:pPr>
      <w:moveToRangeStart w:id="149" w:author="Autor" w:name="move471743427"/>
      <w:moveTo w:id="150" w:author="Autor">
        <w:r w:rsidRPr="009C2FF9">
          <w:rPr>
            <w:rFonts w:ascii="Arial" w:hAnsi="Arial" w:cs="Arial"/>
            <w:bCs/>
            <w:sz w:val="20"/>
            <w:szCs w:val="20"/>
          </w:rPr>
          <w:t xml:space="preserve">minimálně 5 let praxe v oblasti ICT; </w:t>
        </w:r>
      </w:moveTo>
    </w:p>
    <w:moveToRangeEnd w:id="149"/>
    <w:p w14:paraId="0CF988DE" w14:textId="77777777" w:rsidR="00E26623" w:rsidRPr="009C2FF9" w:rsidRDefault="00E26623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del w:id="151" w:author="Autor"/>
          <w:rFonts w:ascii="Arial" w:hAnsi="Arial" w:cs="Arial"/>
          <w:bCs/>
          <w:sz w:val="20"/>
          <w:szCs w:val="20"/>
        </w:rPr>
      </w:pPr>
      <w:del w:id="152" w:author="Autor">
        <w:r w:rsidRPr="009C2FF9">
          <w:rPr>
            <w:rFonts w:ascii="Arial" w:hAnsi="Arial" w:cs="Arial"/>
            <w:bCs/>
            <w:sz w:val="20"/>
            <w:szCs w:val="20"/>
          </w:rPr>
          <w:delText xml:space="preserve">minimálně 5 let praxe v oblasti ICT; </w:delText>
        </w:r>
      </w:del>
    </w:p>
    <w:p w14:paraId="5C0467C4" w14:textId="77777777" w:rsidR="00E26623" w:rsidRPr="00DE2D24" w:rsidRDefault="00E26623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del w:id="153" w:author="Autor"/>
          <w:rFonts w:ascii="Arial" w:hAnsi="Arial" w:cs="Arial"/>
          <w:bCs/>
          <w:sz w:val="20"/>
          <w:szCs w:val="20"/>
        </w:rPr>
      </w:pPr>
      <w:del w:id="154" w:author="Autor">
        <w:r w:rsidRPr="009C2FF9">
          <w:rPr>
            <w:rFonts w:ascii="Arial" w:hAnsi="Arial" w:cs="Arial"/>
            <w:bCs/>
            <w:sz w:val="20"/>
            <w:szCs w:val="20"/>
          </w:rPr>
          <w:delText xml:space="preserve">zkušenost </w:delText>
        </w:r>
        <w:r w:rsidR="00151AB8" w:rsidRPr="009C2FF9">
          <w:rPr>
            <w:rFonts w:ascii="Arial" w:hAnsi="Arial" w:cs="Arial"/>
            <w:bCs/>
            <w:sz w:val="20"/>
            <w:szCs w:val="20"/>
          </w:rPr>
          <w:delText>v</w:delText>
        </w:r>
        <w:r w:rsidRPr="009C2FF9">
          <w:rPr>
            <w:rFonts w:ascii="Arial" w:hAnsi="Arial" w:cs="Arial"/>
            <w:bCs/>
            <w:sz w:val="20"/>
            <w:szCs w:val="20"/>
          </w:rPr>
          <w:delText> pozic</w:delText>
        </w:r>
        <w:r w:rsidR="00151AB8" w:rsidRPr="009C2FF9">
          <w:rPr>
            <w:rFonts w:ascii="Arial" w:hAnsi="Arial" w:cs="Arial"/>
            <w:bCs/>
            <w:sz w:val="20"/>
            <w:szCs w:val="20"/>
          </w:rPr>
          <w:delText>i</w:delText>
        </w:r>
        <w:r w:rsidRPr="009C2FF9">
          <w:rPr>
            <w:rFonts w:ascii="Arial" w:hAnsi="Arial" w:cs="Arial"/>
            <w:bCs/>
            <w:sz w:val="20"/>
            <w:szCs w:val="20"/>
          </w:rPr>
          <w:delText xml:space="preserve"> specialisty MS nebo obdobné roli alespoň na </w:delText>
        </w:r>
        <w:r w:rsidRPr="00DE2D24">
          <w:rPr>
            <w:rFonts w:ascii="Arial" w:hAnsi="Arial" w:cs="Arial"/>
            <w:bCs/>
            <w:sz w:val="20"/>
            <w:szCs w:val="20"/>
          </w:rPr>
          <w:delText>jakémkoliv 1 projektu,</w:delText>
        </w:r>
        <w:r w:rsidRPr="00DE2D24" w:rsidDel="003140F9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RPr="00DE2D24">
          <w:rPr>
            <w:rFonts w:ascii="Arial" w:hAnsi="Arial" w:cs="Arial"/>
            <w:bCs/>
            <w:sz w:val="20"/>
            <w:szCs w:val="20"/>
          </w:rPr>
          <w:delText>který naplní znaky „</w:delText>
        </w:r>
        <w:r w:rsidRPr="008F03D1">
          <w:rPr>
            <w:rFonts w:ascii="Arial" w:hAnsi="Arial" w:cs="Arial"/>
            <w:bCs/>
            <w:sz w:val="20"/>
            <w:szCs w:val="20"/>
          </w:rPr>
          <w:delText>referenční služby</w:delText>
        </w:r>
        <w:r w:rsidRPr="00DE2D24">
          <w:rPr>
            <w:rFonts w:ascii="Arial" w:hAnsi="Arial" w:cs="Arial"/>
            <w:bCs/>
            <w:sz w:val="20"/>
            <w:szCs w:val="20"/>
          </w:rPr>
          <w:delText xml:space="preserve">“ v oblasti systémové integrace </w:delText>
        </w:r>
        <w:r w:rsidR="007F57E0">
          <w:rPr>
            <w:rFonts w:ascii="Arial" w:hAnsi="Arial" w:cs="Arial"/>
            <w:bCs/>
            <w:sz w:val="20"/>
            <w:szCs w:val="20"/>
          </w:rPr>
          <w:delText xml:space="preserve">(včetně požadavku na </w:delText>
        </w:r>
        <w:r w:rsidR="007F57E0" w:rsidRPr="00304837">
          <w:rPr>
            <w:rFonts w:ascii="Arial" w:hAnsi="Arial" w:cs="Arial"/>
            <w:sz w:val="20"/>
            <w:szCs w:val="20"/>
          </w:rPr>
          <w:delText>minimální finanční plnění referenční služb</w:delText>
        </w:r>
        <w:r w:rsidR="007F57E0">
          <w:rPr>
            <w:rFonts w:ascii="Arial" w:hAnsi="Arial" w:cs="Arial"/>
            <w:sz w:val="20"/>
            <w:szCs w:val="20"/>
          </w:rPr>
          <w:delText xml:space="preserve">y) </w:delText>
        </w:r>
        <w:r w:rsidRPr="00DE2D24">
          <w:rPr>
            <w:rFonts w:ascii="Arial" w:hAnsi="Arial" w:cs="Arial"/>
            <w:bCs/>
            <w:sz w:val="20"/>
            <w:szCs w:val="20"/>
          </w:rPr>
          <w:delText>definované výše;</w:delText>
        </w:r>
      </w:del>
    </w:p>
    <w:p w14:paraId="426119EF" w14:textId="77777777" w:rsidR="00DE2D24" w:rsidRPr="00DE2D24" w:rsidRDefault="00DE2D24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DE2D24">
        <w:rPr>
          <w:rFonts w:ascii="Arial" w:hAnsi="Arial" w:cs="Arial"/>
          <w:bCs/>
          <w:sz w:val="20"/>
          <w:szCs w:val="20"/>
        </w:rPr>
        <w:t>zkušenost s administrací serverů na platformě Microsoft;</w:t>
      </w:r>
    </w:p>
    <w:p w14:paraId="222CB255" w14:textId="77777777" w:rsidR="00DE2D24" w:rsidRPr="00DE2D24" w:rsidRDefault="00DE2D24" w:rsidP="002C4B0A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DE2D24">
        <w:rPr>
          <w:rFonts w:ascii="Arial" w:hAnsi="Arial" w:cs="Arial"/>
          <w:bCs/>
          <w:sz w:val="20"/>
          <w:szCs w:val="20"/>
        </w:rPr>
        <w:t>znalost serverových a desktopových produktů a řešení Microsoft;</w:t>
      </w:r>
    </w:p>
    <w:p w14:paraId="27C21C74" w14:textId="77777777" w:rsidR="009A48BF" w:rsidRPr="008F03D1" w:rsidRDefault="00DE2D24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DE2D24">
        <w:rPr>
          <w:rFonts w:ascii="Arial" w:hAnsi="Arial" w:cs="Arial"/>
          <w:bCs/>
          <w:sz w:val="20"/>
          <w:szCs w:val="20"/>
        </w:rPr>
        <w:t xml:space="preserve">certifikace na úrovni Microsoft </w:t>
      </w:r>
      <w:proofErr w:type="spellStart"/>
      <w:r w:rsidRPr="00DE2D24">
        <w:rPr>
          <w:rFonts w:ascii="Arial" w:hAnsi="Arial" w:cs="Arial"/>
          <w:bCs/>
          <w:sz w:val="20"/>
          <w:szCs w:val="20"/>
        </w:rPr>
        <w:t>Certified</w:t>
      </w:r>
      <w:proofErr w:type="spellEnd"/>
      <w:r w:rsidRPr="00DE2D24">
        <w:rPr>
          <w:rFonts w:ascii="Arial" w:hAnsi="Arial" w:cs="Arial"/>
          <w:bCs/>
          <w:sz w:val="20"/>
          <w:szCs w:val="20"/>
        </w:rPr>
        <w:t xml:space="preserve"> IT Professional (MCITP) nebo obdobné.</w:t>
      </w:r>
    </w:p>
    <w:p w14:paraId="5CCA631C" w14:textId="77777777" w:rsidR="009A48BF" w:rsidRPr="009C2FF9" w:rsidRDefault="009A48BF" w:rsidP="0090252D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5B490243" w14:textId="77777777" w:rsidR="009A48BF" w:rsidRPr="009C2FF9" w:rsidRDefault="00870605" w:rsidP="0090252D">
      <w:pPr>
        <w:pStyle w:val="Odstavecseseznamem"/>
        <w:numPr>
          <w:ilvl w:val="8"/>
          <w:numId w:val="37"/>
        </w:numPr>
        <w:spacing w:before="240" w:line="28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9C2FF9">
        <w:rPr>
          <w:rFonts w:ascii="Arial" w:hAnsi="Arial" w:cs="Arial"/>
          <w:b/>
          <w:sz w:val="20"/>
          <w:szCs w:val="20"/>
          <w:u w:val="single"/>
        </w:rPr>
        <w:t>Specialista SAP:</w:t>
      </w:r>
    </w:p>
    <w:p w14:paraId="1AE89D0F" w14:textId="300DB01B" w:rsidR="00870605" w:rsidRPr="009C2FF9" w:rsidRDefault="00870605" w:rsidP="0090252D">
      <w:pPr>
        <w:pStyle w:val="Odstavecseseznamem"/>
        <w:numPr>
          <w:ilvl w:val="2"/>
          <w:numId w:val="21"/>
        </w:numPr>
        <w:spacing w:line="280" w:lineRule="atLeast"/>
        <w:rPr>
          <w:rFonts w:ascii="Arial" w:hAnsi="Arial" w:cs="Arial"/>
          <w:sz w:val="20"/>
          <w:szCs w:val="20"/>
        </w:rPr>
      </w:pPr>
      <w:r w:rsidRPr="009C2FF9">
        <w:rPr>
          <w:rFonts w:ascii="Arial" w:hAnsi="Arial" w:cs="Arial"/>
          <w:sz w:val="20"/>
          <w:szCs w:val="20"/>
        </w:rPr>
        <w:t xml:space="preserve">ukončené </w:t>
      </w:r>
      <w:r w:rsidR="00274943">
        <w:rPr>
          <w:rFonts w:ascii="Arial" w:hAnsi="Arial" w:cs="Arial"/>
          <w:sz w:val="20"/>
          <w:szCs w:val="20"/>
        </w:rPr>
        <w:t xml:space="preserve">vysokoškolské vzdělání </w:t>
      </w:r>
      <w:del w:id="155" w:author="Autor">
        <w:r w:rsidR="00DE2D24">
          <w:rPr>
            <w:rFonts w:ascii="Arial" w:hAnsi="Arial" w:cs="Arial"/>
            <w:bCs/>
            <w:sz w:val="20"/>
            <w:szCs w:val="20"/>
          </w:rPr>
          <w:delText>druhého stupně technického směru</w:delText>
        </w:r>
      </w:del>
      <w:ins w:id="156" w:author="Autor">
        <w:r w:rsidR="00274943">
          <w:rPr>
            <w:rFonts w:ascii="Arial" w:hAnsi="Arial" w:cs="Arial"/>
            <w:sz w:val="20"/>
            <w:szCs w:val="20"/>
          </w:rPr>
          <w:t>magisterského studijního programu</w:t>
        </w:r>
      </w:ins>
      <w:r w:rsidRPr="009C2FF9">
        <w:rPr>
          <w:rFonts w:ascii="Arial" w:hAnsi="Arial" w:cs="Arial"/>
          <w:sz w:val="20"/>
          <w:szCs w:val="20"/>
        </w:rPr>
        <w:t>;</w:t>
      </w:r>
    </w:p>
    <w:p w14:paraId="68DDFE52" w14:textId="1829D6D9" w:rsidR="00870605" w:rsidRPr="009C2FF9" w:rsidRDefault="00870605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9C2FF9">
        <w:rPr>
          <w:rFonts w:ascii="Arial" w:hAnsi="Arial" w:cs="Arial"/>
          <w:bCs/>
          <w:sz w:val="20"/>
          <w:szCs w:val="20"/>
        </w:rPr>
        <w:t xml:space="preserve">minimálně </w:t>
      </w:r>
      <w:del w:id="157" w:author="Autor">
        <w:r w:rsidRPr="009C2FF9">
          <w:rPr>
            <w:rFonts w:ascii="Arial" w:hAnsi="Arial" w:cs="Arial"/>
            <w:bCs/>
            <w:sz w:val="20"/>
            <w:szCs w:val="20"/>
          </w:rPr>
          <w:delText>5</w:delText>
        </w:r>
      </w:del>
      <w:ins w:id="158" w:author="Autor">
        <w:r w:rsidR="003142C6">
          <w:rPr>
            <w:rFonts w:ascii="Arial" w:hAnsi="Arial" w:cs="Arial"/>
            <w:bCs/>
            <w:sz w:val="20"/>
            <w:szCs w:val="20"/>
          </w:rPr>
          <w:t>7</w:t>
        </w:r>
      </w:ins>
      <w:r w:rsidR="003142C6" w:rsidRPr="009C2FF9">
        <w:rPr>
          <w:rFonts w:ascii="Arial" w:hAnsi="Arial" w:cs="Arial"/>
          <w:bCs/>
          <w:sz w:val="20"/>
          <w:szCs w:val="20"/>
        </w:rPr>
        <w:t xml:space="preserve"> </w:t>
      </w:r>
      <w:r w:rsidRPr="009C2FF9">
        <w:rPr>
          <w:rFonts w:ascii="Arial" w:hAnsi="Arial" w:cs="Arial"/>
          <w:bCs/>
          <w:sz w:val="20"/>
          <w:szCs w:val="20"/>
        </w:rPr>
        <w:t xml:space="preserve">let praxe v oblasti ICT; </w:t>
      </w:r>
    </w:p>
    <w:p w14:paraId="182410E9" w14:textId="77777777" w:rsidR="00870605" w:rsidRPr="00DE2D24" w:rsidRDefault="00870605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del w:id="159" w:author="Autor"/>
          <w:rFonts w:ascii="Arial" w:hAnsi="Arial" w:cs="Arial"/>
          <w:bCs/>
          <w:sz w:val="20"/>
          <w:szCs w:val="20"/>
        </w:rPr>
      </w:pPr>
      <w:del w:id="160" w:author="Autor">
        <w:r w:rsidRPr="009C2FF9">
          <w:rPr>
            <w:rFonts w:ascii="Arial" w:hAnsi="Arial" w:cs="Arial"/>
            <w:bCs/>
            <w:sz w:val="20"/>
            <w:szCs w:val="20"/>
          </w:rPr>
          <w:delText xml:space="preserve">zkušenost </w:delText>
        </w:r>
        <w:r w:rsidR="00205C57" w:rsidRPr="009C2FF9">
          <w:rPr>
            <w:rFonts w:ascii="Arial" w:hAnsi="Arial" w:cs="Arial"/>
            <w:bCs/>
            <w:sz w:val="20"/>
            <w:szCs w:val="20"/>
          </w:rPr>
          <w:delText>v</w:delText>
        </w:r>
        <w:r w:rsidRPr="009C2FF9">
          <w:rPr>
            <w:rFonts w:ascii="Arial" w:hAnsi="Arial" w:cs="Arial"/>
            <w:bCs/>
            <w:sz w:val="20"/>
            <w:szCs w:val="20"/>
          </w:rPr>
          <w:delText> pozic</w:delText>
        </w:r>
        <w:r w:rsidR="00205C57" w:rsidRPr="009C2FF9">
          <w:rPr>
            <w:rFonts w:ascii="Arial" w:hAnsi="Arial" w:cs="Arial"/>
            <w:bCs/>
            <w:sz w:val="20"/>
            <w:szCs w:val="20"/>
          </w:rPr>
          <w:delText>i</w:delText>
        </w:r>
        <w:r w:rsidRPr="009C2FF9">
          <w:rPr>
            <w:rFonts w:ascii="Arial" w:hAnsi="Arial" w:cs="Arial"/>
            <w:bCs/>
            <w:sz w:val="20"/>
            <w:szCs w:val="20"/>
          </w:rPr>
          <w:delText xml:space="preserve"> specialisty SAP nebo obdobné roli alespoň na jakémkoliv 1 projektu,</w:delText>
        </w:r>
        <w:r w:rsidRPr="009C2FF9" w:rsidDel="003140F9">
          <w:rPr>
            <w:rFonts w:ascii="Arial" w:hAnsi="Arial" w:cs="Arial"/>
            <w:bCs/>
            <w:sz w:val="20"/>
            <w:szCs w:val="20"/>
          </w:rPr>
          <w:delText xml:space="preserve"> </w:delText>
        </w:r>
        <w:r w:rsidRPr="009C2FF9">
          <w:rPr>
            <w:rFonts w:ascii="Arial" w:hAnsi="Arial" w:cs="Arial"/>
            <w:bCs/>
            <w:sz w:val="20"/>
            <w:szCs w:val="20"/>
          </w:rPr>
          <w:delText>který naplní znaky „</w:delText>
        </w:r>
        <w:r w:rsidRPr="008F03D1">
          <w:rPr>
            <w:rFonts w:ascii="Arial" w:hAnsi="Arial" w:cs="Arial"/>
            <w:bCs/>
            <w:sz w:val="20"/>
            <w:szCs w:val="20"/>
          </w:rPr>
          <w:delText>referenční služby</w:delText>
        </w:r>
        <w:r w:rsidRPr="009C2FF9">
          <w:rPr>
            <w:rFonts w:ascii="Arial" w:hAnsi="Arial" w:cs="Arial"/>
            <w:bCs/>
            <w:sz w:val="20"/>
            <w:szCs w:val="20"/>
          </w:rPr>
          <w:delText xml:space="preserve">“ v oblasti systémové </w:delText>
        </w:r>
        <w:r w:rsidRPr="00DE2D24">
          <w:rPr>
            <w:rFonts w:ascii="Arial" w:hAnsi="Arial" w:cs="Arial"/>
            <w:bCs/>
            <w:sz w:val="20"/>
            <w:szCs w:val="20"/>
          </w:rPr>
          <w:delText xml:space="preserve">integrace </w:delText>
        </w:r>
        <w:r w:rsidR="007F57E0">
          <w:rPr>
            <w:rFonts w:ascii="Arial" w:hAnsi="Arial" w:cs="Arial"/>
            <w:bCs/>
            <w:sz w:val="20"/>
            <w:szCs w:val="20"/>
          </w:rPr>
          <w:delText xml:space="preserve">(včetně požadavku na </w:delText>
        </w:r>
        <w:r w:rsidR="007F57E0" w:rsidRPr="00304837">
          <w:rPr>
            <w:rFonts w:ascii="Arial" w:hAnsi="Arial" w:cs="Arial"/>
            <w:sz w:val="20"/>
            <w:szCs w:val="20"/>
          </w:rPr>
          <w:delText>minimální finanční plnění referenční služb</w:delText>
        </w:r>
        <w:r w:rsidR="007F57E0">
          <w:rPr>
            <w:rFonts w:ascii="Arial" w:hAnsi="Arial" w:cs="Arial"/>
            <w:sz w:val="20"/>
            <w:szCs w:val="20"/>
          </w:rPr>
          <w:delText xml:space="preserve">y) </w:delText>
        </w:r>
        <w:r w:rsidRPr="00DE2D24">
          <w:rPr>
            <w:rFonts w:ascii="Arial" w:hAnsi="Arial" w:cs="Arial"/>
            <w:bCs/>
            <w:sz w:val="20"/>
            <w:szCs w:val="20"/>
          </w:rPr>
          <w:delText>definované výše;</w:delText>
        </w:r>
      </w:del>
    </w:p>
    <w:p w14:paraId="6EBD8F74" w14:textId="05E074BE" w:rsidR="009A48BF" w:rsidRDefault="00870605" w:rsidP="0090252D">
      <w:pPr>
        <w:pStyle w:val="Odstavecseseznamem"/>
        <w:numPr>
          <w:ilvl w:val="2"/>
          <w:numId w:val="21"/>
        </w:numPr>
        <w:spacing w:before="240"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8F03D1">
        <w:rPr>
          <w:rFonts w:ascii="Arial" w:hAnsi="Arial" w:cs="Arial"/>
          <w:bCs/>
          <w:sz w:val="20"/>
          <w:szCs w:val="20"/>
        </w:rPr>
        <w:t>znalost prostředí SAP ERP a zkušenosti s produkty SAP v délce minimálně 5 let.</w:t>
      </w:r>
    </w:p>
    <w:p w14:paraId="27811916" w14:textId="2767C095" w:rsidR="00952375" w:rsidRDefault="00952375" w:rsidP="002C4B0A">
      <w:pPr>
        <w:pStyle w:val="Odstavecseseznamem"/>
        <w:spacing w:before="240" w:line="280" w:lineRule="atLeast"/>
        <w:ind w:left="2685"/>
        <w:jc w:val="both"/>
        <w:rPr>
          <w:ins w:id="161" w:author="Autor"/>
          <w:rFonts w:ascii="Arial" w:hAnsi="Arial" w:cs="Arial"/>
          <w:bCs/>
          <w:sz w:val="20"/>
          <w:szCs w:val="20"/>
        </w:rPr>
      </w:pPr>
      <w:ins w:id="162" w:author="Autor">
        <w:r w:rsidRPr="00952375">
          <w:rPr>
            <w:rFonts w:ascii="Arial" w:hAnsi="Arial" w:cs="Arial"/>
            <w:bCs/>
            <w:sz w:val="20"/>
            <w:szCs w:val="20"/>
          </w:rPr>
          <w:t xml:space="preserve">zkušenost s pozicí specialisty SAP na jakémkoliv 1 projektu implementace informačních systémů postavených na platformě SAP, pokud předmětem </w:t>
        </w:r>
        <w:r w:rsidR="003142C6">
          <w:rPr>
            <w:rFonts w:ascii="Arial" w:hAnsi="Arial" w:cs="Arial"/>
            <w:bCs/>
            <w:sz w:val="20"/>
            <w:szCs w:val="20"/>
          </w:rPr>
          <w:t>tohoto projektu</w:t>
        </w:r>
        <w:r w:rsidRPr="00952375">
          <w:rPr>
            <w:rFonts w:ascii="Arial" w:hAnsi="Arial" w:cs="Arial"/>
            <w:bCs/>
            <w:sz w:val="20"/>
            <w:szCs w:val="20"/>
          </w:rPr>
          <w:t xml:space="preserve"> byla komplexní dodávka v oblasti implementace informačního systému (tj. analýza, návrh, realizace, testování a uvedení do provozu) nebo významné rozšíření původních funkcionalit implementovaného informačního systému postaveného na platformě SAP a v rámci významného rozvoje byla provedena analýza, návrh, realizace, testování a uvedení do provozu takto nově vytvořených funkcionalit.</w:t>
        </w:r>
      </w:ins>
    </w:p>
    <w:p w14:paraId="793555B7" w14:textId="77777777" w:rsidR="009A48BF" w:rsidRPr="00C208B5" w:rsidRDefault="009A48BF" w:rsidP="002C4B0A">
      <w:pPr>
        <w:pStyle w:val="Odstavecseseznamem"/>
        <w:spacing w:before="240" w:line="280" w:lineRule="atLeast"/>
        <w:ind w:left="2685"/>
        <w:jc w:val="both"/>
        <w:rPr>
          <w:rFonts w:ascii="Arial" w:hAnsi="Arial" w:cs="Arial"/>
          <w:bCs/>
          <w:sz w:val="20"/>
          <w:szCs w:val="20"/>
        </w:rPr>
      </w:pPr>
    </w:p>
    <w:p w14:paraId="0E2641FF" w14:textId="3AA97876" w:rsidR="0021730D" w:rsidRPr="00C208B5" w:rsidRDefault="006503DB" w:rsidP="002C4B0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Pro vyvr</w:t>
      </w:r>
      <w:r w:rsidR="000951CD" w:rsidRPr="00C208B5">
        <w:rPr>
          <w:rFonts w:ascii="Arial" w:hAnsi="Arial" w:cs="Arial"/>
          <w:sz w:val="20"/>
          <w:szCs w:val="20"/>
        </w:rPr>
        <w:t>á</w:t>
      </w:r>
      <w:r w:rsidRPr="00C208B5">
        <w:rPr>
          <w:rFonts w:ascii="Arial" w:hAnsi="Arial" w:cs="Arial"/>
          <w:sz w:val="20"/>
          <w:szCs w:val="20"/>
        </w:rPr>
        <w:t>cení jakýchkoliv pochybností zadavatel uvádí, že j</w:t>
      </w:r>
      <w:r w:rsidR="00323F4D" w:rsidRPr="00C208B5">
        <w:rPr>
          <w:rFonts w:ascii="Arial" w:hAnsi="Arial" w:cs="Arial"/>
          <w:sz w:val="20"/>
          <w:szCs w:val="20"/>
        </w:rPr>
        <w:t xml:space="preserve">edna osoba nemůže zastávat více pozic </w:t>
      </w:r>
      <w:r w:rsidR="0033408B" w:rsidRPr="00C208B5">
        <w:rPr>
          <w:rFonts w:ascii="Arial" w:hAnsi="Arial" w:cs="Arial"/>
          <w:sz w:val="20"/>
          <w:szCs w:val="20"/>
        </w:rPr>
        <w:br/>
      </w:r>
      <w:r w:rsidR="000F5CA1" w:rsidRPr="00C208B5">
        <w:rPr>
          <w:rFonts w:ascii="Arial" w:hAnsi="Arial" w:cs="Arial"/>
          <w:sz w:val="20"/>
          <w:szCs w:val="20"/>
        </w:rPr>
        <w:t xml:space="preserve">v rámci bodů 1. – </w:t>
      </w:r>
      <w:del w:id="163" w:author="Autor">
        <w:r w:rsidR="002A0C74">
          <w:rPr>
            <w:rFonts w:ascii="Arial" w:hAnsi="Arial" w:cs="Arial"/>
            <w:sz w:val="20"/>
            <w:szCs w:val="20"/>
          </w:rPr>
          <w:delText>1</w:delText>
        </w:r>
        <w:r w:rsidR="007F2B3F">
          <w:rPr>
            <w:rFonts w:ascii="Arial" w:hAnsi="Arial" w:cs="Arial"/>
            <w:sz w:val="20"/>
            <w:szCs w:val="20"/>
          </w:rPr>
          <w:delText>7</w:delText>
        </w:r>
      </w:del>
      <w:ins w:id="164" w:author="Autor">
        <w:r w:rsidR="00D81A44">
          <w:rPr>
            <w:rFonts w:ascii="Arial" w:hAnsi="Arial" w:cs="Arial"/>
            <w:sz w:val="20"/>
            <w:szCs w:val="20"/>
          </w:rPr>
          <w:t>18</w:t>
        </w:r>
      </w:ins>
      <w:r w:rsidR="00323F4D" w:rsidRPr="00C208B5">
        <w:rPr>
          <w:rFonts w:ascii="Arial" w:hAnsi="Arial" w:cs="Arial"/>
          <w:sz w:val="20"/>
          <w:szCs w:val="20"/>
        </w:rPr>
        <w:t>. výše, tj. pro každou z těchto pozic musí být dodavatelem navržen samostatný člen týmu</w:t>
      </w:r>
      <w:r w:rsidR="00D81A44">
        <w:rPr>
          <w:rFonts w:ascii="Arial" w:hAnsi="Arial" w:cs="Arial"/>
          <w:sz w:val="20"/>
          <w:szCs w:val="20"/>
        </w:rPr>
        <w:t>.</w:t>
      </w:r>
      <w:ins w:id="165" w:author="Autor">
        <w:r w:rsidR="00D81A44">
          <w:rPr>
            <w:rFonts w:ascii="Arial" w:hAnsi="Arial" w:cs="Arial"/>
            <w:sz w:val="20"/>
            <w:szCs w:val="20"/>
          </w:rPr>
          <w:t xml:space="preserve"> Současně platí, že pokud není výše uvedeno odlišně, musí každá z osob zastávajících určitou roli splňovat veškeré požadavky pro tuto roli</w:t>
        </w:r>
        <w:r w:rsidR="00323F4D" w:rsidRPr="00C208B5">
          <w:rPr>
            <w:rFonts w:ascii="Arial" w:hAnsi="Arial" w:cs="Arial"/>
            <w:sz w:val="20"/>
            <w:szCs w:val="20"/>
          </w:rPr>
          <w:t>.</w:t>
        </w:r>
      </w:ins>
      <w:r w:rsidR="0021730D" w:rsidRPr="00C208B5">
        <w:rPr>
          <w:rFonts w:ascii="Arial" w:hAnsi="Arial" w:cs="Arial"/>
          <w:sz w:val="20"/>
          <w:szCs w:val="20"/>
        </w:rPr>
        <w:t xml:space="preserve"> </w:t>
      </w:r>
      <w:r w:rsidR="003A2C18">
        <w:rPr>
          <w:rFonts w:ascii="Arial" w:hAnsi="Arial" w:cs="Arial"/>
          <w:sz w:val="20"/>
          <w:szCs w:val="20"/>
        </w:rPr>
        <w:t xml:space="preserve">Obdobně toto platí i v případě, kdy je pro určitou roli zadavatelem požadována účast více osob. </w:t>
      </w:r>
    </w:p>
    <w:p w14:paraId="6CBE987E" w14:textId="77777777" w:rsidR="0021730D" w:rsidRDefault="0021730D" w:rsidP="002C4B0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208B5">
        <w:rPr>
          <w:rFonts w:ascii="Arial" w:hAnsi="Arial" w:cs="Arial"/>
          <w:sz w:val="20"/>
          <w:szCs w:val="20"/>
        </w:rPr>
        <w:t>Zadavatel si vyhrazuje právo prověřit samotný certifikát včetně jeho platnosti, certifikační orgán a školení. Certifikát, který v době podání nabídky bude neplatný, nebo byl vydán pro neakreditované školení, certifikačním orgánem bez platné akreditace, nebude akceptován</w:t>
      </w:r>
      <w:r w:rsidR="007604B7">
        <w:rPr>
          <w:rFonts w:ascii="Arial" w:hAnsi="Arial" w:cs="Arial"/>
          <w:sz w:val="20"/>
          <w:szCs w:val="20"/>
        </w:rPr>
        <w:t>.</w:t>
      </w:r>
    </w:p>
    <w:p w14:paraId="66ED1734" w14:textId="77777777" w:rsidR="00573729" w:rsidRDefault="0057372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36DF990" w14:textId="77777777" w:rsidR="0090252D" w:rsidRDefault="0090252D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1D0BCE2D" w14:textId="77777777" w:rsidR="0090252D" w:rsidRDefault="0090252D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0A0026E" w14:textId="77777777" w:rsidR="00573729" w:rsidRPr="00C208B5" w:rsidRDefault="0057372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589F5F4" w14:textId="77777777" w:rsidR="00323F4D" w:rsidRPr="00C208B5" w:rsidRDefault="00573729">
      <w:pPr>
        <w:numPr>
          <w:ilvl w:val="0"/>
          <w:numId w:val="13"/>
        </w:numPr>
        <w:pBdr>
          <w:top w:val="single" w:sz="2" w:space="1" w:color="auto"/>
          <w:left w:val="single" w:sz="2" w:space="4" w:color="auto"/>
          <w:bottom w:val="single" w:sz="2" w:space="1" w:color="auto"/>
          <w:right w:val="single" w:sz="2" w:space="4" w:color="auto"/>
        </w:pBdr>
        <w:shd w:val="clear" w:color="auto" w:fill="1F497D"/>
        <w:spacing w:line="280" w:lineRule="atLeast"/>
        <w:ind w:left="426" w:hanging="426"/>
        <w:jc w:val="both"/>
        <w:rPr>
          <w:rFonts w:ascii="Arial" w:hAnsi="Arial" w:cs="Arial"/>
          <w:b/>
          <w:color w:val="FFFFFF"/>
          <w:sz w:val="20"/>
        </w:rPr>
      </w:pPr>
      <w:r w:rsidRPr="00C208B5">
        <w:rPr>
          <w:rFonts w:ascii="Arial" w:hAnsi="Arial" w:cs="Arial"/>
          <w:b/>
          <w:color w:val="FFFFFF"/>
          <w:sz w:val="20"/>
        </w:rPr>
        <w:t>DŮSLEDEK NESPLNĚNÍ KVALIFIKACE</w:t>
      </w:r>
    </w:p>
    <w:p w14:paraId="18AD49C4" w14:textId="77777777" w:rsidR="00573729" w:rsidRDefault="00573729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0AC57629" w14:textId="6EE8033B" w:rsidR="002C4B0A" w:rsidRPr="00D10077" w:rsidRDefault="002C4B0A" w:rsidP="002C4B0A">
      <w:pPr>
        <w:spacing w:line="280" w:lineRule="auto"/>
        <w:jc w:val="both"/>
        <w:rPr>
          <w:rFonts w:ascii="Arial" w:hAnsi="Arial" w:cs="Arial"/>
          <w:sz w:val="20"/>
          <w:szCs w:val="20"/>
        </w:rPr>
      </w:pPr>
      <w:r w:rsidRPr="00D10077">
        <w:rPr>
          <w:rFonts w:ascii="Arial" w:hAnsi="Arial" w:cs="Arial"/>
          <w:sz w:val="20"/>
          <w:szCs w:val="20"/>
        </w:rPr>
        <w:t xml:space="preserve">Dodavatel, který nesplní kvalifikaci v rozsahu a </w:t>
      </w:r>
      <w:r w:rsidR="000334D4">
        <w:rPr>
          <w:rFonts w:ascii="Arial" w:hAnsi="Arial" w:cs="Arial"/>
          <w:sz w:val="20"/>
          <w:szCs w:val="20"/>
        </w:rPr>
        <w:t>způsobem požadovaným či dovoleným ZZVZ</w:t>
      </w:r>
      <w:r w:rsidRPr="00D10077">
        <w:rPr>
          <w:rFonts w:ascii="Arial" w:hAnsi="Arial" w:cs="Arial"/>
          <w:sz w:val="20"/>
          <w:szCs w:val="20"/>
        </w:rPr>
        <w:t xml:space="preserve"> a touto </w:t>
      </w:r>
      <w:r>
        <w:rPr>
          <w:rFonts w:ascii="Arial" w:hAnsi="Arial" w:cs="Arial"/>
          <w:sz w:val="20"/>
          <w:szCs w:val="20"/>
        </w:rPr>
        <w:t>kvalifikační</w:t>
      </w:r>
      <w:r w:rsidRPr="00D10077">
        <w:rPr>
          <w:rFonts w:ascii="Arial" w:hAnsi="Arial" w:cs="Arial"/>
          <w:sz w:val="20"/>
          <w:szCs w:val="20"/>
        </w:rPr>
        <w:t xml:space="preserve"> dokumentací, může být zadavatelem z účasti v zadávacím řízení vyloučen. Pokud se jedná o vybraného dodavatele, pak</w:t>
      </w:r>
      <w:r>
        <w:rPr>
          <w:rFonts w:ascii="Arial" w:hAnsi="Arial" w:cs="Arial"/>
          <w:sz w:val="20"/>
          <w:szCs w:val="20"/>
        </w:rPr>
        <w:t xml:space="preserve"> ve smyslu § 48 odst. 8 ZZVZ</w:t>
      </w:r>
      <w:r w:rsidRPr="00D10077">
        <w:rPr>
          <w:rFonts w:ascii="Arial" w:hAnsi="Arial" w:cs="Arial"/>
          <w:sz w:val="20"/>
          <w:szCs w:val="20"/>
        </w:rPr>
        <w:t xml:space="preserve"> musí z těchto důvodů být vyloučen ze zadávacího řízení.</w:t>
      </w:r>
    </w:p>
    <w:p w14:paraId="4AF3998D" w14:textId="55D0DB61" w:rsidR="00323F4D" w:rsidRPr="00C208B5" w:rsidRDefault="00323F4D" w:rsidP="002C4B0A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sectPr w:rsidR="00323F4D" w:rsidRPr="00C208B5" w:rsidSect="00BB44BD">
      <w:headerReference w:type="default" r:id="rId20"/>
      <w:footerReference w:type="even" r:id="rId21"/>
      <w:footerReference w:type="default" r:id="rId22"/>
      <w:headerReference w:type="first" r:id="rId2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63E588A" w15:done="0"/>
  <w15:commentEx w15:paraId="5E50F659" w15:done="1"/>
  <w15:commentEx w15:paraId="2F486292" w15:done="0"/>
  <w15:commentEx w15:paraId="4B8EB595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640576" w14:textId="77777777" w:rsidR="00B03508" w:rsidRDefault="00B03508">
      <w:r>
        <w:separator/>
      </w:r>
    </w:p>
  </w:endnote>
  <w:endnote w:type="continuationSeparator" w:id="0">
    <w:p w14:paraId="557D285D" w14:textId="77777777" w:rsidR="00B03508" w:rsidRDefault="00B03508">
      <w:r>
        <w:continuationSeparator/>
      </w:r>
    </w:p>
  </w:endnote>
  <w:endnote w:type="continuationNotice" w:id="1">
    <w:p w14:paraId="4EF790F7" w14:textId="77777777" w:rsidR="00B03508" w:rsidRDefault="00B035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EE68948" w14:textId="77777777" w:rsidR="00581459" w:rsidRDefault="0058145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D2D6B78" w14:textId="77777777" w:rsidR="00581459" w:rsidRDefault="00581459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54E67B" w14:textId="127F1B17" w:rsidR="00581459" w:rsidRPr="00CB3734" w:rsidRDefault="00581459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7A4BC8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ins w:id="2" w:author="Autor">
      <w:r w:rsidR="00AE16E3">
        <w:rPr>
          <w:rStyle w:val="slostrnky"/>
          <w:rFonts w:ascii="Arial" w:hAnsi="Arial" w:cs="Arial"/>
          <w:noProof/>
          <w:sz w:val="20"/>
          <w:szCs w:val="20"/>
        </w:rPr>
        <w:t>12</w:t>
      </w:r>
    </w:ins>
    <w:del w:id="3" w:author="Autor">
      <w:r w:rsidR="00A85B01" w:rsidDel="00AE16E3">
        <w:rPr>
          <w:rStyle w:val="slostrnky"/>
          <w:rFonts w:ascii="Arial" w:hAnsi="Arial" w:cs="Arial"/>
          <w:noProof/>
          <w:sz w:val="20"/>
          <w:szCs w:val="20"/>
        </w:rPr>
        <w:delText>13</w:delText>
      </w:r>
    </w:del>
    <w:ins w:id="4" w:author="Autor">
      <w:del w:id="5" w:author="Autor">
        <w:r w:rsidR="007A4BC8" w:rsidDel="00AE16E3">
          <w:rPr>
            <w:rStyle w:val="slostrnky"/>
            <w:rFonts w:ascii="Arial" w:hAnsi="Arial" w:cs="Arial"/>
            <w:noProof/>
            <w:sz w:val="20"/>
            <w:szCs w:val="20"/>
          </w:rPr>
          <w:delText>15</w:delText>
        </w:r>
      </w:del>
    </w:ins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1D1AD746" w14:textId="77777777" w:rsidR="00581459" w:rsidRDefault="00581459">
    <w:pPr>
      <w:pStyle w:val="Zpat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83D8596" w14:textId="47E2DD0E" w:rsidR="00096202" w:rsidRPr="00096202" w:rsidRDefault="00096202" w:rsidP="00096202">
    <w:pPr>
      <w:pStyle w:val="Zpat"/>
      <w:jc w:val="center"/>
      <w:rPr>
        <w:rFonts w:ascii="Arial" w:hAnsi="Arial" w:cs="Arial"/>
        <w:sz w:val="20"/>
        <w:szCs w:val="20"/>
      </w:rPr>
    </w:pPr>
  </w:p>
  <w:p w14:paraId="0D10A3C8" w14:textId="313EFB20" w:rsidR="00C77110" w:rsidRPr="00CB3734" w:rsidRDefault="00C77110" w:rsidP="00C77110">
    <w:pPr>
      <w:pStyle w:val="Zpat"/>
      <w:jc w:val="right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E16E3">
      <w:rPr>
        <w:rStyle w:val="slostrnky"/>
        <w:rFonts w:ascii="Arial" w:hAnsi="Arial" w:cs="Arial"/>
        <w:noProof/>
        <w:sz w:val="20"/>
        <w:szCs w:val="20"/>
      </w:rPr>
      <w:t>1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E16E3">
      <w:rPr>
        <w:rStyle w:val="slostrnky"/>
        <w:rFonts w:ascii="Arial" w:hAnsi="Arial" w:cs="Arial"/>
        <w:noProof/>
        <w:sz w:val="20"/>
        <w:szCs w:val="20"/>
      </w:rPr>
      <w:t>12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210D9D24" w14:textId="77777777" w:rsidR="00096202" w:rsidRDefault="00096202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38C8209" w14:textId="77777777" w:rsidR="00581459" w:rsidRDefault="00581459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065676A" w14:textId="77777777" w:rsidR="00581459" w:rsidRDefault="00581459">
    <w:pPr>
      <w:pStyle w:val="Zpat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1742A" w14:textId="5834D630" w:rsidR="00581459" w:rsidRPr="00CB3734" w:rsidRDefault="00581459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E16E3">
      <w:rPr>
        <w:rStyle w:val="slostrnky"/>
        <w:rFonts w:ascii="Arial" w:hAnsi="Arial" w:cs="Arial"/>
        <w:noProof/>
        <w:sz w:val="20"/>
        <w:szCs w:val="20"/>
      </w:rPr>
      <w:t>12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AE16E3">
      <w:rPr>
        <w:rStyle w:val="slostrnky"/>
        <w:rFonts w:ascii="Arial" w:hAnsi="Arial" w:cs="Arial"/>
        <w:noProof/>
        <w:sz w:val="20"/>
        <w:szCs w:val="20"/>
      </w:rPr>
      <w:t>12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48D26DBD" w14:textId="77777777" w:rsidR="00581459" w:rsidRDefault="00581459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9DA124" w14:textId="77777777" w:rsidR="00B03508" w:rsidRDefault="00B03508">
      <w:r>
        <w:separator/>
      </w:r>
    </w:p>
  </w:footnote>
  <w:footnote w:type="continuationSeparator" w:id="0">
    <w:p w14:paraId="5F74C848" w14:textId="77777777" w:rsidR="00B03508" w:rsidRDefault="00B03508">
      <w:r>
        <w:continuationSeparator/>
      </w:r>
    </w:p>
  </w:footnote>
  <w:footnote w:type="continuationNotice" w:id="1">
    <w:p w14:paraId="57A7A38F" w14:textId="77777777" w:rsidR="00B03508" w:rsidRDefault="00B03508"/>
  </w:footnote>
  <w:footnote w:id="2">
    <w:p w14:paraId="36011035" w14:textId="351442BA" w:rsidR="00751D70" w:rsidRPr="0090252D" w:rsidRDefault="00751D70" w:rsidP="0090252D">
      <w:pPr>
        <w:pStyle w:val="Textpoznpodarou"/>
        <w:tabs>
          <w:tab w:val="clear" w:pos="425"/>
        </w:tabs>
        <w:ind w:left="0" w:firstLine="0"/>
        <w:rPr>
          <w:rFonts w:ascii="Arial" w:hAnsi="Arial" w:cs="Arial"/>
          <w:i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90252D">
        <w:rPr>
          <w:rFonts w:ascii="Arial" w:hAnsi="Arial" w:cs="Arial"/>
          <w:i/>
          <w:sz w:val="18"/>
          <w:szCs w:val="18"/>
        </w:rPr>
        <w:t>Zadavatel pro vyvrácení pochybnosti uvádí, že</w:t>
      </w:r>
      <w:r>
        <w:rPr>
          <w:rFonts w:ascii="Arial" w:hAnsi="Arial" w:cs="Arial"/>
          <w:i/>
          <w:sz w:val="18"/>
          <w:szCs w:val="18"/>
        </w:rPr>
        <w:t xml:space="preserve"> min.</w:t>
      </w:r>
      <w:r w:rsidRPr="0090252D">
        <w:rPr>
          <w:rFonts w:ascii="Arial" w:hAnsi="Arial" w:cs="Arial"/>
          <w:i/>
          <w:sz w:val="18"/>
          <w:szCs w:val="18"/>
        </w:rPr>
        <w:t xml:space="preserve"> výš</w:t>
      </w:r>
      <w:r>
        <w:rPr>
          <w:rFonts w:ascii="Arial" w:hAnsi="Arial" w:cs="Arial"/>
          <w:i/>
          <w:sz w:val="18"/>
          <w:szCs w:val="18"/>
        </w:rPr>
        <w:t>i</w:t>
      </w:r>
      <w:r w:rsidRPr="0090252D">
        <w:rPr>
          <w:rFonts w:ascii="Arial" w:hAnsi="Arial" w:cs="Arial"/>
          <w:i/>
          <w:sz w:val="18"/>
          <w:szCs w:val="18"/>
        </w:rPr>
        <w:t xml:space="preserve"> obratu </w:t>
      </w:r>
      <w:del w:id="14" w:author="Autor">
        <w:r w:rsidRPr="0090252D">
          <w:rPr>
            <w:rFonts w:ascii="Arial" w:hAnsi="Arial" w:cs="Arial"/>
            <w:i/>
            <w:sz w:val="18"/>
            <w:szCs w:val="18"/>
          </w:rPr>
          <w:delText>250</w:delText>
        </w:r>
      </w:del>
      <w:ins w:id="15" w:author="Autor">
        <w:r w:rsidR="001451E2">
          <w:rPr>
            <w:rFonts w:ascii="Arial" w:hAnsi="Arial" w:cs="Arial"/>
            <w:i/>
            <w:sz w:val="18"/>
            <w:szCs w:val="18"/>
          </w:rPr>
          <w:t>14</w:t>
        </w:r>
        <w:r w:rsidR="001451E2" w:rsidRPr="0090252D">
          <w:rPr>
            <w:rFonts w:ascii="Arial" w:hAnsi="Arial" w:cs="Arial"/>
            <w:i/>
            <w:sz w:val="18"/>
            <w:szCs w:val="18"/>
          </w:rPr>
          <w:t>0</w:t>
        </w:r>
      </w:ins>
      <w:r w:rsidR="001451E2" w:rsidRPr="0090252D">
        <w:rPr>
          <w:rFonts w:ascii="Arial" w:hAnsi="Arial" w:cs="Arial"/>
          <w:i/>
          <w:sz w:val="18"/>
          <w:szCs w:val="18"/>
        </w:rPr>
        <w:t> </w:t>
      </w:r>
      <w:r w:rsidRPr="0090252D">
        <w:rPr>
          <w:rFonts w:ascii="Arial" w:hAnsi="Arial" w:cs="Arial"/>
          <w:i/>
          <w:sz w:val="18"/>
          <w:szCs w:val="18"/>
        </w:rPr>
        <w:t>000 000,- Kč musí dodavatel dosáhnout v každém z</w:t>
      </w:r>
      <w:r>
        <w:rPr>
          <w:rFonts w:ascii="Arial" w:hAnsi="Arial" w:cs="Arial"/>
          <w:i/>
          <w:sz w:val="18"/>
          <w:szCs w:val="18"/>
        </w:rPr>
        <w:t>e</w:t>
      </w:r>
      <w:r w:rsidRPr="0090252D">
        <w:rPr>
          <w:rFonts w:ascii="Arial" w:hAnsi="Arial" w:cs="Arial"/>
          <w:i/>
          <w:sz w:val="18"/>
          <w:szCs w:val="18"/>
        </w:rPr>
        <w:t> 3 bezprostředn</w:t>
      </w:r>
      <w:r w:rsidRPr="00751D70">
        <w:rPr>
          <w:rFonts w:ascii="Arial" w:hAnsi="Arial" w:cs="Arial"/>
          <w:i/>
          <w:sz w:val="18"/>
          <w:szCs w:val="18"/>
        </w:rPr>
        <w:t>ě předcházejícím účetním období</w:t>
      </w:r>
      <w:r>
        <w:rPr>
          <w:rFonts w:ascii="Arial" w:hAnsi="Arial" w:cs="Arial"/>
          <w:i/>
          <w:sz w:val="18"/>
          <w:szCs w:val="18"/>
        </w:rPr>
        <w:t>, nikoliv v součtu.</w:t>
      </w:r>
    </w:p>
  </w:footnote>
  <w:footnote w:id="3">
    <w:p w14:paraId="090EAA46" w14:textId="77777777" w:rsidR="00581459" w:rsidRPr="00730143" w:rsidRDefault="00581459" w:rsidP="00730143">
      <w:pPr>
        <w:pStyle w:val="Textpoznpodarou"/>
        <w:tabs>
          <w:tab w:val="clear" w:pos="425"/>
          <w:tab w:val="left" w:pos="142"/>
        </w:tabs>
        <w:ind w:hanging="141"/>
        <w:rPr>
          <w:rFonts w:ascii="Arial" w:hAnsi="Arial" w:cs="Arial"/>
          <w:sz w:val="18"/>
          <w:szCs w:val="18"/>
        </w:rPr>
      </w:pPr>
      <w:r w:rsidRPr="00730143">
        <w:rPr>
          <w:rStyle w:val="Znakapoznpodarou"/>
          <w:rFonts w:ascii="Arial" w:hAnsi="Arial" w:cs="Arial"/>
          <w:sz w:val="18"/>
          <w:szCs w:val="18"/>
        </w:rPr>
        <w:footnoteRef/>
      </w:r>
      <w:r w:rsidRPr="00730143">
        <w:rPr>
          <w:rFonts w:ascii="Arial" w:hAnsi="Arial" w:cs="Arial"/>
          <w:sz w:val="18"/>
          <w:szCs w:val="18"/>
        </w:rPr>
        <w:t xml:space="preserve"> Zadavatel upozorňuje, že náklady na případného překladatele nese výhradně dodavatel. U osob zařazených v rámci realizačního týmu dodavatele ovládajících slovenský jazyk alespoň na komunikativní úrovni není překlad do českého jazyka vyžadován.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0F5162" w14:textId="77777777" w:rsidR="00581459" w:rsidRDefault="00581459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7EB21F0C" w14:textId="77777777" w:rsidR="00581459" w:rsidRPr="00CB3734" w:rsidRDefault="00581459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B020CFD" w14:textId="77777777" w:rsidR="00581459" w:rsidRDefault="00581459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95C5F0" w14:textId="77777777" w:rsidR="00581459" w:rsidRDefault="00581459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2DD753DE" w14:textId="77777777" w:rsidR="00581459" w:rsidRPr="00CB3734" w:rsidRDefault="00581459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0EAB09" w14:textId="77777777" w:rsidR="00581459" w:rsidRDefault="00581459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051610"/>
    <w:multiLevelType w:val="hybridMultilevel"/>
    <w:tmpl w:val="54F6BCEC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4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D356341"/>
    <w:multiLevelType w:val="hybridMultilevel"/>
    <w:tmpl w:val="C57A7A98"/>
    <w:lvl w:ilvl="0" w:tplc="970632A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B2270A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7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B63201"/>
    <w:multiLevelType w:val="hybridMultilevel"/>
    <w:tmpl w:val="53569EB2"/>
    <w:lvl w:ilvl="0" w:tplc="573AE3D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>
    <w:nsid w:val="30BB4479"/>
    <w:multiLevelType w:val="hybridMultilevel"/>
    <w:tmpl w:val="472AA5D8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3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8166AEF"/>
    <w:multiLevelType w:val="multilevel"/>
    <w:tmpl w:val="479C93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C40306A"/>
    <w:multiLevelType w:val="hybridMultilevel"/>
    <w:tmpl w:val="3C12D69A"/>
    <w:lvl w:ilvl="0" w:tplc="573AE3D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4090269D"/>
    <w:multiLevelType w:val="hybridMultilevel"/>
    <w:tmpl w:val="3C12D69A"/>
    <w:lvl w:ilvl="0" w:tplc="573AE3D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8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E46EA1"/>
    <w:multiLevelType w:val="multilevel"/>
    <w:tmpl w:val="3BF8FC1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20">
    <w:nsid w:val="52F411B4"/>
    <w:multiLevelType w:val="hybridMultilevel"/>
    <w:tmpl w:val="541064FC"/>
    <w:lvl w:ilvl="0" w:tplc="C5EC8960">
      <w:start w:val="1"/>
      <w:numFmt w:val="lowerLetter"/>
      <w:lvlText w:val="%1)"/>
      <w:lvlJc w:val="center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9A12E4"/>
    <w:multiLevelType w:val="hybridMultilevel"/>
    <w:tmpl w:val="E520A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7">
    <w:nsid w:val="6DD545CD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28">
    <w:nsid w:val="72410705"/>
    <w:multiLevelType w:val="hybridMultilevel"/>
    <w:tmpl w:val="E520AD7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2E03DB9"/>
    <w:multiLevelType w:val="hybridMultilevel"/>
    <w:tmpl w:val="53569EB2"/>
    <w:lvl w:ilvl="0" w:tplc="573AE3D8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1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50F046A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6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3"/>
  </w:num>
  <w:num w:numId="3">
    <w:abstractNumId w:val="18"/>
  </w:num>
  <w:num w:numId="4">
    <w:abstractNumId w:val="13"/>
  </w:num>
  <w:num w:numId="5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35"/>
  </w:num>
  <w:num w:numId="11">
    <w:abstractNumId w:val="7"/>
  </w:num>
  <w:num w:numId="12">
    <w:abstractNumId w:val="12"/>
  </w:num>
  <w:num w:numId="13">
    <w:abstractNumId w:val="19"/>
  </w:num>
  <w:num w:numId="14">
    <w:abstractNumId w:val="34"/>
  </w:num>
  <w:num w:numId="15">
    <w:abstractNumId w:val="33"/>
  </w:num>
  <w:num w:numId="16">
    <w:abstractNumId w:val="24"/>
  </w:num>
  <w:num w:numId="17">
    <w:abstractNumId w:val="0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2"/>
  </w:num>
  <w:num w:numId="20">
    <w:abstractNumId w:val="25"/>
  </w:num>
  <w:num w:numId="21">
    <w:abstractNumId w:val="17"/>
  </w:num>
  <w:num w:numId="22">
    <w:abstractNumId w:val="21"/>
  </w:num>
  <w:num w:numId="23">
    <w:abstractNumId w:val="36"/>
  </w:num>
  <w:num w:numId="24">
    <w:abstractNumId w:val="10"/>
  </w:num>
  <w:num w:numId="25">
    <w:abstractNumId w:val="9"/>
  </w:num>
  <w:num w:numId="26">
    <w:abstractNumId w:val="26"/>
  </w:num>
  <w:num w:numId="27">
    <w:abstractNumId w:val="31"/>
  </w:num>
  <w:num w:numId="28">
    <w:abstractNumId w:val="28"/>
  </w:num>
  <w:num w:numId="29">
    <w:abstractNumId w:val="23"/>
  </w:num>
  <w:num w:numId="3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7"/>
  </w:num>
  <w:num w:numId="32">
    <w:abstractNumId w:val="20"/>
  </w:num>
  <w:num w:numId="33">
    <w:abstractNumId w:val="5"/>
  </w:num>
  <w:num w:numId="34">
    <w:abstractNumId w:val="11"/>
  </w:num>
  <w:num w:numId="35">
    <w:abstractNumId w:val="1"/>
  </w:num>
  <w:num w:numId="36">
    <w:abstractNumId w:val="32"/>
  </w:num>
  <w:num w:numId="37">
    <w:abstractNumId w:val="27"/>
  </w:num>
  <w:num w:numId="38">
    <w:abstractNumId w:val="6"/>
  </w:num>
  <w:num w:numId="39">
    <w:abstractNumId w:val="14"/>
  </w:num>
  <w:num w:numId="40">
    <w:abstractNumId w:val="30"/>
  </w:num>
  <w:num w:numId="41">
    <w:abstractNumId w:val="8"/>
  </w:num>
  <w:num w:numId="42">
    <w:abstractNumId w:val="16"/>
  </w:num>
  <w:num w:numId="43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0F3D"/>
    <w:rsid w:val="000011AE"/>
    <w:rsid w:val="0000231B"/>
    <w:rsid w:val="000050AC"/>
    <w:rsid w:val="000105B3"/>
    <w:rsid w:val="000115FD"/>
    <w:rsid w:val="00013219"/>
    <w:rsid w:val="00015D53"/>
    <w:rsid w:val="000162C6"/>
    <w:rsid w:val="0001669A"/>
    <w:rsid w:val="00022AC9"/>
    <w:rsid w:val="000274E5"/>
    <w:rsid w:val="00027ADE"/>
    <w:rsid w:val="00027BE9"/>
    <w:rsid w:val="0003276A"/>
    <w:rsid w:val="000334D4"/>
    <w:rsid w:val="000428C5"/>
    <w:rsid w:val="00042DE1"/>
    <w:rsid w:val="00043860"/>
    <w:rsid w:val="00047B38"/>
    <w:rsid w:val="00051050"/>
    <w:rsid w:val="0005114C"/>
    <w:rsid w:val="00055075"/>
    <w:rsid w:val="00055672"/>
    <w:rsid w:val="00055F63"/>
    <w:rsid w:val="000563C3"/>
    <w:rsid w:val="00063629"/>
    <w:rsid w:val="00064C5D"/>
    <w:rsid w:val="00070DF4"/>
    <w:rsid w:val="00072205"/>
    <w:rsid w:val="0007475F"/>
    <w:rsid w:val="000770D1"/>
    <w:rsid w:val="000772E9"/>
    <w:rsid w:val="00080840"/>
    <w:rsid w:val="00080DD8"/>
    <w:rsid w:val="00082454"/>
    <w:rsid w:val="0008486A"/>
    <w:rsid w:val="00087412"/>
    <w:rsid w:val="00087908"/>
    <w:rsid w:val="00092080"/>
    <w:rsid w:val="000951CD"/>
    <w:rsid w:val="00096202"/>
    <w:rsid w:val="000A26DF"/>
    <w:rsid w:val="000A474C"/>
    <w:rsid w:val="000A4EB9"/>
    <w:rsid w:val="000B03AE"/>
    <w:rsid w:val="000B0897"/>
    <w:rsid w:val="000B6173"/>
    <w:rsid w:val="000B7418"/>
    <w:rsid w:val="000C404D"/>
    <w:rsid w:val="000C4962"/>
    <w:rsid w:val="000C5289"/>
    <w:rsid w:val="000C5828"/>
    <w:rsid w:val="000C6B87"/>
    <w:rsid w:val="000C799E"/>
    <w:rsid w:val="000D020D"/>
    <w:rsid w:val="000D1352"/>
    <w:rsid w:val="000D19B3"/>
    <w:rsid w:val="000D19F1"/>
    <w:rsid w:val="000D313A"/>
    <w:rsid w:val="000D5F05"/>
    <w:rsid w:val="000D7092"/>
    <w:rsid w:val="000D7EF4"/>
    <w:rsid w:val="000E0D1B"/>
    <w:rsid w:val="000E2605"/>
    <w:rsid w:val="000E4BC4"/>
    <w:rsid w:val="000E6978"/>
    <w:rsid w:val="000F1BC0"/>
    <w:rsid w:val="000F2FEF"/>
    <w:rsid w:val="000F4268"/>
    <w:rsid w:val="000F5CA1"/>
    <w:rsid w:val="00105555"/>
    <w:rsid w:val="00107CD2"/>
    <w:rsid w:val="00111576"/>
    <w:rsid w:val="00117AB1"/>
    <w:rsid w:val="00120DC5"/>
    <w:rsid w:val="001254EF"/>
    <w:rsid w:val="00125A2A"/>
    <w:rsid w:val="0013239B"/>
    <w:rsid w:val="001329F3"/>
    <w:rsid w:val="00133748"/>
    <w:rsid w:val="00135FD7"/>
    <w:rsid w:val="0014235E"/>
    <w:rsid w:val="00142DA4"/>
    <w:rsid w:val="001451E2"/>
    <w:rsid w:val="00145853"/>
    <w:rsid w:val="00145970"/>
    <w:rsid w:val="00151AB8"/>
    <w:rsid w:val="00154BB6"/>
    <w:rsid w:val="00154F83"/>
    <w:rsid w:val="001556E4"/>
    <w:rsid w:val="0015673B"/>
    <w:rsid w:val="00163920"/>
    <w:rsid w:val="001672AD"/>
    <w:rsid w:val="001718BD"/>
    <w:rsid w:val="00171BD6"/>
    <w:rsid w:val="00171C8D"/>
    <w:rsid w:val="00174079"/>
    <w:rsid w:val="00174BEB"/>
    <w:rsid w:val="001761FB"/>
    <w:rsid w:val="00176455"/>
    <w:rsid w:val="0017652A"/>
    <w:rsid w:val="001772A5"/>
    <w:rsid w:val="00180C4E"/>
    <w:rsid w:val="00180E92"/>
    <w:rsid w:val="00183D7E"/>
    <w:rsid w:val="001845C5"/>
    <w:rsid w:val="00191FA2"/>
    <w:rsid w:val="001923A5"/>
    <w:rsid w:val="00192F8B"/>
    <w:rsid w:val="00194D42"/>
    <w:rsid w:val="001978BE"/>
    <w:rsid w:val="0019794C"/>
    <w:rsid w:val="001A0D69"/>
    <w:rsid w:val="001A72BB"/>
    <w:rsid w:val="001A7769"/>
    <w:rsid w:val="001B000A"/>
    <w:rsid w:val="001B21DD"/>
    <w:rsid w:val="001B270A"/>
    <w:rsid w:val="001B2C56"/>
    <w:rsid w:val="001B4294"/>
    <w:rsid w:val="001B5704"/>
    <w:rsid w:val="001B7D0C"/>
    <w:rsid w:val="001C436E"/>
    <w:rsid w:val="001C4EBC"/>
    <w:rsid w:val="001C5030"/>
    <w:rsid w:val="001C5AEB"/>
    <w:rsid w:val="001C5BC3"/>
    <w:rsid w:val="001C6EC1"/>
    <w:rsid w:val="001C780F"/>
    <w:rsid w:val="001D1114"/>
    <w:rsid w:val="001D2D53"/>
    <w:rsid w:val="001D3F11"/>
    <w:rsid w:val="001D6857"/>
    <w:rsid w:val="001D7BD8"/>
    <w:rsid w:val="001D7D3D"/>
    <w:rsid w:val="001E516A"/>
    <w:rsid w:val="001E5E75"/>
    <w:rsid w:val="001E6A1D"/>
    <w:rsid w:val="001F0E98"/>
    <w:rsid w:val="001F22A1"/>
    <w:rsid w:val="001F3AC1"/>
    <w:rsid w:val="001F4650"/>
    <w:rsid w:val="001F74DA"/>
    <w:rsid w:val="001F76D5"/>
    <w:rsid w:val="00203002"/>
    <w:rsid w:val="0020594D"/>
    <w:rsid w:val="00205C57"/>
    <w:rsid w:val="00206B56"/>
    <w:rsid w:val="00210EB8"/>
    <w:rsid w:val="0021730D"/>
    <w:rsid w:val="00220D9B"/>
    <w:rsid w:val="0022602D"/>
    <w:rsid w:val="00235D48"/>
    <w:rsid w:val="00236D70"/>
    <w:rsid w:val="00236E25"/>
    <w:rsid w:val="00237973"/>
    <w:rsid w:val="002410F9"/>
    <w:rsid w:val="00242B01"/>
    <w:rsid w:val="0024305E"/>
    <w:rsid w:val="00245E5A"/>
    <w:rsid w:val="0024696A"/>
    <w:rsid w:val="00246E79"/>
    <w:rsid w:val="002500CE"/>
    <w:rsid w:val="0025020D"/>
    <w:rsid w:val="00250476"/>
    <w:rsid w:val="00251C70"/>
    <w:rsid w:val="00251D6E"/>
    <w:rsid w:val="0025417F"/>
    <w:rsid w:val="002542F4"/>
    <w:rsid w:val="00254EAD"/>
    <w:rsid w:val="002641E6"/>
    <w:rsid w:val="00264446"/>
    <w:rsid w:val="0026458C"/>
    <w:rsid w:val="002646A0"/>
    <w:rsid w:val="00265027"/>
    <w:rsid w:val="00274943"/>
    <w:rsid w:val="002767A8"/>
    <w:rsid w:val="00277FC1"/>
    <w:rsid w:val="002833F2"/>
    <w:rsid w:val="00283C27"/>
    <w:rsid w:val="00284563"/>
    <w:rsid w:val="00287671"/>
    <w:rsid w:val="00287CB4"/>
    <w:rsid w:val="00290595"/>
    <w:rsid w:val="002918A4"/>
    <w:rsid w:val="002925FD"/>
    <w:rsid w:val="00294A66"/>
    <w:rsid w:val="002964A1"/>
    <w:rsid w:val="002A0C74"/>
    <w:rsid w:val="002A109D"/>
    <w:rsid w:val="002A3C43"/>
    <w:rsid w:val="002A5D36"/>
    <w:rsid w:val="002A7776"/>
    <w:rsid w:val="002B1CAA"/>
    <w:rsid w:val="002B304F"/>
    <w:rsid w:val="002B4110"/>
    <w:rsid w:val="002C138B"/>
    <w:rsid w:val="002C2462"/>
    <w:rsid w:val="002C2D1C"/>
    <w:rsid w:val="002C4601"/>
    <w:rsid w:val="002C4B0A"/>
    <w:rsid w:val="002C600A"/>
    <w:rsid w:val="002C6731"/>
    <w:rsid w:val="002D09D7"/>
    <w:rsid w:val="002D1635"/>
    <w:rsid w:val="002D198D"/>
    <w:rsid w:val="002D23D7"/>
    <w:rsid w:val="002D4DB5"/>
    <w:rsid w:val="002D75C0"/>
    <w:rsid w:val="002E409D"/>
    <w:rsid w:val="002E4C77"/>
    <w:rsid w:val="002F2E42"/>
    <w:rsid w:val="002F3E48"/>
    <w:rsid w:val="002F45F8"/>
    <w:rsid w:val="002F5093"/>
    <w:rsid w:val="002F5CEB"/>
    <w:rsid w:val="002F6CA1"/>
    <w:rsid w:val="00300568"/>
    <w:rsid w:val="0030706D"/>
    <w:rsid w:val="00307BBD"/>
    <w:rsid w:val="0031174B"/>
    <w:rsid w:val="00311756"/>
    <w:rsid w:val="003140F9"/>
    <w:rsid w:val="003142C6"/>
    <w:rsid w:val="003168CE"/>
    <w:rsid w:val="00323F4D"/>
    <w:rsid w:val="003259D2"/>
    <w:rsid w:val="003262BA"/>
    <w:rsid w:val="003276DF"/>
    <w:rsid w:val="0033408B"/>
    <w:rsid w:val="0033750C"/>
    <w:rsid w:val="00342A0A"/>
    <w:rsid w:val="00344ED3"/>
    <w:rsid w:val="00347B82"/>
    <w:rsid w:val="00352EF3"/>
    <w:rsid w:val="00353E73"/>
    <w:rsid w:val="00355837"/>
    <w:rsid w:val="00356270"/>
    <w:rsid w:val="00360B26"/>
    <w:rsid w:val="00360FCE"/>
    <w:rsid w:val="003653E8"/>
    <w:rsid w:val="0036593F"/>
    <w:rsid w:val="00366619"/>
    <w:rsid w:val="00370432"/>
    <w:rsid w:val="003708DA"/>
    <w:rsid w:val="0037282C"/>
    <w:rsid w:val="00373AF1"/>
    <w:rsid w:val="00375A2C"/>
    <w:rsid w:val="003766F6"/>
    <w:rsid w:val="003774BA"/>
    <w:rsid w:val="0038790A"/>
    <w:rsid w:val="003967EE"/>
    <w:rsid w:val="003A2C18"/>
    <w:rsid w:val="003A390D"/>
    <w:rsid w:val="003A3917"/>
    <w:rsid w:val="003B0D50"/>
    <w:rsid w:val="003B4DCA"/>
    <w:rsid w:val="003B6310"/>
    <w:rsid w:val="003B7BF5"/>
    <w:rsid w:val="003C3DE4"/>
    <w:rsid w:val="003C500C"/>
    <w:rsid w:val="003C57B9"/>
    <w:rsid w:val="003C5BA7"/>
    <w:rsid w:val="003C5EAA"/>
    <w:rsid w:val="003C74FC"/>
    <w:rsid w:val="003D135C"/>
    <w:rsid w:val="003D3C01"/>
    <w:rsid w:val="003D4EF5"/>
    <w:rsid w:val="003D75D2"/>
    <w:rsid w:val="003E0B69"/>
    <w:rsid w:val="003E433B"/>
    <w:rsid w:val="003E61EC"/>
    <w:rsid w:val="003E674D"/>
    <w:rsid w:val="003E6970"/>
    <w:rsid w:val="003F1619"/>
    <w:rsid w:val="003F5539"/>
    <w:rsid w:val="003F559B"/>
    <w:rsid w:val="003F646D"/>
    <w:rsid w:val="004029E4"/>
    <w:rsid w:val="00404201"/>
    <w:rsid w:val="00411C96"/>
    <w:rsid w:val="0041209C"/>
    <w:rsid w:val="00413353"/>
    <w:rsid w:val="0041776D"/>
    <w:rsid w:val="00420F30"/>
    <w:rsid w:val="00422308"/>
    <w:rsid w:val="0042256E"/>
    <w:rsid w:val="004231EA"/>
    <w:rsid w:val="0042427C"/>
    <w:rsid w:val="00424E01"/>
    <w:rsid w:val="00425D94"/>
    <w:rsid w:val="0042671D"/>
    <w:rsid w:val="00426730"/>
    <w:rsid w:val="00432436"/>
    <w:rsid w:val="00432729"/>
    <w:rsid w:val="00432BA0"/>
    <w:rsid w:val="00434CC7"/>
    <w:rsid w:val="0043582C"/>
    <w:rsid w:val="00435DEE"/>
    <w:rsid w:val="0045115E"/>
    <w:rsid w:val="004511C8"/>
    <w:rsid w:val="00454A0D"/>
    <w:rsid w:val="00455451"/>
    <w:rsid w:val="00456F78"/>
    <w:rsid w:val="00460007"/>
    <w:rsid w:val="00462CB2"/>
    <w:rsid w:val="00464D91"/>
    <w:rsid w:val="004661DC"/>
    <w:rsid w:val="00466DDF"/>
    <w:rsid w:val="00473079"/>
    <w:rsid w:val="00473D8E"/>
    <w:rsid w:val="00474881"/>
    <w:rsid w:val="00480F6A"/>
    <w:rsid w:val="00485A07"/>
    <w:rsid w:val="0048652E"/>
    <w:rsid w:val="004907E9"/>
    <w:rsid w:val="0049110F"/>
    <w:rsid w:val="00491EA9"/>
    <w:rsid w:val="00493DAE"/>
    <w:rsid w:val="0049566D"/>
    <w:rsid w:val="00496DD9"/>
    <w:rsid w:val="004972A7"/>
    <w:rsid w:val="00497BA1"/>
    <w:rsid w:val="00497CE8"/>
    <w:rsid w:val="004A3A00"/>
    <w:rsid w:val="004A5A9D"/>
    <w:rsid w:val="004A6D08"/>
    <w:rsid w:val="004A7985"/>
    <w:rsid w:val="004B036E"/>
    <w:rsid w:val="004B14A9"/>
    <w:rsid w:val="004B265E"/>
    <w:rsid w:val="004B6EA9"/>
    <w:rsid w:val="004C1256"/>
    <w:rsid w:val="004C66F3"/>
    <w:rsid w:val="004C79D0"/>
    <w:rsid w:val="004D0AD6"/>
    <w:rsid w:val="004D469F"/>
    <w:rsid w:val="004D478F"/>
    <w:rsid w:val="004D4C17"/>
    <w:rsid w:val="004D53B1"/>
    <w:rsid w:val="004D66AD"/>
    <w:rsid w:val="004D6F3C"/>
    <w:rsid w:val="004D7524"/>
    <w:rsid w:val="004F5077"/>
    <w:rsid w:val="004F5505"/>
    <w:rsid w:val="004F6095"/>
    <w:rsid w:val="004F66BA"/>
    <w:rsid w:val="00502A8F"/>
    <w:rsid w:val="00502A92"/>
    <w:rsid w:val="005037E1"/>
    <w:rsid w:val="005060A3"/>
    <w:rsid w:val="005104ED"/>
    <w:rsid w:val="00510DA5"/>
    <w:rsid w:val="00510FA9"/>
    <w:rsid w:val="00511746"/>
    <w:rsid w:val="00511B4D"/>
    <w:rsid w:val="00511DAB"/>
    <w:rsid w:val="00513A74"/>
    <w:rsid w:val="00520AA9"/>
    <w:rsid w:val="005224F3"/>
    <w:rsid w:val="0052388A"/>
    <w:rsid w:val="005244A6"/>
    <w:rsid w:val="00525147"/>
    <w:rsid w:val="00526AC9"/>
    <w:rsid w:val="00535533"/>
    <w:rsid w:val="0053569C"/>
    <w:rsid w:val="005357C3"/>
    <w:rsid w:val="00536E51"/>
    <w:rsid w:val="00537E43"/>
    <w:rsid w:val="005403DE"/>
    <w:rsid w:val="00541A05"/>
    <w:rsid w:val="00541B7D"/>
    <w:rsid w:val="00541F1A"/>
    <w:rsid w:val="0054497C"/>
    <w:rsid w:val="00553E00"/>
    <w:rsid w:val="00556D79"/>
    <w:rsid w:val="005602DD"/>
    <w:rsid w:val="00560EA5"/>
    <w:rsid w:val="00561EA5"/>
    <w:rsid w:val="00565579"/>
    <w:rsid w:val="00565DCD"/>
    <w:rsid w:val="00571355"/>
    <w:rsid w:val="00571FBD"/>
    <w:rsid w:val="00573729"/>
    <w:rsid w:val="00574C3E"/>
    <w:rsid w:val="00575442"/>
    <w:rsid w:val="005759CB"/>
    <w:rsid w:val="00576AB7"/>
    <w:rsid w:val="00577FF9"/>
    <w:rsid w:val="00581459"/>
    <w:rsid w:val="00582E73"/>
    <w:rsid w:val="0058468F"/>
    <w:rsid w:val="00587297"/>
    <w:rsid w:val="0059229E"/>
    <w:rsid w:val="005A0687"/>
    <w:rsid w:val="005B053B"/>
    <w:rsid w:val="005B1F33"/>
    <w:rsid w:val="005B7CE0"/>
    <w:rsid w:val="005B7D22"/>
    <w:rsid w:val="005C0B94"/>
    <w:rsid w:val="005C2105"/>
    <w:rsid w:val="005C2358"/>
    <w:rsid w:val="005C36BA"/>
    <w:rsid w:val="005C37B2"/>
    <w:rsid w:val="005C50FC"/>
    <w:rsid w:val="005C662B"/>
    <w:rsid w:val="005C7294"/>
    <w:rsid w:val="005C7575"/>
    <w:rsid w:val="005D15F5"/>
    <w:rsid w:val="005D186F"/>
    <w:rsid w:val="005D606F"/>
    <w:rsid w:val="005D6177"/>
    <w:rsid w:val="005D6560"/>
    <w:rsid w:val="005E0712"/>
    <w:rsid w:val="005E4A6D"/>
    <w:rsid w:val="005E624C"/>
    <w:rsid w:val="005F0EDB"/>
    <w:rsid w:val="005F2E15"/>
    <w:rsid w:val="005F4274"/>
    <w:rsid w:val="005F42C5"/>
    <w:rsid w:val="005F6D73"/>
    <w:rsid w:val="0060036B"/>
    <w:rsid w:val="00602B3C"/>
    <w:rsid w:val="006037FF"/>
    <w:rsid w:val="00604E3D"/>
    <w:rsid w:val="00607F2C"/>
    <w:rsid w:val="00610642"/>
    <w:rsid w:val="006144E2"/>
    <w:rsid w:val="006146E4"/>
    <w:rsid w:val="00622DA7"/>
    <w:rsid w:val="00623823"/>
    <w:rsid w:val="00633CDB"/>
    <w:rsid w:val="00635001"/>
    <w:rsid w:val="0063705E"/>
    <w:rsid w:val="006376E6"/>
    <w:rsid w:val="00640E38"/>
    <w:rsid w:val="0064118B"/>
    <w:rsid w:val="006419A3"/>
    <w:rsid w:val="00641A13"/>
    <w:rsid w:val="00643C32"/>
    <w:rsid w:val="006503DB"/>
    <w:rsid w:val="0065109C"/>
    <w:rsid w:val="00651B3D"/>
    <w:rsid w:val="00653281"/>
    <w:rsid w:val="00654064"/>
    <w:rsid w:val="00654588"/>
    <w:rsid w:val="00655955"/>
    <w:rsid w:val="00655993"/>
    <w:rsid w:val="00655D5D"/>
    <w:rsid w:val="00657662"/>
    <w:rsid w:val="00657EB9"/>
    <w:rsid w:val="0066118A"/>
    <w:rsid w:val="00662C12"/>
    <w:rsid w:val="00663B40"/>
    <w:rsid w:val="00665018"/>
    <w:rsid w:val="006669C9"/>
    <w:rsid w:val="0066771D"/>
    <w:rsid w:val="0067029C"/>
    <w:rsid w:val="006717A1"/>
    <w:rsid w:val="006732C5"/>
    <w:rsid w:val="00673986"/>
    <w:rsid w:val="00673999"/>
    <w:rsid w:val="0067413C"/>
    <w:rsid w:val="00675B16"/>
    <w:rsid w:val="006856A7"/>
    <w:rsid w:val="00686620"/>
    <w:rsid w:val="006873B5"/>
    <w:rsid w:val="00690E6E"/>
    <w:rsid w:val="0069376A"/>
    <w:rsid w:val="00696D78"/>
    <w:rsid w:val="006973E6"/>
    <w:rsid w:val="006A7274"/>
    <w:rsid w:val="006B057B"/>
    <w:rsid w:val="006B1C2F"/>
    <w:rsid w:val="006B6C2E"/>
    <w:rsid w:val="006B7B8C"/>
    <w:rsid w:val="006C0C11"/>
    <w:rsid w:val="006C0FBA"/>
    <w:rsid w:val="006C1477"/>
    <w:rsid w:val="006C6AFC"/>
    <w:rsid w:val="006D0206"/>
    <w:rsid w:val="006D7459"/>
    <w:rsid w:val="006D7C6E"/>
    <w:rsid w:val="006E1EBC"/>
    <w:rsid w:val="006E55F5"/>
    <w:rsid w:val="006E57CF"/>
    <w:rsid w:val="006E762D"/>
    <w:rsid w:val="006F038F"/>
    <w:rsid w:val="007011B0"/>
    <w:rsid w:val="0070230A"/>
    <w:rsid w:val="007024B7"/>
    <w:rsid w:val="0070253D"/>
    <w:rsid w:val="0070458F"/>
    <w:rsid w:val="00705914"/>
    <w:rsid w:val="007071E4"/>
    <w:rsid w:val="00712341"/>
    <w:rsid w:val="00714788"/>
    <w:rsid w:val="00716A2C"/>
    <w:rsid w:val="0072020C"/>
    <w:rsid w:val="0072063A"/>
    <w:rsid w:val="00720B82"/>
    <w:rsid w:val="00721F1A"/>
    <w:rsid w:val="0072278A"/>
    <w:rsid w:val="00730143"/>
    <w:rsid w:val="007302F7"/>
    <w:rsid w:val="00733C1A"/>
    <w:rsid w:val="00734BC2"/>
    <w:rsid w:val="007416CF"/>
    <w:rsid w:val="00745957"/>
    <w:rsid w:val="007464A9"/>
    <w:rsid w:val="00747A68"/>
    <w:rsid w:val="00751D70"/>
    <w:rsid w:val="00760378"/>
    <w:rsid w:val="007604B7"/>
    <w:rsid w:val="00760926"/>
    <w:rsid w:val="0076101A"/>
    <w:rsid w:val="00761394"/>
    <w:rsid w:val="00764924"/>
    <w:rsid w:val="0077047A"/>
    <w:rsid w:val="0077159F"/>
    <w:rsid w:val="00771AEF"/>
    <w:rsid w:val="0077307C"/>
    <w:rsid w:val="00777B55"/>
    <w:rsid w:val="00777BB8"/>
    <w:rsid w:val="00780604"/>
    <w:rsid w:val="00782BE1"/>
    <w:rsid w:val="00783078"/>
    <w:rsid w:val="00790C0F"/>
    <w:rsid w:val="00790F02"/>
    <w:rsid w:val="00793DEB"/>
    <w:rsid w:val="00794650"/>
    <w:rsid w:val="007949E9"/>
    <w:rsid w:val="007961DC"/>
    <w:rsid w:val="00796754"/>
    <w:rsid w:val="00796FA0"/>
    <w:rsid w:val="007A05D6"/>
    <w:rsid w:val="007A08F6"/>
    <w:rsid w:val="007A4BC8"/>
    <w:rsid w:val="007A5AD1"/>
    <w:rsid w:val="007A788D"/>
    <w:rsid w:val="007B0705"/>
    <w:rsid w:val="007B19D1"/>
    <w:rsid w:val="007B2A09"/>
    <w:rsid w:val="007B7C70"/>
    <w:rsid w:val="007C0393"/>
    <w:rsid w:val="007C2CC3"/>
    <w:rsid w:val="007C4F1E"/>
    <w:rsid w:val="007C60C9"/>
    <w:rsid w:val="007D0C93"/>
    <w:rsid w:val="007D2DF0"/>
    <w:rsid w:val="007D339E"/>
    <w:rsid w:val="007D3EAD"/>
    <w:rsid w:val="007D3FF1"/>
    <w:rsid w:val="007D6671"/>
    <w:rsid w:val="007D7396"/>
    <w:rsid w:val="007E01C8"/>
    <w:rsid w:val="007E4220"/>
    <w:rsid w:val="007E5C62"/>
    <w:rsid w:val="007E6594"/>
    <w:rsid w:val="007F1C05"/>
    <w:rsid w:val="007F2508"/>
    <w:rsid w:val="007F2B3F"/>
    <w:rsid w:val="007F42FC"/>
    <w:rsid w:val="007F43A4"/>
    <w:rsid w:val="007F4BAC"/>
    <w:rsid w:val="007F50A5"/>
    <w:rsid w:val="007F57E0"/>
    <w:rsid w:val="007F70B6"/>
    <w:rsid w:val="008016E1"/>
    <w:rsid w:val="008019AF"/>
    <w:rsid w:val="00803659"/>
    <w:rsid w:val="00804E78"/>
    <w:rsid w:val="008053FF"/>
    <w:rsid w:val="00806AFC"/>
    <w:rsid w:val="00807370"/>
    <w:rsid w:val="00807574"/>
    <w:rsid w:val="008166F7"/>
    <w:rsid w:val="00816725"/>
    <w:rsid w:val="0081736E"/>
    <w:rsid w:val="008174DB"/>
    <w:rsid w:val="00822687"/>
    <w:rsid w:val="0082382C"/>
    <w:rsid w:val="00823FEF"/>
    <w:rsid w:val="00824B06"/>
    <w:rsid w:val="00827200"/>
    <w:rsid w:val="00827E69"/>
    <w:rsid w:val="00830B7A"/>
    <w:rsid w:val="00832E11"/>
    <w:rsid w:val="0083368F"/>
    <w:rsid w:val="0083450D"/>
    <w:rsid w:val="00836BA3"/>
    <w:rsid w:val="0084319D"/>
    <w:rsid w:val="00845147"/>
    <w:rsid w:val="0084529C"/>
    <w:rsid w:val="00846EDA"/>
    <w:rsid w:val="0085225E"/>
    <w:rsid w:val="008528DD"/>
    <w:rsid w:val="00853AC8"/>
    <w:rsid w:val="0085569D"/>
    <w:rsid w:val="00856372"/>
    <w:rsid w:val="0085676C"/>
    <w:rsid w:val="00856FDD"/>
    <w:rsid w:val="00857383"/>
    <w:rsid w:val="0085796D"/>
    <w:rsid w:val="008620D3"/>
    <w:rsid w:val="00863E69"/>
    <w:rsid w:val="00864760"/>
    <w:rsid w:val="0086514C"/>
    <w:rsid w:val="00866140"/>
    <w:rsid w:val="00866372"/>
    <w:rsid w:val="00870605"/>
    <w:rsid w:val="00871A75"/>
    <w:rsid w:val="00873CFF"/>
    <w:rsid w:val="008763CB"/>
    <w:rsid w:val="00882ECC"/>
    <w:rsid w:val="00885926"/>
    <w:rsid w:val="0089235D"/>
    <w:rsid w:val="00892A4C"/>
    <w:rsid w:val="00895AFD"/>
    <w:rsid w:val="00895C84"/>
    <w:rsid w:val="008A5370"/>
    <w:rsid w:val="008A6F42"/>
    <w:rsid w:val="008B053C"/>
    <w:rsid w:val="008B0852"/>
    <w:rsid w:val="008B18EA"/>
    <w:rsid w:val="008B2851"/>
    <w:rsid w:val="008B60E3"/>
    <w:rsid w:val="008B6517"/>
    <w:rsid w:val="008B6D80"/>
    <w:rsid w:val="008C0FD0"/>
    <w:rsid w:val="008C2175"/>
    <w:rsid w:val="008C23FE"/>
    <w:rsid w:val="008C309B"/>
    <w:rsid w:val="008C38EF"/>
    <w:rsid w:val="008C5F7E"/>
    <w:rsid w:val="008C7FE0"/>
    <w:rsid w:val="008D37D8"/>
    <w:rsid w:val="008E0F73"/>
    <w:rsid w:val="008F03D1"/>
    <w:rsid w:val="008F1269"/>
    <w:rsid w:val="008F1F4A"/>
    <w:rsid w:val="008F60B7"/>
    <w:rsid w:val="008F7441"/>
    <w:rsid w:val="009016F1"/>
    <w:rsid w:val="0090252D"/>
    <w:rsid w:val="00902932"/>
    <w:rsid w:val="009112AC"/>
    <w:rsid w:val="00916834"/>
    <w:rsid w:val="0091687D"/>
    <w:rsid w:val="00925985"/>
    <w:rsid w:val="00931645"/>
    <w:rsid w:val="009326FB"/>
    <w:rsid w:val="00935D74"/>
    <w:rsid w:val="00937265"/>
    <w:rsid w:val="009406BA"/>
    <w:rsid w:val="00942B06"/>
    <w:rsid w:val="00942DF9"/>
    <w:rsid w:val="0094475D"/>
    <w:rsid w:val="00952375"/>
    <w:rsid w:val="00954288"/>
    <w:rsid w:val="00955E85"/>
    <w:rsid w:val="0095733F"/>
    <w:rsid w:val="0096211C"/>
    <w:rsid w:val="009622DA"/>
    <w:rsid w:val="00966EC6"/>
    <w:rsid w:val="009701F5"/>
    <w:rsid w:val="00970270"/>
    <w:rsid w:val="009704B3"/>
    <w:rsid w:val="0097153C"/>
    <w:rsid w:val="0097237A"/>
    <w:rsid w:val="009769FF"/>
    <w:rsid w:val="00977740"/>
    <w:rsid w:val="00983404"/>
    <w:rsid w:val="00983A1B"/>
    <w:rsid w:val="00985A5C"/>
    <w:rsid w:val="00985BA8"/>
    <w:rsid w:val="00987119"/>
    <w:rsid w:val="009900F0"/>
    <w:rsid w:val="009907C0"/>
    <w:rsid w:val="00995350"/>
    <w:rsid w:val="00995A18"/>
    <w:rsid w:val="009962BD"/>
    <w:rsid w:val="009977EE"/>
    <w:rsid w:val="009A3A84"/>
    <w:rsid w:val="009A4175"/>
    <w:rsid w:val="009A48BF"/>
    <w:rsid w:val="009B13CD"/>
    <w:rsid w:val="009B1A7F"/>
    <w:rsid w:val="009B45D2"/>
    <w:rsid w:val="009C106D"/>
    <w:rsid w:val="009C1911"/>
    <w:rsid w:val="009C2C3E"/>
    <w:rsid w:val="009C2FF9"/>
    <w:rsid w:val="009C6C7F"/>
    <w:rsid w:val="009C77CA"/>
    <w:rsid w:val="009D0033"/>
    <w:rsid w:val="009D06A1"/>
    <w:rsid w:val="009D0B81"/>
    <w:rsid w:val="009D3C44"/>
    <w:rsid w:val="009E0DF8"/>
    <w:rsid w:val="009E2A12"/>
    <w:rsid w:val="009E34C0"/>
    <w:rsid w:val="009E3C87"/>
    <w:rsid w:val="009E41F6"/>
    <w:rsid w:val="009E5D80"/>
    <w:rsid w:val="009F2B2C"/>
    <w:rsid w:val="009F4587"/>
    <w:rsid w:val="009F4A48"/>
    <w:rsid w:val="009F5DC3"/>
    <w:rsid w:val="009F73A5"/>
    <w:rsid w:val="00A05AF0"/>
    <w:rsid w:val="00A07FB6"/>
    <w:rsid w:val="00A115EA"/>
    <w:rsid w:val="00A1575A"/>
    <w:rsid w:val="00A15E61"/>
    <w:rsid w:val="00A16EAD"/>
    <w:rsid w:val="00A1779D"/>
    <w:rsid w:val="00A22137"/>
    <w:rsid w:val="00A23C70"/>
    <w:rsid w:val="00A276A2"/>
    <w:rsid w:val="00A27A81"/>
    <w:rsid w:val="00A27E39"/>
    <w:rsid w:val="00A367B1"/>
    <w:rsid w:val="00A36FB7"/>
    <w:rsid w:val="00A37A3F"/>
    <w:rsid w:val="00A40BE2"/>
    <w:rsid w:val="00A416F0"/>
    <w:rsid w:val="00A44171"/>
    <w:rsid w:val="00A505A4"/>
    <w:rsid w:val="00A5067C"/>
    <w:rsid w:val="00A5172D"/>
    <w:rsid w:val="00A52940"/>
    <w:rsid w:val="00A56B06"/>
    <w:rsid w:val="00A57597"/>
    <w:rsid w:val="00A615BF"/>
    <w:rsid w:val="00A642BE"/>
    <w:rsid w:val="00A649D7"/>
    <w:rsid w:val="00A76BF5"/>
    <w:rsid w:val="00A76FCF"/>
    <w:rsid w:val="00A8047E"/>
    <w:rsid w:val="00A81154"/>
    <w:rsid w:val="00A81EF1"/>
    <w:rsid w:val="00A85B01"/>
    <w:rsid w:val="00A87173"/>
    <w:rsid w:val="00A879A7"/>
    <w:rsid w:val="00A90339"/>
    <w:rsid w:val="00A9475D"/>
    <w:rsid w:val="00A97C44"/>
    <w:rsid w:val="00AA3231"/>
    <w:rsid w:val="00AA6385"/>
    <w:rsid w:val="00AB2C29"/>
    <w:rsid w:val="00AB32D7"/>
    <w:rsid w:val="00AB3DBC"/>
    <w:rsid w:val="00AB4A00"/>
    <w:rsid w:val="00AB60E6"/>
    <w:rsid w:val="00AC2243"/>
    <w:rsid w:val="00AC35FB"/>
    <w:rsid w:val="00AD0E88"/>
    <w:rsid w:val="00AD4124"/>
    <w:rsid w:val="00AD41C1"/>
    <w:rsid w:val="00AD66BC"/>
    <w:rsid w:val="00AD7FB8"/>
    <w:rsid w:val="00AE1526"/>
    <w:rsid w:val="00AE16E3"/>
    <w:rsid w:val="00AE1BBF"/>
    <w:rsid w:val="00AF019B"/>
    <w:rsid w:val="00AF30BF"/>
    <w:rsid w:val="00B02F8F"/>
    <w:rsid w:val="00B03508"/>
    <w:rsid w:val="00B04356"/>
    <w:rsid w:val="00B0564B"/>
    <w:rsid w:val="00B11D5A"/>
    <w:rsid w:val="00B14406"/>
    <w:rsid w:val="00B14BF4"/>
    <w:rsid w:val="00B14FA8"/>
    <w:rsid w:val="00B169AF"/>
    <w:rsid w:val="00B216F1"/>
    <w:rsid w:val="00B21913"/>
    <w:rsid w:val="00B2417E"/>
    <w:rsid w:val="00B24469"/>
    <w:rsid w:val="00B276F3"/>
    <w:rsid w:val="00B30B79"/>
    <w:rsid w:val="00B30EF1"/>
    <w:rsid w:val="00B333A4"/>
    <w:rsid w:val="00B34A12"/>
    <w:rsid w:val="00B3736E"/>
    <w:rsid w:val="00B3787B"/>
    <w:rsid w:val="00B40066"/>
    <w:rsid w:val="00B4339F"/>
    <w:rsid w:val="00B4603E"/>
    <w:rsid w:val="00B5011C"/>
    <w:rsid w:val="00B52638"/>
    <w:rsid w:val="00B55FF0"/>
    <w:rsid w:val="00B56E3D"/>
    <w:rsid w:val="00B5780E"/>
    <w:rsid w:val="00B60A3D"/>
    <w:rsid w:val="00B623F0"/>
    <w:rsid w:val="00B632D0"/>
    <w:rsid w:val="00B635FE"/>
    <w:rsid w:val="00B64464"/>
    <w:rsid w:val="00B66768"/>
    <w:rsid w:val="00B66A27"/>
    <w:rsid w:val="00B70168"/>
    <w:rsid w:val="00B7281A"/>
    <w:rsid w:val="00B7286F"/>
    <w:rsid w:val="00B754E7"/>
    <w:rsid w:val="00B8393F"/>
    <w:rsid w:val="00B8463F"/>
    <w:rsid w:val="00B862AA"/>
    <w:rsid w:val="00B9117D"/>
    <w:rsid w:val="00B96760"/>
    <w:rsid w:val="00BA2FDD"/>
    <w:rsid w:val="00BA4DC1"/>
    <w:rsid w:val="00BA7C4C"/>
    <w:rsid w:val="00BB0F95"/>
    <w:rsid w:val="00BB3B49"/>
    <w:rsid w:val="00BB3E37"/>
    <w:rsid w:val="00BB422C"/>
    <w:rsid w:val="00BB44BD"/>
    <w:rsid w:val="00BB70E4"/>
    <w:rsid w:val="00BC0486"/>
    <w:rsid w:val="00BC1F7A"/>
    <w:rsid w:val="00BC4BEC"/>
    <w:rsid w:val="00BC5383"/>
    <w:rsid w:val="00BC5C9B"/>
    <w:rsid w:val="00BC62AD"/>
    <w:rsid w:val="00BD058E"/>
    <w:rsid w:val="00BD0AE3"/>
    <w:rsid w:val="00BD32F2"/>
    <w:rsid w:val="00BD415B"/>
    <w:rsid w:val="00BD5005"/>
    <w:rsid w:val="00BE3A91"/>
    <w:rsid w:val="00BE3E80"/>
    <w:rsid w:val="00BE7DBA"/>
    <w:rsid w:val="00BF1B09"/>
    <w:rsid w:val="00BF1F4B"/>
    <w:rsid w:val="00BF206C"/>
    <w:rsid w:val="00BF558D"/>
    <w:rsid w:val="00C00717"/>
    <w:rsid w:val="00C01800"/>
    <w:rsid w:val="00C024D7"/>
    <w:rsid w:val="00C05B66"/>
    <w:rsid w:val="00C05D98"/>
    <w:rsid w:val="00C060C0"/>
    <w:rsid w:val="00C07A26"/>
    <w:rsid w:val="00C11DA0"/>
    <w:rsid w:val="00C12DC9"/>
    <w:rsid w:val="00C13B19"/>
    <w:rsid w:val="00C148BA"/>
    <w:rsid w:val="00C14F65"/>
    <w:rsid w:val="00C16F99"/>
    <w:rsid w:val="00C208B5"/>
    <w:rsid w:val="00C2152F"/>
    <w:rsid w:val="00C21DBF"/>
    <w:rsid w:val="00C22555"/>
    <w:rsid w:val="00C26214"/>
    <w:rsid w:val="00C349C6"/>
    <w:rsid w:val="00C36238"/>
    <w:rsid w:val="00C376DA"/>
    <w:rsid w:val="00C37B31"/>
    <w:rsid w:val="00C46AB1"/>
    <w:rsid w:val="00C5018B"/>
    <w:rsid w:val="00C5052B"/>
    <w:rsid w:val="00C5054C"/>
    <w:rsid w:val="00C51153"/>
    <w:rsid w:val="00C5122E"/>
    <w:rsid w:val="00C535F1"/>
    <w:rsid w:val="00C55672"/>
    <w:rsid w:val="00C610C1"/>
    <w:rsid w:val="00C61C09"/>
    <w:rsid w:val="00C631A3"/>
    <w:rsid w:val="00C647F1"/>
    <w:rsid w:val="00C66807"/>
    <w:rsid w:val="00C678C0"/>
    <w:rsid w:val="00C73F32"/>
    <w:rsid w:val="00C75471"/>
    <w:rsid w:val="00C77110"/>
    <w:rsid w:val="00C80DE6"/>
    <w:rsid w:val="00C8338D"/>
    <w:rsid w:val="00C86227"/>
    <w:rsid w:val="00C86313"/>
    <w:rsid w:val="00C97DC6"/>
    <w:rsid w:val="00CA0342"/>
    <w:rsid w:val="00CA651D"/>
    <w:rsid w:val="00CA68BE"/>
    <w:rsid w:val="00CA77D6"/>
    <w:rsid w:val="00CB3734"/>
    <w:rsid w:val="00CB4037"/>
    <w:rsid w:val="00CB60ED"/>
    <w:rsid w:val="00CC04E5"/>
    <w:rsid w:val="00CC0A70"/>
    <w:rsid w:val="00CC2C72"/>
    <w:rsid w:val="00CC538A"/>
    <w:rsid w:val="00CC56CE"/>
    <w:rsid w:val="00CC7EE2"/>
    <w:rsid w:val="00CD0676"/>
    <w:rsid w:val="00CD6056"/>
    <w:rsid w:val="00CD62D9"/>
    <w:rsid w:val="00CD6F89"/>
    <w:rsid w:val="00CE0757"/>
    <w:rsid w:val="00CE16E6"/>
    <w:rsid w:val="00CE4549"/>
    <w:rsid w:val="00D01358"/>
    <w:rsid w:val="00D045AE"/>
    <w:rsid w:val="00D04AA1"/>
    <w:rsid w:val="00D04B05"/>
    <w:rsid w:val="00D05D44"/>
    <w:rsid w:val="00D06B0E"/>
    <w:rsid w:val="00D127E1"/>
    <w:rsid w:val="00D1488B"/>
    <w:rsid w:val="00D1788A"/>
    <w:rsid w:val="00D20621"/>
    <w:rsid w:val="00D21F3E"/>
    <w:rsid w:val="00D2275C"/>
    <w:rsid w:val="00D24C0E"/>
    <w:rsid w:val="00D26C1C"/>
    <w:rsid w:val="00D3101C"/>
    <w:rsid w:val="00D313CF"/>
    <w:rsid w:val="00D31C32"/>
    <w:rsid w:val="00D3650E"/>
    <w:rsid w:val="00D368D2"/>
    <w:rsid w:val="00D4244D"/>
    <w:rsid w:val="00D42C90"/>
    <w:rsid w:val="00D43557"/>
    <w:rsid w:val="00D4652D"/>
    <w:rsid w:val="00D52B54"/>
    <w:rsid w:val="00D544F4"/>
    <w:rsid w:val="00D6081E"/>
    <w:rsid w:val="00D60D8C"/>
    <w:rsid w:val="00D6134E"/>
    <w:rsid w:val="00D655A0"/>
    <w:rsid w:val="00D679DA"/>
    <w:rsid w:val="00D71B6F"/>
    <w:rsid w:val="00D75568"/>
    <w:rsid w:val="00D76EDE"/>
    <w:rsid w:val="00D77B68"/>
    <w:rsid w:val="00D81A44"/>
    <w:rsid w:val="00D83500"/>
    <w:rsid w:val="00D85572"/>
    <w:rsid w:val="00D86EA6"/>
    <w:rsid w:val="00D87072"/>
    <w:rsid w:val="00D90CB6"/>
    <w:rsid w:val="00D9470D"/>
    <w:rsid w:val="00D958E0"/>
    <w:rsid w:val="00DA0631"/>
    <w:rsid w:val="00DA1B38"/>
    <w:rsid w:val="00DA5EE4"/>
    <w:rsid w:val="00DA79A3"/>
    <w:rsid w:val="00DB04EF"/>
    <w:rsid w:val="00DB0A62"/>
    <w:rsid w:val="00DB219D"/>
    <w:rsid w:val="00DB26BC"/>
    <w:rsid w:val="00DC02A4"/>
    <w:rsid w:val="00DC1313"/>
    <w:rsid w:val="00DC4F08"/>
    <w:rsid w:val="00DC52A3"/>
    <w:rsid w:val="00DD0848"/>
    <w:rsid w:val="00DD2045"/>
    <w:rsid w:val="00DD21B7"/>
    <w:rsid w:val="00DD3FAB"/>
    <w:rsid w:val="00DD4D49"/>
    <w:rsid w:val="00DD78FB"/>
    <w:rsid w:val="00DD7E3B"/>
    <w:rsid w:val="00DE0367"/>
    <w:rsid w:val="00DE2D24"/>
    <w:rsid w:val="00DE35CF"/>
    <w:rsid w:val="00DE4D82"/>
    <w:rsid w:val="00DE616E"/>
    <w:rsid w:val="00DE7302"/>
    <w:rsid w:val="00DF1384"/>
    <w:rsid w:val="00DF3020"/>
    <w:rsid w:val="00DF3647"/>
    <w:rsid w:val="00DF38A9"/>
    <w:rsid w:val="00DF6240"/>
    <w:rsid w:val="00E0214A"/>
    <w:rsid w:val="00E021F4"/>
    <w:rsid w:val="00E02291"/>
    <w:rsid w:val="00E03926"/>
    <w:rsid w:val="00E0534D"/>
    <w:rsid w:val="00E14591"/>
    <w:rsid w:val="00E218FB"/>
    <w:rsid w:val="00E23A48"/>
    <w:rsid w:val="00E25730"/>
    <w:rsid w:val="00E26623"/>
    <w:rsid w:val="00E26871"/>
    <w:rsid w:val="00E2762B"/>
    <w:rsid w:val="00E30AC8"/>
    <w:rsid w:val="00E37D9F"/>
    <w:rsid w:val="00E4110F"/>
    <w:rsid w:val="00E41262"/>
    <w:rsid w:val="00E41AD5"/>
    <w:rsid w:val="00E44202"/>
    <w:rsid w:val="00E46BD6"/>
    <w:rsid w:val="00E50D50"/>
    <w:rsid w:val="00E511CB"/>
    <w:rsid w:val="00E52D7A"/>
    <w:rsid w:val="00E54B54"/>
    <w:rsid w:val="00E6724F"/>
    <w:rsid w:val="00E7041A"/>
    <w:rsid w:val="00E723DA"/>
    <w:rsid w:val="00E75585"/>
    <w:rsid w:val="00E803CA"/>
    <w:rsid w:val="00E811CF"/>
    <w:rsid w:val="00E8145A"/>
    <w:rsid w:val="00E83A69"/>
    <w:rsid w:val="00E840E3"/>
    <w:rsid w:val="00E90CCB"/>
    <w:rsid w:val="00E9177C"/>
    <w:rsid w:val="00E92958"/>
    <w:rsid w:val="00E93E66"/>
    <w:rsid w:val="00E979D9"/>
    <w:rsid w:val="00EA20EB"/>
    <w:rsid w:val="00EA3693"/>
    <w:rsid w:val="00EA39F3"/>
    <w:rsid w:val="00EA6E7D"/>
    <w:rsid w:val="00EA6F5E"/>
    <w:rsid w:val="00EB1A42"/>
    <w:rsid w:val="00EB230A"/>
    <w:rsid w:val="00EB68B8"/>
    <w:rsid w:val="00EB6A83"/>
    <w:rsid w:val="00EC0074"/>
    <w:rsid w:val="00EC34A7"/>
    <w:rsid w:val="00EC667A"/>
    <w:rsid w:val="00ED0167"/>
    <w:rsid w:val="00ED4E5A"/>
    <w:rsid w:val="00ED6720"/>
    <w:rsid w:val="00EE0234"/>
    <w:rsid w:val="00EE272A"/>
    <w:rsid w:val="00EE3776"/>
    <w:rsid w:val="00EE3DBB"/>
    <w:rsid w:val="00EE4B35"/>
    <w:rsid w:val="00EF3EAA"/>
    <w:rsid w:val="00EF4A59"/>
    <w:rsid w:val="00EF60BD"/>
    <w:rsid w:val="00F005CC"/>
    <w:rsid w:val="00F01355"/>
    <w:rsid w:val="00F02FBA"/>
    <w:rsid w:val="00F03FE0"/>
    <w:rsid w:val="00F04EB5"/>
    <w:rsid w:val="00F06508"/>
    <w:rsid w:val="00F06D53"/>
    <w:rsid w:val="00F11D5A"/>
    <w:rsid w:val="00F13E8E"/>
    <w:rsid w:val="00F155FF"/>
    <w:rsid w:val="00F16FBA"/>
    <w:rsid w:val="00F20964"/>
    <w:rsid w:val="00F22088"/>
    <w:rsid w:val="00F2270A"/>
    <w:rsid w:val="00F268B4"/>
    <w:rsid w:val="00F357F6"/>
    <w:rsid w:val="00F43E4D"/>
    <w:rsid w:val="00F46162"/>
    <w:rsid w:val="00F52FB4"/>
    <w:rsid w:val="00F56857"/>
    <w:rsid w:val="00F56F82"/>
    <w:rsid w:val="00F5705D"/>
    <w:rsid w:val="00F576B1"/>
    <w:rsid w:val="00F60187"/>
    <w:rsid w:val="00F62229"/>
    <w:rsid w:val="00F6323F"/>
    <w:rsid w:val="00F66556"/>
    <w:rsid w:val="00F66ED0"/>
    <w:rsid w:val="00F80F0A"/>
    <w:rsid w:val="00F82243"/>
    <w:rsid w:val="00F87F27"/>
    <w:rsid w:val="00F9148D"/>
    <w:rsid w:val="00F92488"/>
    <w:rsid w:val="00F9414A"/>
    <w:rsid w:val="00F94E19"/>
    <w:rsid w:val="00F97613"/>
    <w:rsid w:val="00FA07B5"/>
    <w:rsid w:val="00FA3789"/>
    <w:rsid w:val="00FA5171"/>
    <w:rsid w:val="00FA5F8F"/>
    <w:rsid w:val="00FA65A3"/>
    <w:rsid w:val="00FA6922"/>
    <w:rsid w:val="00FA729F"/>
    <w:rsid w:val="00FB4536"/>
    <w:rsid w:val="00FB4A9E"/>
    <w:rsid w:val="00FB5D4A"/>
    <w:rsid w:val="00FB6E6C"/>
    <w:rsid w:val="00FB7DAA"/>
    <w:rsid w:val="00FC0347"/>
    <w:rsid w:val="00FC0969"/>
    <w:rsid w:val="00FC0C67"/>
    <w:rsid w:val="00FC122B"/>
    <w:rsid w:val="00FC2F78"/>
    <w:rsid w:val="00FC735C"/>
    <w:rsid w:val="00FC74EA"/>
    <w:rsid w:val="00FD7BD3"/>
    <w:rsid w:val="00FD7EBA"/>
    <w:rsid w:val="00FE0F10"/>
    <w:rsid w:val="00FE1B6E"/>
    <w:rsid w:val="00FE1D0D"/>
    <w:rsid w:val="00FE55BF"/>
    <w:rsid w:val="00FE722C"/>
    <w:rsid w:val="00FE7630"/>
    <w:rsid w:val="00FF188F"/>
    <w:rsid w:val="00FF3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8BC9FA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30A"/>
    <w:rPr>
      <w:sz w:val="24"/>
      <w:szCs w:val="24"/>
    </w:rPr>
  </w:style>
  <w:style w:type="paragraph" w:styleId="Nadpis10">
    <w:name w:val="heading 1"/>
    <w:basedOn w:val="Normln"/>
    <w:next w:val="Normln"/>
    <w:link w:val="Nadpis1Char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uiPriority w:val="9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table" w:styleId="Mkatabulky">
    <w:name w:val="Table Grid"/>
    <w:basedOn w:val="Normlntabulka"/>
    <w:rsid w:val="008E0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D4652D"/>
    <w:rPr>
      <w:sz w:val="24"/>
      <w:szCs w:val="24"/>
    </w:rPr>
  </w:style>
  <w:style w:type="character" w:customStyle="1" w:styleId="caps">
    <w:name w:val="caps"/>
    <w:basedOn w:val="Standardnpsmoodstavce"/>
    <w:rsid w:val="0021730D"/>
  </w:style>
  <w:style w:type="character" w:customStyle="1" w:styleId="Nadpis1Char">
    <w:name w:val="Nadpis 1 Char"/>
    <w:link w:val="Nadpis10"/>
    <w:uiPriority w:val="99"/>
    <w:rsid w:val="008016E1"/>
    <w:rPr>
      <w:rFonts w:ascii="Arial" w:hAnsi="Arial" w:cs="Arial"/>
      <w:b/>
      <w:bCs/>
      <w:kern w:val="32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B230A"/>
    <w:rPr>
      <w:sz w:val="24"/>
      <w:szCs w:val="24"/>
    </w:rPr>
  </w:style>
  <w:style w:type="paragraph" w:styleId="Nadpis10">
    <w:name w:val="heading 1"/>
    <w:basedOn w:val="Normln"/>
    <w:next w:val="Normln"/>
    <w:link w:val="Nadpis1Char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uiPriority w:val="9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uiPriority w:val="99"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0A474C"/>
    <w:pPr>
      <w:ind w:left="720"/>
      <w:contextualSpacing/>
    </w:pPr>
  </w:style>
  <w:style w:type="table" w:styleId="Mkatabulky">
    <w:name w:val="Table Grid"/>
    <w:basedOn w:val="Normlntabulka"/>
    <w:rsid w:val="008E0F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cseseznamemChar">
    <w:name w:val="Odstavec se seznamem Char"/>
    <w:aliases w:val="Odstavec_muj Char"/>
    <w:basedOn w:val="Standardnpsmoodstavce"/>
    <w:link w:val="Odstavecseseznamem"/>
    <w:uiPriority w:val="34"/>
    <w:locked/>
    <w:rsid w:val="00D4652D"/>
    <w:rPr>
      <w:sz w:val="24"/>
      <w:szCs w:val="24"/>
    </w:rPr>
  </w:style>
  <w:style w:type="character" w:customStyle="1" w:styleId="caps">
    <w:name w:val="caps"/>
    <w:basedOn w:val="Standardnpsmoodstavce"/>
    <w:rsid w:val="0021730D"/>
  </w:style>
  <w:style w:type="character" w:customStyle="1" w:styleId="Nadpis1Char">
    <w:name w:val="Nadpis 1 Char"/>
    <w:link w:val="Nadpis10"/>
    <w:uiPriority w:val="99"/>
    <w:rsid w:val="008016E1"/>
    <w:rPr>
      <w:rFonts w:ascii="Arial" w:hAnsi="Arial" w:cs="Arial"/>
      <w:b/>
      <w:bCs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56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84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26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header" Target="header2.xml"/><Relationship Id="rId26" Type="http://schemas.microsoft.com/office/2011/relationships/commentsExtended" Target="commentsExtended.xml"/><Relationship Id="rId3" Type="http://schemas.openxmlformats.org/officeDocument/2006/relationships/customXml" Target="../customXml/item3.xml"/><Relationship Id="rId21" Type="http://schemas.openxmlformats.org/officeDocument/2006/relationships/footer" Target="footer4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23" Type="http://schemas.openxmlformats.org/officeDocument/2006/relationships/header" Target="header4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lena.najmanova@mpsv.cz" TargetMode="External"/><Relationship Id="rId22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LNkhkYBclV/aDj/7mkTwhXVwSwk=</DigestValue>
    </Reference>
    <Reference URI="#idOfficeObject" Type="http://www.w3.org/2000/09/xmldsig#Object">
      <DigestMethod Algorithm="http://www.w3.org/2000/09/xmldsig#sha1"/>
      <DigestValue>0I1IvGPNuXO00L/OfkmEUvFCEJg=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ysK7VmcKAOpO0VeGY6o13ROzwfM=</DigestValue>
    </Reference>
  </SignedInfo>
  <SignatureValue>ThV60Z3xGvCaBdu7w8oSvF0TCiLArBa6QeqCYHg9I5K1w4VaQMQXiNrF/xR4kLsuCguOBqQFz6Hf
nLicTH5jjflCMaRohptixLsEpIhntY0qXGFhALxfbKoTW34Upw38C50lCavLESkDorJ+UhXYa8AN
L8BDOvF4Ty/7ilRAffRyV+sFvjhBZYNdkXSdz7N/XGpZOCV9HvohF1BUvk3HriYcIHMZNYGana8i
lcObWMpv5eBRq8KXHolrzkoFQLxvXjHfZF6sXOPdp8W1+vxLsCY8Hpt4GJLNe29NKgEoXuKYDwmJ
4xlk9pmSIM1s19/24wK8TI1E/ZpVvAce6Bj2xQ==</SignatureValue>
  <KeyInfo>
    <X509Data>
      <X509Certificate>MIIGSTCCBDGgAwIBAgIDIaVGMA0GCSqGSIb3DQEBCwUAMHoxCzAJBgNVBAYTAkNaMSMwIQYDVQQD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MPHHZLaSkYKQeBtvd7GoBno/4LI=</DigestValue>
      </Reference>
      <Reference URI="/word/header3.xml?ContentType=application/vnd.openxmlformats-officedocument.wordprocessingml.header+xml">
        <DigestMethod Algorithm="http://www.w3.org/2000/09/xmldsig#sha1"/>
        <DigestValue>zQy81BwxdTlR3/taeOqS98SbKe0=</DigestValue>
      </Reference>
      <Reference URI="/word/endnotes.xml?ContentType=application/vnd.openxmlformats-officedocument.wordprocessingml.endnotes+xml">
        <DigestMethod Algorithm="http://www.w3.org/2000/09/xmldsig#sha1"/>
        <DigestValue>5RcPh9OOt2gek5gGjttR7VCs2OY=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Nvt3f6hHeyB2ksva00R+2ttgLYA=</DigestValue>
      </Reference>
      <Reference URI="/word/webSettings.xml?ContentType=application/vnd.openxmlformats-officedocument.wordprocessingml.webSettings+xml">
        <DigestMethod Algorithm="http://www.w3.org/2000/09/xmldsig#sha1"/>
        <DigestValue>RVKT8a2lY8TFO+7C9n3cEnC18Wc=</DigestValue>
      </Reference>
      <Reference URI="/word/numbering.xml?ContentType=application/vnd.openxmlformats-officedocument.wordprocessingml.numbering+xml">
        <DigestMethod Algorithm="http://www.w3.org/2000/09/xmldsig#sha1"/>
        <DigestValue>vhJye5lptiF/h/9UybgSQ4q6XYU=</DigestValue>
      </Reference>
      <Reference URI="/word/styles.xml?ContentType=application/vnd.openxmlformats-officedocument.wordprocessingml.styles+xml">
        <DigestMethod Algorithm="http://www.w3.org/2000/09/xmldsig#sha1"/>
        <DigestValue>42i6ElBLq1dnEkPnYQUbK1Wxxbk=</DigestValue>
      </Reference>
      <Reference URI="/word/footer4.xml?ContentType=application/vnd.openxmlformats-officedocument.wordprocessingml.footer+xml">
        <DigestMethod Algorithm="http://www.w3.org/2000/09/xmldsig#sha1"/>
        <DigestValue>At1Zq9baHjfgdaczP8Lf0WHJlrw=</DigestValue>
      </Reference>
      <Reference URI="/word/footer5.xml?ContentType=application/vnd.openxmlformats-officedocument.wordprocessingml.footer+xml">
        <DigestMethod Algorithm="http://www.w3.org/2000/09/xmldsig#sha1"/>
        <DigestValue>Cc2DbUI5yx3Ndt/4NZPerZ2MVxE=</DigestValue>
      </Reference>
      <Reference URI="/word/footer3.xml?ContentType=application/vnd.openxmlformats-officedocument.wordprocessingml.footer+xml">
        <DigestMethod Algorithm="http://www.w3.org/2000/09/xmldsig#sha1"/>
        <DigestValue>CfR2X9/HpbASlnks6T5t0iBYsPU=</DigestValue>
      </Reference>
      <Reference URI="/word/document.xml?ContentType=application/vnd.openxmlformats-officedocument.wordprocessingml.document.main+xml">
        <DigestMethod Algorithm="http://www.w3.org/2000/09/xmldsig#sha1"/>
        <DigestValue>cxJ7YuyluFdqEbLj+29uFrZKVr4=</DigestValue>
      </Reference>
      <Reference URI="/word/header4.xml?ContentType=application/vnd.openxmlformats-officedocument.wordprocessingml.header+xml">
        <DigestMethod Algorithm="http://www.w3.org/2000/09/xmldsig#sha1"/>
        <DigestValue>gSK2bPiH/4WRT8dsodhBxI/Jzjk=</DigestValue>
      </Reference>
      <Reference URI="/word/fontTable.xml?ContentType=application/vnd.openxmlformats-officedocument.wordprocessingml.fontTable+xml">
        <DigestMethod Algorithm="http://www.w3.org/2000/09/xmldsig#sha1"/>
        <DigestValue>WvB+PKDaV06IzXavymxwAMjeo5c=</DigestValue>
      </Reference>
      <Reference URI="/word/footnotes.xml?ContentType=application/vnd.openxmlformats-officedocument.wordprocessingml.footnotes+xml">
        <DigestMethod Algorithm="http://www.w3.org/2000/09/xmldsig#sha1"/>
        <DigestValue>n8bEDvnWEM2FWvJbDyXSaTwTCxg=</DigestValue>
      </Reference>
      <Reference URI="/word/footer1.xml?ContentType=application/vnd.openxmlformats-officedocument.wordprocessingml.footer+xml">
        <DigestMethod Algorithm="http://www.w3.org/2000/09/xmldsig#sha1"/>
        <DigestValue>/6+eZKo59MjC/41jQFu7AYeuY5g=</DigestValue>
      </Reference>
      <Reference URI="/word/header2.xml?ContentType=application/vnd.openxmlformats-officedocument.wordprocessingml.header+xml">
        <DigestMethod Algorithm="http://www.w3.org/2000/09/xmldsig#sha1"/>
        <DigestValue>xCSeJ2vuQYnvi6vW0eCjPuGf2N4=</DigestValue>
      </Reference>
      <Reference URI="/word/header1.xml?ContentType=application/vnd.openxmlformats-officedocument.wordprocessingml.header+xml">
        <DigestMethod Algorithm="http://www.w3.org/2000/09/xmldsig#sha1"/>
        <DigestValue>QaVOCtvBr2DMp4gK/EvZ7jKs+6c=</DigestValue>
      </Reference>
      <Reference URI="/word/footer2.xml?ContentType=application/vnd.openxmlformats-officedocument.wordprocessingml.footer+xml">
        <DigestMethod Algorithm="http://www.w3.org/2000/09/xmldsig#sha1"/>
        <DigestValue>lIO7Wbe4Ka+iosNKnm2WcdNWbHY=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21"/>
            <mdssi:RelationshipReference SourceId="rId7"/>
            <mdssi:RelationshipReference SourceId="rId12"/>
            <mdssi:RelationshipReference SourceId="rId17"/>
            <mdssi:RelationshipReference SourceId="rId25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24"/>
            <mdssi:RelationshipReference SourceId="rId5"/>
            <mdssi:RelationshipReference SourceId="rId15"/>
            <mdssi:RelationshipReference SourceId="rId23"/>
            <mdssi:RelationshipReference SourceId="rId10"/>
            <mdssi:RelationshipReference SourceId="rId19"/>
            <mdssi:RelationshipReference SourceId="rId9"/>
            <mdssi:RelationshipReference SourceId="rId14"/>
            <mdssi:RelationshipReference SourceId="rId22"/>
          </Transform>
          <Transform Algorithm="http://www.w3.org/TR/2001/REC-xml-c14n-20010315"/>
        </Transforms>
        <DigestMethod Algorithm="http://www.w3.org/2000/09/xmldsig#sha1"/>
        <DigestValue>OtHch7kbYV1iH7Ah8Y1EWkv3Bmk=</DigestValue>
      </Reference>
    </Manifest>
    <SignatureProperties>
      <SignatureProperty Id="idSignatureTime" Target="#idPackageSignature">
        <mdssi:SignatureTime>
          <mdssi:Format>YYYY-MM-DDThh:mm:ssTZD</mdssi:Format>
          <mdssi:Value>2017-01-09T16:04:46Z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2017-01-09T16:04:46Z</xd:SigningTime>
          <xd:SigningCertificate>
            <xd:Cert>
              <xd:CertDigest>
                <DigestMethod Algorithm="http://www.w3.org/2000/09/xmldsig#sha1"/>
                <DigestValue>6bG78m9MYrNe8oQrRio9rIzXvdM=</DigestValue>
              </xd:CertDigest>
              <xd:IssuerSerial>
                <X509IssuerName>SERIALNUMBER=NTRCZ-26439395, O="První certifikační autorita, a.s.", CN=I.CA Public CA/RSA 07/2015, C=CZ</X509IssuerName>
                <X509SerialNumber>2204998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001CDECE498E8A4CB8EB105261639215" ma:contentTypeVersion="" ma:contentTypeDescription="" ma:contentTypeScope="" ma:versionID="80f0b0554ac03cdca8b6affa7bc254eb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AE950-1A79-43D9-91CB-2DA6D97885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565F1A4-2973-4437-84C8-97A3BF2C163E}">
  <ds:schemaRefs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a9359a40-f311-4999-9c73-bd7ebaba2dd8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02A4BC-9BC7-4B46-ABDF-C236CBA3F6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CE05967-3613-45FB-8363-BDB5E0B67F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4055</Words>
  <Characters>27662</Characters>
  <Application>Microsoft Office Word</Application>
  <DocSecurity>0</DocSecurity>
  <Lines>230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31654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2017-01-04T06:39:00Z</dcterms:created>
  <dcterms:modified xsi:type="dcterms:W3CDTF">2017-01-09T15:55:00Z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0x010100ED1503153C2C3544ABECD9F4CE08C94300001CDECE498E8A4CB8EB105261639215</vt:lpwstr>
  </property>
</Properties>
</file>