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A70E61" w14:textId="77777777" w:rsidR="008352B2" w:rsidRDefault="008352B2" w:rsidP="0089195B">
      <w:pPr>
        <w:pStyle w:val="NZEV"/>
      </w:pPr>
      <w:bookmarkStart w:id="0" w:name="_GoBack"/>
      <w:bookmarkEnd w:id="0"/>
    </w:p>
    <w:p w14:paraId="484A6285" w14:textId="77777777" w:rsidR="00A749C4" w:rsidRPr="00D33F61" w:rsidRDefault="00A749C4" w:rsidP="0089195B">
      <w:pPr>
        <w:pStyle w:val="NZEV"/>
      </w:pPr>
      <w:r w:rsidRPr="00D33F61">
        <w:t xml:space="preserve">ZADÁVACÍ DOKUMENTACe </w:t>
      </w:r>
    </w:p>
    <w:p w14:paraId="484A6286" w14:textId="223D24BE" w:rsidR="00A749C4" w:rsidRPr="00D33F61" w:rsidRDefault="00A749C4" w:rsidP="0089195B">
      <w:pPr>
        <w:pStyle w:val="NZEV"/>
      </w:pPr>
    </w:p>
    <w:p w14:paraId="484A6288" w14:textId="77777777" w:rsidR="00A749C4" w:rsidRDefault="00C57D08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  <w:r w:rsidRPr="00D33F61">
        <w:rPr>
          <w:rFonts w:cs="Arial"/>
          <w:b/>
          <w:sz w:val="22"/>
          <w:szCs w:val="22"/>
        </w:rPr>
        <w:t>k veřejné zakázce</w:t>
      </w:r>
    </w:p>
    <w:p w14:paraId="6E1281EC" w14:textId="77777777" w:rsidR="008352B2" w:rsidRPr="00D33F61" w:rsidRDefault="008352B2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</w:p>
    <w:p w14:paraId="484A628A" w14:textId="7E36249B" w:rsidR="00934442" w:rsidRPr="00D33F61" w:rsidRDefault="00B848B1" w:rsidP="0093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bCs/>
          <w:color w:val="FFFFFF"/>
          <w:sz w:val="32"/>
          <w:szCs w:val="32"/>
        </w:rPr>
      </w:pPr>
      <w:r w:rsidRPr="00D33F61">
        <w:rPr>
          <w:rFonts w:cs="Arial"/>
          <w:b/>
          <w:bCs/>
          <w:color w:val="FFFFFF"/>
          <w:sz w:val="32"/>
          <w:szCs w:val="32"/>
        </w:rPr>
        <w:t>Poskytování s</w:t>
      </w:r>
      <w:r w:rsidR="00D35B96" w:rsidRPr="00D33F61">
        <w:rPr>
          <w:rFonts w:cs="Arial"/>
          <w:b/>
          <w:bCs/>
          <w:color w:val="FFFFFF"/>
          <w:sz w:val="32"/>
          <w:szCs w:val="32"/>
        </w:rPr>
        <w:t>luž</w:t>
      </w:r>
      <w:r w:rsidRPr="00D33F61">
        <w:rPr>
          <w:rFonts w:cs="Arial"/>
          <w:b/>
          <w:bCs/>
          <w:color w:val="FFFFFF"/>
          <w:sz w:val="32"/>
          <w:szCs w:val="32"/>
        </w:rPr>
        <w:t>e</w:t>
      </w:r>
      <w:r w:rsidR="00D35B96" w:rsidRPr="00D33F61">
        <w:rPr>
          <w:rFonts w:cs="Arial"/>
          <w:b/>
          <w:bCs/>
          <w:color w:val="FFFFFF"/>
          <w:sz w:val="32"/>
          <w:szCs w:val="32"/>
        </w:rPr>
        <w:t xml:space="preserve">b </w:t>
      </w:r>
      <w:r w:rsidR="009D76D3">
        <w:rPr>
          <w:rFonts w:cs="Arial"/>
          <w:b/>
          <w:bCs/>
          <w:color w:val="FFFFFF"/>
          <w:sz w:val="32"/>
          <w:szCs w:val="32"/>
        </w:rPr>
        <w:t>systémové integrace</w:t>
      </w:r>
    </w:p>
    <w:p w14:paraId="484A628B" w14:textId="7E274F8E" w:rsidR="00A6416A" w:rsidRPr="009C68AD" w:rsidRDefault="00C57D08" w:rsidP="00B32EAF">
      <w:pPr>
        <w:spacing w:before="240" w:after="240" w:line="280" w:lineRule="atLeast"/>
        <w:jc w:val="center"/>
      </w:pPr>
      <w:r w:rsidRPr="009C68AD">
        <w:t>Ev.č.</w:t>
      </w:r>
      <w:r w:rsidR="004C40C1" w:rsidRPr="00D33F61">
        <w:rPr>
          <w:rFonts w:cs="Arial"/>
        </w:rPr>
        <w:t>:</w:t>
      </w:r>
      <w:r w:rsidR="009B068F" w:rsidRPr="009B068F">
        <w:t xml:space="preserve"> </w:t>
      </w:r>
      <w:r w:rsidR="00E3366B" w:rsidRPr="00E3366B">
        <w:t>515363</w:t>
      </w:r>
    </w:p>
    <w:p w14:paraId="484A628C" w14:textId="7ACCF6A8" w:rsidR="00A749C4" w:rsidRPr="00D33F61" w:rsidRDefault="00C57D08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 w:rsidRPr="00D33F61">
        <w:rPr>
          <w:rFonts w:cs="Arial"/>
          <w:b/>
          <w:sz w:val="20"/>
          <w:szCs w:val="20"/>
        </w:rPr>
        <w:t xml:space="preserve">zadávané </w:t>
      </w:r>
      <w:r w:rsidR="003579A4" w:rsidRPr="00D33F61">
        <w:rPr>
          <w:rFonts w:cs="Arial"/>
          <w:b/>
          <w:sz w:val="20"/>
          <w:szCs w:val="20"/>
        </w:rPr>
        <w:t>v otevřeném nad</w:t>
      </w:r>
      <w:r w:rsidR="00A749C4" w:rsidRPr="00D33F61">
        <w:rPr>
          <w:rFonts w:cs="Arial"/>
          <w:b/>
          <w:sz w:val="20"/>
          <w:szCs w:val="20"/>
        </w:rPr>
        <w:t>limitním</w:t>
      </w:r>
      <w:r w:rsidR="00EA3727" w:rsidRPr="00D33F61">
        <w:rPr>
          <w:rFonts w:cs="Arial"/>
          <w:b/>
          <w:sz w:val="20"/>
          <w:szCs w:val="20"/>
        </w:rPr>
        <w:t xml:space="preserve"> </w:t>
      </w:r>
      <w:r w:rsidR="00A749C4" w:rsidRPr="00D33F61">
        <w:rPr>
          <w:rFonts w:cs="Arial"/>
          <w:b/>
          <w:sz w:val="20"/>
          <w:szCs w:val="20"/>
        </w:rPr>
        <w:t xml:space="preserve">řízení dle zákona č. </w:t>
      </w:r>
      <w:r w:rsidR="005B5121" w:rsidRPr="00D33F61">
        <w:rPr>
          <w:rFonts w:cs="Arial"/>
          <w:b/>
          <w:sz w:val="20"/>
          <w:szCs w:val="20"/>
        </w:rPr>
        <w:t>13</w:t>
      </w:r>
      <w:r w:rsidR="005B5121">
        <w:rPr>
          <w:rFonts w:cs="Arial"/>
          <w:b/>
          <w:sz w:val="20"/>
          <w:szCs w:val="20"/>
        </w:rPr>
        <w:t>4</w:t>
      </w:r>
      <w:r w:rsidR="00A749C4" w:rsidRPr="00D33F61">
        <w:rPr>
          <w:rFonts w:cs="Arial"/>
          <w:b/>
          <w:sz w:val="20"/>
          <w:szCs w:val="20"/>
        </w:rPr>
        <w:t>/</w:t>
      </w:r>
      <w:r w:rsidR="005B5121" w:rsidRPr="00D33F61">
        <w:rPr>
          <w:rFonts w:cs="Arial"/>
          <w:b/>
          <w:sz w:val="20"/>
          <w:szCs w:val="20"/>
        </w:rPr>
        <w:t>20</w:t>
      </w:r>
      <w:r w:rsidR="005B5121">
        <w:rPr>
          <w:rFonts w:cs="Arial"/>
          <w:b/>
          <w:sz w:val="20"/>
          <w:szCs w:val="20"/>
        </w:rPr>
        <w:t>1</w:t>
      </w:r>
      <w:r w:rsidR="005B5121" w:rsidRPr="00D33F61">
        <w:rPr>
          <w:rFonts w:cs="Arial"/>
          <w:b/>
          <w:sz w:val="20"/>
          <w:szCs w:val="20"/>
        </w:rPr>
        <w:t xml:space="preserve">6 </w:t>
      </w:r>
      <w:r w:rsidR="00A749C4" w:rsidRPr="00D33F61">
        <w:rPr>
          <w:rFonts w:cs="Arial"/>
          <w:b/>
          <w:sz w:val="20"/>
          <w:szCs w:val="20"/>
        </w:rPr>
        <w:t>Sb.,</w:t>
      </w:r>
    </w:p>
    <w:p w14:paraId="484A628D" w14:textId="0E974464" w:rsidR="00A749C4" w:rsidRPr="00D33F61" w:rsidRDefault="00A749C4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 w:rsidRPr="00D33F61">
        <w:rPr>
          <w:rFonts w:cs="Arial"/>
          <w:b/>
          <w:sz w:val="20"/>
          <w:szCs w:val="20"/>
        </w:rPr>
        <w:t xml:space="preserve">o </w:t>
      </w:r>
      <w:r w:rsidR="005B5121">
        <w:rPr>
          <w:rFonts w:cs="Arial"/>
          <w:b/>
          <w:sz w:val="20"/>
          <w:szCs w:val="20"/>
        </w:rPr>
        <w:t xml:space="preserve">zadávání </w:t>
      </w:r>
      <w:r w:rsidRPr="00D33F61">
        <w:rPr>
          <w:rFonts w:cs="Arial"/>
          <w:b/>
          <w:sz w:val="20"/>
          <w:szCs w:val="20"/>
        </w:rPr>
        <w:t>veřejných zakáz</w:t>
      </w:r>
      <w:r w:rsidR="005B5121">
        <w:rPr>
          <w:rFonts w:cs="Arial"/>
          <w:b/>
          <w:sz w:val="20"/>
          <w:szCs w:val="20"/>
        </w:rPr>
        <w:t>e</w:t>
      </w:r>
      <w:r w:rsidRPr="00D33F61">
        <w:rPr>
          <w:rFonts w:cs="Arial"/>
          <w:b/>
          <w:sz w:val="20"/>
          <w:szCs w:val="20"/>
        </w:rPr>
        <w:t xml:space="preserve">k (dále jen </w:t>
      </w:r>
      <w:r w:rsidR="00AC59B2" w:rsidRPr="00D33F61">
        <w:rPr>
          <w:rFonts w:cs="Arial"/>
          <w:b/>
          <w:sz w:val="20"/>
          <w:szCs w:val="20"/>
        </w:rPr>
        <w:t>„</w:t>
      </w:r>
      <w:r w:rsidR="005B5121">
        <w:rPr>
          <w:rFonts w:cs="Arial"/>
          <w:b/>
          <w:sz w:val="20"/>
          <w:szCs w:val="20"/>
        </w:rPr>
        <w:t>ZZVZ</w:t>
      </w:r>
      <w:r w:rsidR="00AC59B2" w:rsidRPr="00D33F61">
        <w:rPr>
          <w:rFonts w:cs="Arial"/>
          <w:b/>
          <w:sz w:val="20"/>
          <w:szCs w:val="20"/>
        </w:rPr>
        <w:t>“</w:t>
      </w:r>
      <w:r w:rsidRPr="00D33F61">
        <w:rPr>
          <w:rFonts w:cs="Arial"/>
          <w:b/>
          <w:sz w:val="20"/>
          <w:szCs w:val="20"/>
        </w:rPr>
        <w:t>)</w:t>
      </w:r>
    </w:p>
    <w:p w14:paraId="484A628F" w14:textId="77777777" w:rsidR="00E20139" w:rsidRPr="00D33F61" w:rsidRDefault="00E20139" w:rsidP="00E20139">
      <w:pPr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  <w:r w:rsidRPr="00D33F61">
        <w:rPr>
          <w:rFonts w:cs="Arial"/>
          <w:b/>
          <w:sz w:val="22"/>
          <w:szCs w:val="22"/>
        </w:rPr>
        <w:t>Zadavatel veřejné zakázky:</w:t>
      </w:r>
    </w:p>
    <w:p w14:paraId="484A6290" w14:textId="77777777" w:rsidR="00E20139" w:rsidRPr="00D33F61" w:rsidRDefault="00E20139" w:rsidP="00E20139">
      <w:pPr>
        <w:spacing w:before="120" w:after="120" w:line="280" w:lineRule="atLeast"/>
        <w:jc w:val="center"/>
        <w:rPr>
          <w:rFonts w:cs="Arial"/>
          <w:szCs w:val="20"/>
        </w:rPr>
      </w:pPr>
      <w:r w:rsidRPr="00D33F61">
        <w:rPr>
          <w:rFonts w:cs="Arial"/>
          <w:szCs w:val="20"/>
        </w:rPr>
        <w:t>Česká republika – Ministerstvo práce a sociálních věcí</w:t>
      </w:r>
    </w:p>
    <w:p w14:paraId="484A6292" w14:textId="77777777" w:rsidR="00E20139" w:rsidRPr="00D33F61" w:rsidRDefault="00E20139" w:rsidP="00E20139">
      <w:pPr>
        <w:spacing w:before="120" w:after="120" w:line="280" w:lineRule="atLeast"/>
        <w:jc w:val="center"/>
        <w:rPr>
          <w:rFonts w:cs="Arial"/>
          <w:szCs w:val="20"/>
        </w:rPr>
      </w:pPr>
      <w:r w:rsidRPr="00D33F61">
        <w:rPr>
          <w:rFonts w:cs="Arial"/>
          <w:szCs w:val="20"/>
        </w:rPr>
        <w:t>se sídlem Na Poříčním právu 1/376, 128 01 Praha 2</w:t>
      </w:r>
    </w:p>
    <w:p w14:paraId="484A6293" w14:textId="77777777" w:rsidR="00E20139" w:rsidRPr="00D33F61" w:rsidRDefault="00E20139" w:rsidP="00E20139">
      <w:pPr>
        <w:spacing w:before="120" w:after="120" w:line="280" w:lineRule="atLeast"/>
        <w:jc w:val="center"/>
        <w:rPr>
          <w:rFonts w:cs="Arial"/>
          <w:szCs w:val="20"/>
        </w:rPr>
      </w:pPr>
      <w:r w:rsidRPr="00D33F61">
        <w:rPr>
          <w:rFonts w:cs="Arial"/>
          <w:szCs w:val="20"/>
        </w:rPr>
        <w:t>IČO: 00551023</w:t>
      </w:r>
    </w:p>
    <w:p w14:paraId="484A6294" w14:textId="15DF51C0" w:rsidR="00E20139" w:rsidRPr="00D33F61" w:rsidRDefault="00E20139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2D102C7C" w14:textId="73A88455" w:rsidR="00866604" w:rsidRPr="00D33F61" w:rsidRDefault="00457E37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  <w:r w:rsidRPr="00087D40">
        <w:rPr>
          <w:rFonts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02F6BFE5" wp14:editId="2EDDDEE3">
            <wp:simplePos x="0" y="0"/>
            <wp:positionH relativeFrom="column">
              <wp:posOffset>2252345</wp:posOffset>
            </wp:positionH>
            <wp:positionV relativeFrom="paragraph">
              <wp:posOffset>5080</wp:posOffset>
            </wp:positionV>
            <wp:extent cx="1438275" cy="1476375"/>
            <wp:effectExtent l="0" t="0" r="9525" b="9525"/>
            <wp:wrapNone/>
            <wp:docPr id="2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4A6295" w14:textId="1724970D" w:rsidR="00E20139" w:rsidRPr="00D33F61" w:rsidRDefault="00E20139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84A6296" w14:textId="244884E2" w:rsidR="00E20139" w:rsidRPr="00D33F61" w:rsidRDefault="00E20139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84A6297" w14:textId="65129215" w:rsidR="00E20139" w:rsidRPr="00D33F61" w:rsidRDefault="00E20139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84A6298" w14:textId="77777777" w:rsidR="00E20139" w:rsidRPr="00D33F61" w:rsidRDefault="00E20139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84A6299" w14:textId="77777777" w:rsidR="00E20139" w:rsidRPr="00D33F61" w:rsidRDefault="00E20139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84A629A" w14:textId="77777777" w:rsidR="00E20139" w:rsidRPr="00D33F61" w:rsidRDefault="00E20139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84A629B" w14:textId="77777777" w:rsidR="00E20139" w:rsidRPr="00D33F61" w:rsidRDefault="00E20139" w:rsidP="00E20139">
      <w:pPr>
        <w:spacing w:before="120" w:after="120" w:line="280" w:lineRule="atLeast"/>
        <w:jc w:val="center"/>
        <w:rPr>
          <w:rFonts w:cs="Arial"/>
          <w:szCs w:val="20"/>
        </w:rPr>
      </w:pPr>
      <w:r w:rsidRPr="00D33F61">
        <w:rPr>
          <w:rFonts w:cs="Arial"/>
          <w:szCs w:val="20"/>
        </w:rPr>
        <w:t>(dále jen „</w:t>
      </w:r>
      <w:r w:rsidRPr="00D33F61">
        <w:rPr>
          <w:rFonts w:cs="Arial"/>
          <w:b/>
          <w:szCs w:val="20"/>
        </w:rPr>
        <w:t>zadavatel</w:t>
      </w:r>
      <w:r w:rsidRPr="00D33F61">
        <w:rPr>
          <w:rFonts w:cs="Arial"/>
          <w:szCs w:val="20"/>
        </w:rPr>
        <w:t>“ nebo „</w:t>
      </w:r>
      <w:r w:rsidRPr="00D33F61">
        <w:rPr>
          <w:rFonts w:cs="Arial"/>
          <w:b/>
          <w:szCs w:val="20"/>
        </w:rPr>
        <w:t>MPSV</w:t>
      </w:r>
      <w:r w:rsidRPr="00D33F61">
        <w:rPr>
          <w:rFonts w:cs="Arial"/>
          <w:szCs w:val="20"/>
        </w:rPr>
        <w:t>“)</w:t>
      </w:r>
    </w:p>
    <w:p w14:paraId="484A629C" w14:textId="77777777" w:rsidR="00C57D08" w:rsidRPr="00D33F61" w:rsidRDefault="00C57D08" w:rsidP="003579A4">
      <w:pPr>
        <w:tabs>
          <w:tab w:val="left" w:pos="0"/>
        </w:tabs>
        <w:spacing w:line="280" w:lineRule="atLeast"/>
        <w:rPr>
          <w:rFonts w:cs="Arial"/>
          <w:szCs w:val="20"/>
        </w:rPr>
      </w:pPr>
    </w:p>
    <w:p w14:paraId="4938BF47" w14:textId="77777777" w:rsidR="006F43EE" w:rsidRPr="006F43EE" w:rsidRDefault="006F43EE" w:rsidP="006F43EE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  <w:r w:rsidRPr="006F43EE">
        <w:rPr>
          <w:rFonts w:cs="Arial"/>
          <w:szCs w:val="20"/>
          <w:u w:val="single"/>
        </w:rPr>
        <w:t>Osoba oprávněná zastupovat zadavatele</w:t>
      </w:r>
    </w:p>
    <w:p w14:paraId="210EF2B1" w14:textId="13D7B8C7" w:rsidR="006F43EE" w:rsidRPr="006F43EE" w:rsidRDefault="006F43EE" w:rsidP="006F43EE">
      <w:pPr>
        <w:tabs>
          <w:tab w:val="left" w:pos="0"/>
        </w:tabs>
        <w:spacing w:line="280" w:lineRule="atLeast"/>
        <w:rPr>
          <w:rFonts w:cs="Arial"/>
          <w:szCs w:val="20"/>
        </w:rPr>
      </w:pPr>
      <w:r w:rsidRPr="006F43EE">
        <w:rPr>
          <w:rFonts w:cs="Arial"/>
          <w:szCs w:val="20"/>
        </w:rPr>
        <w:t xml:space="preserve">Mgr. Bc. et Bc. Robert Baxa, </w:t>
      </w:r>
      <w:r w:rsidR="004D04A0">
        <w:rPr>
          <w:rFonts w:cs="Arial"/>
          <w:szCs w:val="20"/>
        </w:rPr>
        <w:t>LL.M.</w:t>
      </w:r>
    </w:p>
    <w:p w14:paraId="5581395B" w14:textId="77777777" w:rsidR="006F43EE" w:rsidRPr="006F43EE" w:rsidRDefault="006F43EE" w:rsidP="006F43EE">
      <w:pPr>
        <w:tabs>
          <w:tab w:val="left" w:pos="0"/>
        </w:tabs>
        <w:spacing w:line="280" w:lineRule="atLeast"/>
        <w:rPr>
          <w:rFonts w:cs="Arial"/>
          <w:szCs w:val="20"/>
        </w:rPr>
      </w:pPr>
      <w:r w:rsidRPr="006F43EE">
        <w:rPr>
          <w:rFonts w:cs="Arial"/>
          <w:szCs w:val="20"/>
        </w:rPr>
        <w:t>první náměstek ministryně,</w:t>
      </w:r>
    </w:p>
    <w:p w14:paraId="598235B8" w14:textId="77777777" w:rsidR="006F43EE" w:rsidRPr="006F43EE" w:rsidRDefault="006F43EE" w:rsidP="006F43EE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  <w:r w:rsidRPr="006F43EE">
        <w:rPr>
          <w:rFonts w:cs="Arial"/>
          <w:szCs w:val="20"/>
        </w:rPr>
        <w:t>náměstek pro řízení sekce informačních technologií</w:t>
      </w:r>
      <w:r w:rsidRPr="006F43EE">
        <w:rPr>
          <w:rFonts w:cs="Arial"/>
          <w:szCs w:val="20"/>
          <w:u w:val="single"/>
        </w:rPr>
        <w:t xml:space="preserve"> </w:t>
      </w:r>
    </w:p>
    <w:p w14:paraId="7353AFA1" w14:textId="77777777" w:rsidR="006F43EE" w:rsidRPr="006F43EE" w:rsidRDefault="006F43EE" w:rsidP="006F43EE">
      <w:pPr>
        <w:tabs>
          <w:tab w:val="left" w:pos="0"/>
        </w:tabs>
        <w:spacing w:before="120" w:line="280" w:lineRule="atLeast"/>
        <w:rPr>
          <w:rFonts w:cs="Arial"/>
          <w:szCs w:val="20"/>
          <w:u w:val="single"/>
        </w:rPr>
      </w:pPr>
    </w:p>
    <w:p w14:paraId="6C85A0E2" w14:textId="77777777" w:rsidR="006F43EE" w:rsidRPr="00C65855" w:rsidRDefault="006F43EE" w:rsidP="006F43EE">
      <w:pPr>
        <w:tabs>
          <w:tab w:val="left" w:pos="0"/>
        </w:tabs>
        <w:spacing w:line="280" w:lineRule="atLeast"/>
        <w:rPr>
          <w:rFonts w:cs="Arial"/>
          <w:szCs w:val="20"/>
        </w:rPr>
      </w:pPr>
      <w:r w:rsidRPr="00C65855">
        <w:rPr>
          <w:rFonts w:cs="Arial"/>
          <w:szCs w:val="20"/>
          <w:u w:val="single"/>
        </w:rPr>
        <w:t>Kontaktní osoba zadavatele</w:t>
      </w:r>
    </w:p>
    <w:p w14:paraId="5D79DF6F" w14:textId="77777777" w:rsidR="006F43EE" w:rsidRPr="00C65855" w:rsidRDefault="006F43EE" w:rsidP="006F43EE">
      <w:pPr>
        <w:spacing w:before="60" w:line="280" w:lineRule="atLeast"/>
        <w:rPr>
          <w:rFonts w:cs="Arial"/>
          <w:szCs w:val="20"/>
        </w:rPr>
      </w:pPr>
      <w:r w:rsidRPr="00C65855">
        <w:rPr>
          <w:rFonts w:cs="Arial"/>
          <w:szCs w:val="20"/>
        </w:rPr>
        <w:t>Ing. Alena Najmanová, oddělení veřejných zakázek</w:t>
      </w:r>
    </w:p>
    <w:p w14:paraId="277D7D5E" w14:textId="77777777" w:rsidR="006F43EE" w:rsidRPr="00C65855" w:rsidRDefault="006F43EE" w:rsidP="006F43EE">
      <w:pPr>
        <w:spacing w:line="280" w:lineRule="atLeast"/>
        <w:rPr>
          <w:rFonts w:cs="Arial"/>
          <w:szCs w:val="20"/>
        </w:rPr>
      </w:pPr>
      <w:r w:rsidRPr="00C65855">
        <w:rPr>
          <w:rFonts w:cs="Arial"/>
          <w:szCs w:val="20"/>
        </w:rPr>
        <w:t xml:space="preserve">e-mail: </w:t>
      </w:r>
      <w:hyperlink r:id="rId14" w:history="1">
        <w:r w:rsidRPr="00C65855">
          <w:rPr>
            <w:rStyle w:val="Hypertextovodkaz"/>
            <w:rFonts w:ascii="Arial" w:hAnsi="Arial" w:cs="Arial"/>
            <w:szCs w:val="20"/>
          </w:rPr>
          <w:t>alena.najmanova@mpsv.cz</w:t>
        </w:r>
      </w:hyperlink>
    </w:p>
    <w:p w14:paraId="143F4309" w14:textId="64E34122" w:rsidR="006F43EE" w:rsidRPr="006F43EE" w:rsidRDefault="006F43EE" w:rsidP="006F43EE">
      <w:pPr>
        <w:spacing w:line="280" w:lineRule="atLeast"/>
        <w:rPr>
          <w:rFonts w:cs="Arial"/>
          <w:szCs w:val="20"/>
        </w:rPr>
      </w:pPr>
      <w:r w:rsidRPr="00C65855">
        <w:rPr>
          <w:rFonts w:cs="Arial"/>
          <w:szCs w:val="20"/>
        </w:rPr>
        <w:t>tel.: +420 221 922 540</w:t>
      </w:r>
    </w:p>
    <w:p w14:paraId="6F80ADD5" w14:textId="77777777" w:rsidR="00D35B96" w:rsidRPr="00D33F61" w:rsidRDefault="00D35B96" w:rsidP="00E46B7A">
      <w:pPr>
        <w:spacing w:line="280" w:lineRule="atLeast"/>
        <w:rPr>
          <w:rFonts w:cs="Arial"/>
          <w:b/>
          <w:u w:val="single"/>
        </w:rPr>
      </w:pPr>
    </w:p>
    <w:p w14:paraId="3699B7B2" w14:textId="77777777" w:rsidR="00D35B96" w:rsidRDefault="00D35B96" w:rsidP="00E46B7A">
      <w:pPr>
        <w:spacing w:line="280" w:lineRule="atLeast"/>
        <w:rPr>
          <w:rFonts w:cs="Arial"/>
          <w:b/>
          <w:u w:val="single"/>
        </w:rPr>
      </w:pPr>
    </w:p>
    <w:p w14:paraId="41565B56" w14:textId="77777777" w:rsidR="009C68AD" w:rsidRPr="007C124A" w:rsidRDefault="009C68AD" w:rsidP="00E46B7A">
      <w:pPr>
        <w:spacing w:line="280" w:lineRule="atLeast"/>
        <w:rPr>
          <w:rFonts w:cs="Arial"/>
          <w:b/>
          <w:u w:val="single"/>
        </w:rPr>
      </w:pPr>
    </w:p>
    <w:p w14:paraId="63CEE075" w14:textId="1285D168" w:rsidR="00333F6A" w:rsidRPr="007C124A" w:rsidRDefault="00333F6A" w:rsidP="00E46B7A">
      <w:pPr>
        <w:spacing w:line="280" w:lineRule="atLeast"/>
        <w:rPr>
          <w:rFonts w:cs="Arial"/>
          <w:b/>
          <w:u w:val="single"/>
        </w:rPr>
      </w:pPr>
      <w:r w:rsidRPr="007C124A">
        <w:rPr>
          <w:rFonts w:cs="Arial"/>
          <w:b/>
          <w:u w:val="single"/>
        </w:rPr>
        <w:t>OBSAH</w:t>
      </w:r>
    </w:p>
    <w:p w14:paraId="0DCF64B4" w14:textId="77777777" w:rsidR="00914630" w:rsidRPr="00914630" w:rsidRDefault="00A749C4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r w:rsidRPr="00914630">
        <w:rPr>
          <w:color w:val="FF0000"/>
        </w:rPr>
        <w:fldChar w:fldCharType="begin"/>
      </w:r>
      <w:r w:rsidRPr="00914630">
        <w:rPr>
          <w:color w:val="FF0000"/>
        </w:rPr>
        <w:instrText xml:space="preserve"> TOC \h \z \t "Nadpis 1;1" </w:instrText>
      </w:r>
      <w:r w:rsidRPr="00914630">
        <w:rPr>
          <w:color w:val="FF0000"/>
        </w:rPr>
        <w:fldChar w:fldCharType="separate"/>
      </w:r>
      <w:hyperlink w:anchor="_Toc468088019" w:history="1">
        <w:r w:rsidR="00914630" w:rsidRPr="00914630">
          <w:rPr>
            <w:rStyle w:val="Hypertextovodkaz"/>
            <w:rFonts w:ascii="Arial" w:hAnsi="Arial" w:cs="Arial"/>
            <w:noProof/>
          </w:rPr>
          <w:t>1.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Klasifikace předmětu plnění veřejné zakázky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_Toc468088019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 w:rsidR="009F3838">
          <w:rPr>
            <w:noProof/>
            <w:webHidden/>
          </w:rPr>
          <w:t>3</w:t>
        </w:r>
        <w:r w:rsidR="00914630" w:rsidRPr="00914630">
          <w:rPr>
            <w:noProof/>
            <w:webHidden/>
          </w:rPr>
          <w:fldChar w:fldCharType="end"/>
        </w:r>
      </w:hyperlink>
    </w:p>
    <w:p w14:paraId="685700B7" w14:textId="77777777" w:rsidR="00914630" w:rsidRPr="00914630" w:rsidRDefault="009F3838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20" w:history="1">
        <w:r w:rsidR="00914630" w:rsidRPr="00914630">
          <w:rPr>
            <w:rStyle w:val="Hypertextovodkaz"/>
            <w:rFonts w:ascii="Arial" w:hAnsi="Arial" w:cs="Arial"/>
            <w:noProof/>
          </w:rPr>
          <w:t>2.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Předmět plnění a účel veřejné zakázky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_Toc468088020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914630" w:rsidRPr="00914630">
          <w:rPr>
            <w:noProof/>
            <w:webHidden/>
          </w:rPr>
          <w:fldChar w:fldCharType="end"/>
        </w:r>
      </w:hyperlink>
    </w:p>
    <w:p w14:paraId="6CC35694" w14:textId="77777777" w:rsidR="00914630" w:rsidRPr="00914630" w:rsidRDefault="009F3838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21" w:history="1">
        <w:r w:rsidR="00914630" w:rsidRPr="00914630">
          <w:rPr>
            <w:rStyle w:val="Hypertextovodkaz"/>
            <w:rFonts w:ascii="Arial" w:hAnsi="Arial" w:cs="Arial"/>
            <w:noProof/>
          </w:rPr>
          <w:t>3.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Podmínky plnění veřejné zakázky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_Toc468088021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914630" w:rsidRPr="00914630">
          <w:rPr>
            <w:noProof/>
            <w:webHidden/>
          </w:rPr>
          <w:fldChar w:fldCharType="end"/>
        </w:r>
      </w:hyperlink>
    </w:p>
    <w:p w14:paraId="1CDD4D66" w14:textId="77777777" w:rsidR="00914630" w:rsidRPr="00914630" w:rsidRDefault="009F3838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22" w:history="1">
        <w:r w:rsidR="00914630" w:rsidRPr="00914630">
          <w:rPr>
            <w:rStyle w:val="Hypertextovodkaz"/>
            <w:rFonts w:ascii="Arial" w:hAnsi="Arial" w:cs="Arial"/>
            <w:noProof/>
          </w:rPr>
          <w:t>4.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Doba a místo plnění veřejné zakázky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_Toc468088022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914630" w:rsidRPr="00914630">
          <w:rPr>
            <w:noProof/>
            <w:webHidden/>
          </w:rPr>
          <w:fldChar w:fldCharType="end"/>
        </w:r>
      </w:hyperlink>
    </w:p>
    <w:p w14:paraId="70EF0F9A" w14:textId="77777777" w:rsidR="00914630" w:rsidRPr="00914630" w:rsidRDefault="009F3838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23" w:history="1">
        <w:r w:rsidR="00914630" w:rsidRPr="00914630">
          <w:rPr>
            <w:rStyle w:val="Hypertextovodkaz"/>
            <w:rFonts w:ascii="Arial" w:hAnsi="Arial" w:cs="Arial"/>
            <w:noProof/>
          </w:rPr>
          <w:t>5.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POŽADAVKY NA PROKÁZÁNÍ SPLNĚNÍ KVALIFIKACE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_Toc468088023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914630" w:rsidRPr="00914630">
          <w:rPr>
            <w:noProof/>
            <w:webHidden/>
          </w:rPr>
          <w:fldChar w:fldCharType="end"/>
        </w:r>
      </w:hyperlink>
    </w:p>
    <w:p w14:paraId="1E368713" w14:textId="77777777" w:rsidR="00914630" w:rsidRPr="00914630" w:rsidRDefault="009F3838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24" w:history="1">
        <w:r w:rsidR="00914630" w:rsidRPr="00914630">
          <w:rPr>
            <w:rStyle w:val="Hypertextovodkaz"/>
            <w:rFonts w:ascii="Arial" w:hAnsi="Arial" w:cs="Arial"/>
            <w:noProof/>
          </w:rPr>
          <w:t>6.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požadavky na Způsob zpracování nabídkové ceny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_Toc468088024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914630" w:rsidRPr="00914630">
          <w:rPr>
            <w:noProof/>
            <w:webHidden/>
          </w:rPr>
          <w:fldChar w:fldCharType="end"/>
        </w:r>
      </w:hyperlink>
    </w:p>
    <w:p w14:paraId="2CE8AEC2" w14:textId="77777777" w:rsidR="00914630" w:rsidRPr="00914630" w:rsidRDefault="009F3838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25" w:history="1">
        <w:r w:rsidR="00914630" w:rsidRPr="00914630">
          <w:rPr>
            <w:rStyle w:val="Hypertextovodkaz"/>
            <w:rFonts w:ascii="Arial" w:hAnsi="Arial" w:cs="Arial"/>
            <w:noProof/>
          </w:rPr>
          <w:t>7.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NÁVRH SMLOUVY, platební a Obchodní podmínky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_Toc468088025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914630" w:rsidRPr="00914630">
          <w:rPr>
            <w:noProof/>
            <w:webHidden/>
          </w:rPr>
          <w:fldChar w:fldCharType="end"/>
        </w:r>
      </w:hyperlink>
    </w:p>
    <w:p w14:paraId="75850D8F" w14:textId="77777777" w:rsidR="00914630" w:rsidRPr="00914630" w:rsidRDefault="009F3838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26" w:history="1">
        <w:r w:rsidR="00914630" w:rsidRPr="00914630">
          <w:rPr>
            <w:rStyle w:val="Hypertextovodkaz"/>
            <w:rFonts w:ascii="Arial" w:hAnsi="Arial" w:cs="Arial"/>
            <w:noProof/>
          </w:rPr>
          <w:t>8.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Jiné požadavky zadavatele na plnění veřejné zakázky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_Toc468088026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914630" w:rsidRPr="00914630">
          <w:rPr>
            <w:noProof/>
            <w:webHidden/>
          </w:rPr>
          <w:fldChar w:fldCharType="end"/>
        </w:r>
      </w:hyperlink>
    </w:p>
    <w:p w14:paraId="0C6612ED" w14:textId="77777777" w:rsidR="00914630" w:rsidRPr="00914630" w:rsidRDefault="009F3838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27" w:history="1">
        <w:r w:rsidR="00914630" w:rsidRPr="00914630">
          <w:rPr>
            <w:rStyle w:val="Hypertextovodkaz"/>
            <w:rFonts w:ascii="Arial" w:hAnsi="Arial" w:cs="Arial"/>
            <w:noProof/>
          </w:rPr>
          <w:t>9.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Způsob hodnocení nabídek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_Toc468088027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914630" w:rsidRPr="00914630">
          <w:rPr>
            <w:noProof/>
            <w:webHidden/>
          </w:rPr>
          <w:fldChar w:fldCharType="end"/>
        </w:r>
      </w:hyperlink>
    </w:p>
    <w:p w14:paraId="42F0B7D5" w14:textId="77777777" w:rsidR="00914630" w:rsidRPr="00914630" w:rsidRDefault="009F3838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28" w:history="1">
        <w:r w:rsidR="00914630" w:rsidRPr="00914630">
          <w:rPr>
            <w:rStyle w:val="Hypertextovodkaz"/>
            <w:rFonts w:ascii="Arial" w:hAnsi="Arial" w:cs="Arial"/>
            <w:noProof/>
          </w:rPr>
          <w:t>10.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POskytnuTí jistoty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_Toc468088028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914630" w:rsidRPr="00914630">
          <w:rPr>
            <w:noProof/>
            <w:webHidden/>
          </w:rPr>
          <w:fldChar w:fldCharType="end"/>
        </w:r>
      </w:hyperlink>
    </w:p>
    <w:p w14:paraId="27C946E3" w14:textId="77777777" w:rsidR="00914630" w:rsidRPr="00914630" w:rsidRDefault="009F3838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29" w:history="1">
        <w:r w:rsidR="00914630" w:rsidRPr="00914630">
          <w:rPr>
            <w:rStyle w:val="Hypertextovodkaz"/>
            <w:rFonts w:ascii="Arial" w:hAnsi="Arial" w:cs="Arial"/>
            <w:noProof/>
          </w:rPr>
          <w:t>11.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Pokyny pro zpracování nabídky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_Toc468088029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914630" w:rsidRPr="00914630">
          <w:rPr>
            <w:noProof/>
            <w:webHidden/>
          </w:rPr>
          <w:fldChar w:fldCharType="end"/>
        </w:r>
      </w:hyperlink>
    </w:p>
    <w:p w14:paraId="6FB14A81" w14:textId="77777777" w:rsidR="00914630" w:rsidRPr="00914630" w:rsidRDefault="009F3838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30" w:history="1">
        <w:r w:rsidR="00914630" w:rsidRPr="00914630">
          <w:rPr>
            <w:rStyle w:val="Hypertextovodkaz"/>
            <w:rFonts w:ascii="Arial" w:hAnsi="Arial" w:cs="Arial"/>
            <w:noProof/>
          </w:rPr>
          <w:t>12.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zadávací dokumentace a podmínky přístupu či poskytnutí zadávací dokumentace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_Toc468088030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914630" w:rsidRPr="00914630">
          <w:rPr>
            <w:noProof/>
            <w:webHidden/>
          </w:rPr>
          <w:fldChar w:fldCharType="end"/>
        </w:r>
      </w:hyperlink>
    </w:p>
    <w:p w14:paraId="7F84211C" w14:textId="77777777" w:rsidR="00914630" w:rsidRPr="00914630" w:rsidRDefault="009F3838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31" w:history="1">
        <w:r w:rsidR="00914630" w:rsidRPr="00914630">
          <w:rPr>
            <w:rStyle w:val="Hypertextovodkaz"/>
            <w:rFonts w:ascii="Arial" w:hAnsi="Arial" w:cs="Arial"/>
            <w:noProof/>
          </w:rPr>
          <w:t>13.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vysvětlení a změny zadávací dokumentace a prohlídka místa plnění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_Toc468088031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914630" w:rsidRPr="00914630">
          <w:rPr>
            <w:noProof/>
            <w:webHidden/>
          </w:rPr>
          <w:fldChar w:fldCharType="end"/>
        </w:r>
      </w:hyperlink>
    </w:p>
    <w:p w14:paraId="0AF71EE5" w14:textId="77777777" w:rsidR="00914630" w:rsidRPr="00914630" w:rsidRDefault="009F3838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32" w:history="1">
        <w:r w:rsidR="00914630" w:rsidRPr="00914630">
          <w:rPr>
            <w:rStyle w:val="Hypertextovodkaz"/>
            <w:rFonts w:ascii="Arial" w:hAnsi="Arial" w:cs="Arial"/>
            <w:noProof/>
          </w:rPr>
          <w:t>14.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Lhůta, místo a způsob pro podání nabídek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_Toc468088032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914630" w:rsidRPr="00914630">
          <w:rPr>
            <w:noProof/>
            <w:webHidden/>
          </w:rPr>
          <w:fldChar w:fldCharType="end"/>
        </w:r>
      </w:hyperlink>
    </w:p>
    <w:p w14:paraId="4568E413" w14:textId="77777777" w:rsidR="00914630" w:rsidRPr="00914630" w:rsidRDefault="009F3838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33" w:history="1">
        <w:r w:rsidR="00914630" w:rsidRPr="00914630">
          <w:rPr>
            <w:rStyle w:val="Hypertextovodkaz"/>
            <w:rFonts w:ascii="Arial" w:hAnsi="Arial" w:cs="Arial"/>
            <w:noProof/>
          </w:rPr>
          <w:t>15.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Termín otevírání nabídek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_Toc468088033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914630" w:rsidRPr="00914630">
          <w:rPr>
            <w:noProof/>
            <w:webHidden/>
          </w:rPr>
          <w:fldChar w:fldCharType="end"/>
        </w:r>
      </w:hyperlink>
    </w:p>
    <w:p w14:paraId="64027F2C" w14:textId="77777777" w:rsidR="00914630" w:rsidRPr="00914630" w:rsidRDefault="009F3838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34" w:history="1">
        <w:r w:rsidR="00914630" w:rsidRPr="00914630">
          <w:rPr>
            <w:rStyle w:val="Hypertextovodkaz"/>
            <w:rFonts w:ascii="Arial" w:hAnsi="Arial" w:cs="Arial"/>
            <w:noProof/>
          </w:rPr>
          <w:t>16.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Zadávací lhůta (lhůta, po kterou jsou dodavateli svými nabídkami vázáni)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_Toc468088034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914630" w:rsidRPr="00914630">
          <w:rPr>
            <w:noProof/>
            <w:webHidden/>
          </w:rPr>
          <w:fldChar w:fldCharType="end"/>
        </w:r>
      </w:hyperlink>
    </w:p>
    <w:p w14:paraId="4ED5A5C2" w14:textId="77777777" w:rsidR="00914630" w:rsidRPr="00914630" w:rsidRDefault="009F3838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35" w:history="1">
        <w:r w:rsidR="00914630" w:rsidRPr="00914630">
          <w:rPr>
            <w:rStyle w:val="Hypertextovodkaz"/>
            <w:rFonts w:ascii="Arial" w:hAnsi="Arial" w:cs="Arial"/>
            <w:noProof/>
          </w:rPr>
          <w:t>17.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Vysvětlení pojmů a zkratek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_Toc468088035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914630" w:rsidRPr="00914630">
          <w:rPr>
            <w:noProof/>
            <w:webHidden/>
          </w:rPr>
          <w:fldChar w:fldCharType="end"/>
        </w:r>
      </w:hyperlink>
    </w:p>
    <w:p w14:paraId="7544D718" w14:textId="77777777" w:rsidR="00914630" w:rsidRPr="00914630" w:rsidRDefault="009F3838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36" w:history="1">
        <w:r w:rsidR="00914630" w:rsidRPr="00914630">
          <w:rPr>
            <w:rStyle w:val="Hypertextovodkaz"/>
            <w:rFonts w:ascii="Arial" w:hAnsi="Arial" w:cs="Arial"/>
            <w:noProof/>
          </w:rPr>
          <w:t>18.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PŘÍLOHY zadávací dokumentace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_Toc468088036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914630" w:rsidRPr="00914630">
          <w:rPr>
            <w:noProof/>
            <w:webHidden/>
          </w:rPr>
          <w:fldChar w:fldCharType="end"/>
        </w:r>
      </w:hyperlink>
    </w:p>
    <w:p w14:paraId="484A62B7" w14:textId="77777777" w:rsidR="00A749C4" w:rsidRPr="007C124A" w:rsidRDefault="00A749C4">
      <w:pPr>
        <w:spacing w:before="240" w:after="240" w:line="280" w:lineRule="atLeast"/>
        <w:rPr>
          <w:rFonts w:cs="Arial"/>
          <w:bCs/>
          <w:caps/>
          <w:color w:val="FF0000"/>
          <w:szCs w:val="20"/>
        </w:rPr>
      </w:pPr>
      <w:r w:rsidRPr="00914630">
        <w:rPr>
          <w:rFonts w:cs="Arial"/>
          <w:color w:val="FF0000"/>
          <w:szCs w:val="20"/>
        </w:rPr>
        <w:fldChar w:fldCharType="end"/>
      </w:r>
    </w:p>
    <w:p w14:paraId="484A62B8" w14:textId="77777777" w:rsidR="00A749C4" w:rsidRPr="00D33F61" w:rsidRDefault="00A749C4">
      <w:pPr>
        <w:spacing w:before="240" w:after="240" w:line="280" w:lineRule="atLeast"/>
        <w:rPr>
          <w:rFonts w:cs="Arial"/>
          <w:bCs/>
          <w:caps/>
          <w:color w:val="FF0000"/>
          <w:szCs w:val="20"/>
        </w:rPr>
      </w:pPr>
    </w:p>
    <w:p w14:paraId="484A62B9" w14:textId="77777777" w:rsidR="00A749C4" w:rsidRPr="00D33F61" w:rsidRDefault="00A749C4">
      <w:pPr>
        <w:spacing w:before="240" w:after="240" w:line="280" w:lineRule="atLeast"/>
        <w:rPr>
          <w:rFonts w:cs="Arial"/>
          <w:bCs/>
          <w:caps/>
          <w:color w:val="FF0000"/>
          <w:szCs w:val="20"/>
        </w:rPr>
      </w:pPr>
    </w:p>
    <w:p w14:paraId="484A62BA" w14:textId="77777777" w:rsidR="00A749C4" w:rsidRPr="00D33F61" w:rsidRDefault="00A749C4">
      <w:pPr>
        <w:spacing w:before="240" w:after="240" w:line="280" w:lineRule="atLeast"/>
        <w:rPr>
          <w:rFonts w:cs="Arial"/>
          <w:bCs/>
          <w:caps/>
          <w:color w:val="FF0000"/>
          <w:szCs w:val="20"/>
        </w:rPr>
      </w:pPr>
    </w:p>
    <w:p w14:paraId="484A62BB" w14:textId="77777777" w:rsidR="00A749C4" w:rsidRPr="00D33F61" w:rsidRDefault="00A749C4" w:rsidP="00EF591E">
      <w:pPr>
        <w:spacing w:line="280" w:lineRule="atLeast"/>
        <w:rPr>
          <w:rFonts w:cs="Arial"/>
          <w:bCs/>
          <w:caps/>
          <w:color w:val="FF0000"/>
          <w:szCs w:val="20"/>
        </w:rPr>
      </w:pPr>
      <w:r w:rsidRPr="00D33F61">
        <w:rPr>
          <w:rFonts w:cs="Arial"/>
          <w:bCs/>
          <w:caps/>
          <w:color w:val="FF0000"/>
          <w:szCs w:val="20"/>
        </w:rPr>
        <w:br w:type="page"/>
      </w:r>
    </w:p>
    <w:p w14:paraId="484A62BC" w14:textId="77777777" w:rsidR="00A749C4" w:rsidRPr="00D33F61" w:rsidRDefault="00A749C4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line="280" w:lineRule="atLeast"/>
        <w:ind w:left="540" w:hanging="540"/>
        <w:rPr>
          <w:caps/>
          <w:color w:val="FFFFFF"/>
          <w:sz w:val="20"/>
          <w:szCs w:val="20"/>
        </w:rPr>
      </w:pPr>
      <w:bookmarkStart w:id="1" w:name="_Toc274229179"/>
      <w:bookmarkStart w:id="2" w:name="_Toc468088019"/>
      <w:r w:rsidRPr="00D33F61">
        <w:rPr>
          <w:caps/>
          <w:color w:val="FFFFFF"/>
          <w:sz w:val="20"/>
          <w:szCs w:val="20"/>
        </w:rPr>
        <w:lastRenderedPageBreak/>
        <w:t xml:space="preserve">Klasifikace předmětu </w:t>
      </w:r>
      <w:r w:rsidR="00BC7BEE" w:rsidRPr="00D33F61">
        <w:rPr>
          <w:caps/>
          <w:color w:val="FFFFFF"/>
          <w:sz w:val="20"/>
          <w:szCs w:val="20"/>
        </w:rPr>
        <w:t xml:space="preserve">plnění </w:t>
      </w:r>
      <w:r w:rsidRPr="00D33F61">
        <w:rPr>
          <w:caps/>
          <w:color w:val="FFFFFF"/>
          <w:sz w:val="20"/>
          <w:szCs w:val="20"/>
        </w:rPr>
        <w:t>veřejné zakázky</w:t>
      </w:r>
      <w:bookmarkEnd w:id="1"/>
      <w:bookmarkEnd w:id="2"/>
    </w:p>
    <w:p w14:paraId="484A62BD" w14:textId="22813CA0" w:rsidR="00A749C4" w:rsidRPr="00D33F61" w:rsidRDefault="00A749C4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/>
          <w:bCs/>
          <w:szCs w:val="20"/>
        </w:rPr>
      </w:pPr>
      <w:r w:rsidRPr="00D33F61">
        <w:rPr>
          <w:rFonts w:cs="Arial"/>
          <w:b/>
          <w:bCs/>
          <w:szCs w:val="20"/>
        </w:rPr>
        <w:t xml:space="preserve">Druh veřejné zakázky: </w:t>
      </w:r>
      <w:r w:rsidRPr="00D33F61">
        <w:rPr>
          <w:rFonts w:cs="Arial"/>
          <w:b/>
          <w:bCs/>
          <w:szCs w:val="20"/>
        </w:rPr>
        <w:tab/>
      </w:r>
      <w:r w:rsidRPr="00D33F61">
        <w:rPr>
          <w:rFonts w:cs="Arial"/>
          <w:bCs/>
          <w:szCs w:val="20"/>
        </w:rPr>
        <w:t xml:space="preserve">veřejná zakázka na </w:t>
      </w:r>
      <w:r w:rsidR="00672286" w:rsidRPr="00D33F61">
        <w:rPr>
          <w:rFonts w:cs="Arial"/>
          <w:bCs/>
          <w:szCs w:val="20"/>
        </w:rPr>
        <w:t>služby</w:t>
      </w:r>
      <w:r w:rsidRPr="00D33F61">
        <w:rPr>
          <w:rFonts w:cs="Arial"/>
          <w:bCs/>
          <w:color w:val="FF0000"/>
          <w:szCs w:val="20"/>
        </w:rPr>
        <w:t xml:space="preserve"> </w:t>
      </w:r>
    </w:p>
    <w:p w14:paraId="484A62BE" w14:textId="77777777" w:rsidR="00A749C4" w:rsidRPr="00D33F61" w:rsidRDefault="00A749C4" w:rsidP="00AC4AE3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Cs/>
          <w:szCs w:val="20"/>
        </w:rPr>
      </w:pPr>
      <w:r w:rsidRPr="00D33F61">
        <w:rPr>
          <w:rFonts w:cs="Arial"/>
          <w:b/>
          <w:bCs/>
          <w:szCs w:val="20"/>
        </w:rPr>
        <w:t xml:space="preserve">Druh zadávacího řízení: </w:t>
      </w:r>
      <w:r w:rsidRPr="00D33F61">
        <w:rPr>
          <w:rFonts w:cs="Arial"/>
          <w:b/>
          <w:bCs/>
          <w:szCs w:val="20"/>
        </w:rPr>
        <w:tab/>
      </w:r>
      <w:r w:rsidR="003579A4" w:rsidRPr="00D33F61">
        <w:rPr>
          <w:rFonts w:cs="Arial"/>
          <w:bCs/>
          <w:szCs w:val="20"/>
        </w:rPr>
        <w:t>otevřené nadlimitní</w:t>
      </w:r>
      <w:r w:rsidRPr="00D33F61">
        <w:rPr>
          <w:rFonts w:cs="Arial"/>
          <w:bCs/>
          <w:szCs w:val="20"/>
        </w:rPr>
        <w:t xml:space="preserve"> řízení</w:t>
      </w:r>
    </w:p>
    <w:p w14:paraId="484A62BF" w14:textId="77777777" w:rsidR="00934442" w:rsidRPr="00D33F61" w:rsidRDefault="00934442" w:rsidP="00934442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Cs/>
          <w:szCs w:val="20"/>
        </w:rPr>
      </w:pPr>
    </w:p>
    <w:tbl>
      <w:tblPr>
        <w:tblW w:w="86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6"/>
        <w:gridCol w:w="2918"/>
      </w:tblGrid>
      <w:tr w:rsidR="001B3B4D" w:rsidRPr="00D33F61" w14:paraId="484A62C2" w14:textId="77777777" w:rsidTr="00C119D0">
        <w:trPr>
          <w:trHeight w:val="386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84A62C0" w14:textId="77777777" w:rsidR="001B3B4D" w:rsidRPr="00D33F61" w:rsidRDefault="001B3B4D">
            <w:pPr>
              <w:jc w:val="center"/>
              <w:rPr>
                <w:rFonts w:cs="Arial"/>
                <w:b/>
                <w:bCs/>
                <w:szCs w:val="20"/>
              </w:rPr>
            </w:pPr>
            <w:bookmarkStart w:id="3" w:name="_Toc245805748"/>
            <w:r w:rsidRPr="00D33F61">
              <w:rPr>
                <w:rFonts w:cs="Arial"/>
                <w:b/>
                <w:bCs/>
                <w:szCs w:val="20"/>
              </w:rPr>
              <w:t>Název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84A62C1" w14:textId="77777777" w:rsidR="001B3B4D" w:rsidRPr="00D33F61" w:rsidRDefault="001B3B4D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D33F61">
              <w:rPr>
                <w:rFonts w:cs="Arial"/>
                <w:b/>
                <w:bCs/>
                <w:szCs w:val="20"/>
              </w:rPr>
              <w:t>CPV</w:t>
            </w:r>
          </w:p>
        </w:tc>
      </w:tr>
      <w:tr w:rsidR="00CA6A32" w:rsidRPr="00D33F61" w14:paraId="708B868C" w14:textId="77777777" w:rsidTr="00C119D0">
        <w:trPr>
          <w:trHeight w:val="262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C6922" w14:textId="25AF9F59" w:rsidR="00CA6A32" w:rsidRPr="00D33F61" w:rsidRDefault="00CA6A32" w:rsidP="00826399">
            <w:pPr>
              <w:spacing w:line="280" w:lineRule="atLeast"/>
              <w:jc w:val="left"/>
              <w:rPr>
                <w:rFonts w:cs="Arial"/>
                <w:bCs/>
                <w:szCs w:val="20"/>
              </w:rPr>
            </w:pPr>
            <w:r w:rsidRPr="00552017">
              <w:rPr>
                <w:rFonts w:cs="Arial"/>
                <w:szCs w:val="20"/>
              </w:rPr>
              <w:t>Poradenské služby v oblasti integrace programového vybavení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9F793" w14:textId="6AE10B62" w:rsidR="00CA6A32" w:rsidRPr="00D33F61" w:rsidRDefault="00CA6A32" w:rsidP="00E97496">
            <w:pPr>
              <w:spacing w:line="280" w:lineRule="atLeast"/>
              <w:jc w:val="center"/>
              <w:rPr>
                <w:rFonts w:cs="Arial"/>
                <w:bCs/>
                <w:szCs w:val="20"/>
              </w:rPr>
            </w:pPr>
            <w:r w:rsidRPr="00087D40">
              <w:rPr>
                <w:rFonts w:cs="Arial"/>
                <w:szCs w:val="20"/>
              </w:rPr>
              <w:t>7222</w:t>
            </w:r>
            <w:r w:rsidRPr="00552017">
              <w:rPr>
                <w:rFonts w:cs="Arial"/>
                <w:szCs w:val="20"/>
              </w:rPr>
              <w:t>7000-2</w:t>
            </w:r>
          </w:p>
        </w:tc>
      </w:tr>
      <w:tr w:rsidR="00CA6A32" w:rsidRPr="00D33F61" w14:paraId="4F0B5C49" w14:textId="77777777" w:rsidTr="00C119D0">
        <w:trPr>
          <w:trHeight w:val="262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FB2DD" w14:textId="2505D9C4" w:rsidR="00CA6A32" w:rsidRPr="00D33F61" w:rsidRDefault="00CA6A32" w:rsidP="00C450C9">
            <w:pPr>
              <w:spacing w:line="280" w:lineRule="atLeast"/>
              <w:jc w:val="left"/>
              <w:rPr>
                <w:rFonts w:cs="Arial"/>
                <w:szCs w:val="20"/>
              </w:rPr>
            </w:pPr>
            <w:r w:rsidRPr="00552017">
              <w:rPr>
                <w:rFonts w:cs="Arial"/>
                <w:szCs w:val="20"/>
              </w:rPr>
              <w:t>Poradenské služby v oblasti integrace technického vybavení počítačů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D8CB2" w14:textId="6C7FECB2" w:rsidR="00CA6A32" w:rsidRPr="00D33F61" w:rsidRDefault="00CA6A32" w:rsidP="00D35B96">
            <w:pPr>
              <w:spacing w:line="280" w:lineRule="atLeast"/>
              <w:jc w:val="center"/>
              <w:rPr>
                <w:rFonts w:cs="Arial"/>
                <w:szCs w:val="20"/>
              </w:rPr>
            </w:pPr>
            <w:r w:rsidRPr="00552017">
              <w:rPr>
                <w:rFonts w:cs="Arial"/>
                <w:szCs w:val="20"/>
              </w:rPr>
              <w:t>72228000-9</w:t>
            </w:r>
          </w:p>
        </w:tc>
      </w:tr>
    </w:tbl>
    <w:p w14:paraId="484A62CC" w14:textId="77777777" w:rsidR="006C7894" w:rsidRPr="00D33F61" w:rsidRDefault="006C7894" w:rsidP="006C7894">
      <w:pPr>
        <w:spacing w:line="280" w:lineRule="atLeast"/>
        <w:rPr>
          <w:rFonts w:cs="Arial"/>
          <w:szCs w:val="20"/>
        </w:rPr>
      </w:pPr>
      <w:bookmarkStart w:id="4" w:name="_Toc269749166"/>
      <w:bookmarkStart w:id="5" w:name="_Toc269749167"/>
      <w:bookmarkStart w:id="6" w:name="_Toc269749168"/>
      <w:bookmarkEnd w:id="3"/>
      <w:bookmarkEnd w:id="4"/>
      <w:bookmarkEnd w:id="5"/>
      <w:bookmarkEnd w:id="6"/>
    </w:p>
    <w:p w14:paraId="484A62CD" w14:textId="471B874A" w:rsidR="00A6416A" w:rsidRPr="00D33F61" w:rsidRDefault="00A6416A" w:rsidP="00A6416A">
      <w:pPr>
        <w:pStyle w:val="Normln11"/>
        <w:spacing w:before="120"/>
        <w:jc w:val="both"/>
        <w:rPr>
          <w:rFonts w:cs="Arial"/>
          <w:b/>
          <w:sz w:val="20"/>
          <w:szCs w:val="20"/>
        </w:rPr>
      </w:pPr>
      <w:r w:rsidRPr="00CA6A32">
        <w:rPr>
          <w:rFonts w:cs="Arial"/>
          <w:b/>
          <w:sz w:val="20"/>
          <w:szCs w:val="20"/>
        </w:rPr>
        <w:t>Předpokládaná hodnota veřejné zakázky:</w:t>
      </w:r>
      <w:r w:rsidRPr="00CA6A32">
        <w:rPr>
          <w:rFonts w:cs="Arial"/>
          <w:b/>
          <w:sz w:val="20"/>
          <w:szCs w:val="20"/>
        </w:rPr>
        <w:tab/>
      </w:r>
      <w:r w:rsidR="00103D23">
        <w:rPr>
          <w:rFonts w:cs="Arial"/>
          <w:b/>
          <w:sz w:val="20"/>
          <w:szCs w:val="20"/>
        </w:rPr>
        <w:t>280.000.000</w:t>
      </w:r>
      <w:r w:rsidR="000D1B0D" w:rsidRPr="00CA6A32">
        <w:rPr>
          <w:rFonts w:cs="Arial"/>
          <w:b/>
          <w:sz w:val="20"/>
          <w:szCs w:val="20"/>
        </w:rPr>
        <w:t>,-</w:t>
      </w:r>
      <w:r w:rsidRPr="00CA6A32">
        <w:rPr>
          <w:rFonts w:cs="Arial"/>
          <w:b/>
          <w:sz w:val="20"/>
          <w:szCs w:val="20"/>
        </w:rPr>
        <w:t xml:space="preserve"> Kč bez DPH</w:t>
      </w:r>
    </w:p>
    <w:p w14:paraId="484A62CE" w14:textId="002D6163" w:rsidR="00A749C4" w:rsidRPr="00D33F61" w:rsidRDefault="00A749C4" w:rsidP="00DF684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7" w:name="_Toc468088020"/>
      <w:r w:rsidRPr="00D33F61">
        <w:rPr>
          <w:caps/>
          <w:color w:val="FFFFFF"/>
          <w:sz w:val="20"/>
          <w:szCs w:val="20"/>
        </w:rPr>
        <w:t xml:space="preserve">Předmět plnění </w:t>
      </w:r>
      <w:r w:rsidR="005B5121">
        <w:rPr>
          <w:caps/>
          <w:color w:val="FFFFFF"/>
          <w:sz w:val="20"/>
          <w:szCs w:val="20"/>
        </w:rPr>
        <w:t xml:space="preserve">a účel </w:t>
      </w:r>
      <w:r w:rsidRPr="00D33F61">
        <w:rPr>
          <w:caps/>
          <w:color w:val="FFFFFF"/>
          <w:sz w:val="20"/>
          <w:szCs w:val="20"/>
        </w:rPr>
        <w:t>veřejné zakázky</w:t>
      </w:r>
      <w:bookmarkEnd w:id="7"/>
      <w:r w:rsidRPr="00D33F61">
        <w:rPr>
          <w:caps/>
          <w:color w:val="FFFFFF"/>
          <w:sz w:val="20"/>
          <w:szCs w:val="20"/>
        </w:rPr>
        <w:t xml:space="preserve"> </w:t>
      </w:r>
    </w:p>
    <w:p w14:paraId="52A85F16" w14:textId="6374FA03" w:rsidR="00D43FDC" w:rsidRPr="00D33F61" w:rsidRDefault="00861A5A" w:rsidP="00D43FDC">
      <w:pPr>
        <w:spacing w:before="120" w:line="280" w:lineRule="atLeast"/>
        <w:rPr>
          <w:rFonts w:cs="Arial"/>
        </w:rPr>
      </w:pPr>
      <w:bookmarkStart w:id="8" w:name="_Toc269749170"/>
      <w:bookmarkStart w:id="9" w:name="_Toc269749171"/>
      <w:bookmarkStart w:id="10" w:name="_Toc269749172"/>
      <w:bookmarkStart w:id="11" w:name="_Toc269749173"/>
      <w:bookmarkStart w:id="12" w:name="_Toc269749209"/>
      <w:bookmarkStart w:id="13" w:name="_Toc269749210"/>
      <w:bookmarkStart w:id="14" w:name="_Toc269749211"/>
      <w:bookmarkStart w:id="15" w:name="_Toc269749212"/>
      <w:bookmarkStart w:id="16" w:name="_Toc269749213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D33F61">
        <w:rPr>
          <w:rFonts w:cs="Arial"/>
        </w:rPr>
        <w:t xml:space="preserve">Předmětem veřejné zakázky je </w:t>
      </w:r>
      <w:r w:rsidR="00477312" w:rsidRPr="00D33F61">
        <w:rPr>
          <w:rFonts w:cs="Arial"/>
        </w:rPr>
        <w:t xml:space="preserve">poskytování služeb </w:t>
      </w:r>
      <w:r w:rsidR="006021A0">
        <w:rPr>
          <w:rFonts w:cs="Arial"/>
          <w:lang w:eastAsia="en-US"/>
        </w:rPr>
        <w:t>systémové integrace ICT prostředí</w:t>
      </w:r>
      <w:r w:rsidR="00477312" w:rsidRPr="00D33F61">
        <w:rPr>
          <w:rFonts w:cs="Arial"/>
          <w:lang w:eastAsia="en-US"/>
        </w:rPr>
        <w:t xml:space="preserve"> v rámci resortu </w:t>
      </w:r>
      <w:r w:rsidR="009A19AE" w:rsidRPr="00D33F61">
        <w:rPr>
          <w:rFonts w:cs="Arial"/>
          <w:lang w:eastAsia="en-US"/>
        </w:rPr>
        <w:t>zadavatele</w:t>
      </w:r>
      <w:r w:rsidR="00477312" w:rsidRPr="00D33F61">
        <w:rPr>
          <w:rFonts w:cs="Arial"/>
        </w:rPr>
        <w:t xml:space="preserve"> (dále společně jen „</w:t>
      </w:r>
      <w:r w:rsidR="00477312" w:rsidRPr="00D33F61">
        <w:rPr>
          <w:rFonts w:cs="Arial"/>
          <w:b/>
        </w:rPr>
        <w:t>Služby</w:t>
      </w:r>
      <w:r w:rsidR="00477312" w:rsidRPr="00D33F61">
        <w:rPr>
          <w:rFonts w:cs="Arial"/>
        </w:rPr>
        <w:t>“)</w:t>
      </w:r>
      <w:r w:rsidR="00F432A6">
        <w:rPr>
          <w:rFonts w:cs="Arial"/>
        </w:rPr>
        <w:t xml:space="preserve"> vybraným dodavatelem. Služby</w:t>
      </w:r>
      <w:r w:rsidR="00DF0693">
        <w:rPr>
          <w:rFonts w:cs="Arial"/>
        </w:rPr>
        <w:t xml:space="preserve"> </w:t>
      </w:r>
      <w:r w:rsidR="00672286" w:rsidRPr="00D33F61">
        <w:rPr>
          <w:rFonts w:cs="Arial"/>
        </w:rPr>
        <w:t xml:space="preserve">jsou podrobněji </w:t>
      </w:r>
      <w:r w:rsidR="00672286" w:rsidRPr="00DF0693">
        <w:rPr>
          <w:rFonts w:cs="Arial"/>
        </w:rPr>
        <w:t xml:space="preserve">specifikovány v </w:t>
      </w:r>
      <w:r w:rsidR="00672286" w:rsidRPr="00DF0693">
        <w:rPr>
          <w:rFonts w:cs="Arial"/>
          <w:szCs w:val="20"/>
        </w:rPr>
        <w:t>příloze č. 2 této</w:t>
      </w:r>
      <w:r w:rsidR="00672286" w:rsidRPr="00D33F61">
        <w:rPr>
          <w:rFonts w:cs="Arial"/>
          <w:szCs w:val="20"/>
        </w:rPr>
        <w:t xml:space="preserve"> zadávací dokumentace</w:t>
      </w:r>
      <w:r w:rsidR="00336A16" w:rsidRPr="00D33F61">
        <w:rPr>
          <w:rFonts w:cs="Arial"/>
          <w:szCs w:val="20"/>
        </w:rPr>
        <w:t>, závazném vzoru</w:t>
      </w:r>
      <w:r w:rsidR="00540BE1">
        <w:rPr>
          <w:rFonts w:cs="Arial"/>
          <w:szCs w:val="20"/>
        </w:rPr>
        <w:t xml:space="preserve"> </w:t>
      </w:r>
      <w:r w:rsidR="00336A16" w:rsidRPr="00D33F61">
        <w:rPr>
          <w:rFonts w:cs="Arial"/>
          <w:szCs w:val="20"/>
        </w:rPr>
        <w:t>smlouvy</w:t>
      </w:r>
      <w:r w:rsidR="00536C14" w:rsidRPr="00D33F61">
        <w:rPr>
          <w:rFonts w:cs="Arial"/>
          <w:szCs w:val="20"/>
        </w:rPr>
        <w:t xml:space="preserve"> (dále také jen jako „</w:t>
      </w:r>
      <w:r w:rsidR="00536C14" w:rsidRPr="00D33F61">
        <w:rPr>
          <w:rFonts w:cs="Arial"/>
          <w:b/>
          <w:szCs w:val="20"/>
        </w:rPr>
        <w:t>Smlouva</w:t>
      </w:r>
      <w:r w:rsidR="00536C14" w:rsidRPr="00D33F61">
        <w:rPr>
          <w:rFonts w:cs="Arial"/>
          <w:szCs w:val="20"/>
        </w:rPr>
        <w:t>“ nebo „</w:t>
      </w:r>
      <w:r w:rsidR="00536C14" w:rsidRPr="00D33F61">
        <w:rPr>
          <w:rFonts w:cs="Arial"/>
          <w:b/>
          <w:szCs w:val="20"/>
        </w:rPr>
        <w:t>Závazný vzor Smlouvy</w:t>
      </w:r>
      <w:r w:rsidR="00536C14" w:rsidRPr="00D33F61">
        <w:rPr>
          <w:rFonts w:cs="Arial"/>
          <w:szCs w:val="20"/>
        </w:rPr>
        <w:t>“)</w:t>
      </w:r>
      <w:r w:rsidR="00966D88">
        <w:rPr>
          <w:rFonts w:cs="Arial"/>
          <w:szCs w:val="20"/>
        </w:rPr>
        <w:t xml:space="preserve"> a v příloze č. </w:t>
      </w:r>
      <w:r w:rsidR="00BC58C9">
        <w:rPr>
          <w:rFonts w:cs="Arial"/>
          <w:szCs w:val="20"/>
        </w:rPr>
        <w:t>5</w:t>
      </w:r>
      <w:r w:rsidR="00966D88">
        <w:rPr>
          <w:rFonts w:cs="Arial"/>
          <w:szCs w:val="20"/>
        </w:rPr>
        <w:t xml:space="preserve"> této zadávací dokumentace</w:t>
      </w:r>
      <w:r w:rsidR="005B5121">
        <w:rPr>
          <w:rFonts w:cs="Arial"/>
          <w:szCs w:val="20"/>
        </w:rPr>
        <w:t xml:space="preserve"> („</w:t>
      </w:r>
      <w:r w:rsidR="009B1E42">
        <w:rPr>
          <w:rFonts w:cs="Arial"/>
          <w:szCs w:val="20"/>
        </w:rPr>
        <w:t>O</w:t>
      </w:r>
      <w:r w:rsidR="009B1E42" w:rsidRPr="009B1E42">
        <w:rPr>
          <w:rFonts w:cs="Arial"/>
          <w:szCs w:val="20"/>
        </w:rPr>
        <w:t>becné požadavky na služby</w:t>
      </w:r>
      <w:r w:rsidR="005B5121">
        <w:rPr>
          <w:rFonts w:cs="Arial"/>
          <w:szCs w:val="20"/>
        </w:rPr>
        <w:t>“)</w:t>
      </w:r>
      <w:r w:rsidR="00672286" w:rsidRPr="00D33F61">
        <w:rPr>
          <w:rFonts w:cs="Arial"/>
        </w:rPr>
        <w:t xml:space="preserve">. </w:t>
      </w:r>
      <w:r w:rsidR="00D43FDC" w:rsidRPr="00D33F61">
        <w:rPr>
          <w:rFonts w:cs="Arial"/>
        </w:rPr>
        <w:t xml:space="preserve">Předmětem zakázky je </w:t>
      </w:r>
      <w:r w:rsidR="00ED7B34">
        <w:rPr>
          <w:rFonts w:cs="Arial"/>
        </w:rPr>
        <w:t xml:space="preserve">tedy </w:t>
      </w:r>
      <w:r w:rsidR="00D43FDC" w:rsidRPr="00D33F61">
        <w:rPr>
          <w:rFonts w:cs="Arial"/>
        </w:rPr>
        <w:t xml:space="preserve">poskytnutí kvalifikovaných služeb za účelem podpory </w:t>
      </w:r>
      <w:r w:rsidR="00ED7B34">
        <w:rPr>
          <w:rFonts w:cs="Arial"/>
        </w:rPr>
        <w:t>z</w:t>
      </w:r>
      <w:r w:rsidR="00ED7B34" w:rsidRPr="00D33F61">
        <w:rPr>
          <w:rFonts w:cs="Arial"/>
        </w:rPr>
        <w:t xml:space="preserve">adavatele </w:t>
      </w:r>
      <w:r w:rsidR="00D43FDC" w:rsidRPr="00D33F61">
        <w:rPr>
          <w:rFonts w:cs="Arial"/>
        </w:rPr>
        <w:t>při realizaci ICT projektů</w:t>
      </w:r>
      <w:r w:rsidR="00ED7B34">
        <w:rPr>
          <w:rFonts w:cs="Arial"/>
        </w:rPr>
        <w:t>, přičemž se j</w:t>
      </w:r>
      <w:r w:rsidR="00D43FDC" w:rsidRPr="00D33F61">
        <w:rPr>
          <w:rFonts w:cs="Arial"/>
        </w:rPr>
        <w:t xml:space="preserve">edná se o významné zakázky s kritickým dopadem do fungování </w:t>
      </w:r>
      <w:r w:rsidR="00ED7B34">
        <w:rPr>
          <w:rFonts w:cs="Arial"/>
        </w:rPr>
        <w:t>z</w:t>
      </w:r>
      <w:r w:rsidR="00D43FDC" w:rsidRPr="00D33F61">
        <w:rPr>
          <w:rFonts w:cs="Arial"/>
        </w:rPr>
        <w:t>adavatele.</w:t>
      </w:r>
    </w:p>
    <w:p w14:paraId="5B3E9997" w14:textId="056DBAD7" w:rsidR="00540BE1" w:rsidRPr="00B559CE" w:rsidRDefault="00D43FDC" w:rsidP="007019FD">
      <w:pPr>
        <w:spacing w:before="120" w:line="280" w:lineRule="atLeast"/>
        <w:rPr>
          <w:rFonts w:cs="Arial"/>
          <w:szCs w:val="22"/>
        </w:rPr>
      </w:pPr>
      <w:bookmarkStart w:id="17" w:name="_Ref313894952"/>
      <w:r w:rsidRPr="00540BE1">
        <w:rPr>
          <w:rFonts w:cs="Arial"/>
        </w:rPr>
        <w:t xml:space="preserve">Poskytované služby budou zahrnovat zejména </w:t>
      </w:r>
      <w:r w:rsidR="00540BE1">
        <w:rPr>
          <w:rFonts w:cs="Arial"/>
          <w:szCs w:val="22"/>
        </w:rPr>
        <w:t xml:space="preserve">služby personální kapacity v oblasti </w:t>
      </w:r>
      <w:r w:rsidR="009E7340">
        <w:rPr>
          <w:rFonts w:cs="Arial"/>
          <w:lang w:eastAsia="en-US"/>
        </w:rPr>
        <w:t xml:space="preserve">systémové integrace </w:t>
      </w:r>
      <w:r w:rsidR="009E7340" w:rsidRPr="00B559CE">
        <w:rPr>
          <w:rFonts w:cs="Arial"/>
          <w:lang w:eastAsia="en-US"/>
        </w:rPr>
        <w:t>ICT prostředí</w:t>
      </w:r>
      <w:r w:rsidR="00540BE1" w:rsidRPr="00B559CE">
        <w:rPr>
          <w:rFonts w:cs="Arial"/>
          <w:szCs w:val="22"/>
          <w:lang w:eastAsia="en-US"/>
        </w:rPr>
        <w:t xml:space="preserve"> v rámci resortu </w:t>
      </w:r>
      <w:r w:rsidR="000B32C3">
        <w:rPr>
          <w:rFonts w:cs="Arial"/>
          <w:szCs w:val="22"/>
          <w:lang w:eastAsia="en-US"/>
        </w:rPr>
        <w:t>zadavatele</w:t>
      </w:r>
      <w:r w:rsidR="00540BE1" w:rsidRPr="00B559CE">
        <w:rPr>
          <w:rFonts w:cs="Arial"/>
          <w:szCs w:val="22"/>
          <w:lang w:eastAsia="en-US"/>
        </w:rPr>
        <w:t>, zejména pak spočívajících v:</w:t>
      </w:r>
    </w:p>
    <w:p w14:paraId="0FB159DD" w14:textId="19A82ED1" w:rsidR="00540BE1" w:rsidRPr="00B559CE" w:rsidRDefault="00722FA9" w:rsidP="00540BE1">
      <w:pPr>
        <w:pStyle w:val="RLTextlnkuslovan"/>
        <w:numPr>
          <w:ilvl w:val="1"/>
          <w:numId w:val="21"/>
        </w:numPr>
        <w:rPr>
          <w:rFonts w:cs="Arial"/>
          <w:szCs w:val="22"/>
        </w:rPr>
      </w:pPr>
      <w:r w:rsidRPr="00B559CE">
        <w:rPr>
          <w:rFonts w:cs="Arial"/>
          <w:szCs w:val="22"/>
        </w:rPr>
        <w:t>zajištění služeb systémové integrace</w:t>
      </w:r>
      <w:r w:rsidR="00540BE1" w:rsidRPr="00B559CE">
        <w:rPr>
          <w:rFonts w:cs="Arial"/>
          <w:szCs w:val="22"/>
        </w:rPr>
        <w:t>; a v</w:t>
      </w:r>
    </w:p>
    <w:p w14:paraId="21D12D95" w14:textId="773D6C10" w:rsidR="00540BE1" w:rsidRPr="00B559CE" w:rsidRDefault="00540BE1" w:rsidP="00540BE1">
      <w:pPr>
        <w:pStyle w:val="RLTextlnkuslovan"/>
        <w:numPr>
          <w:ilvl w:val="1"/>
          <w:numId w:val="21"/>
        </w:numPr>
        <w:rPr>
          <w:rFonts w:cs="Arial"/>
          <w:szCs w:val="22"/>
        </w:rPr>
      </w:pPr>
      <w:r w:rsidRPr="00B559CE">
        <w:rPr>
          <w:rFonts w:cs="Arial"/>
          <w:szCs w:val="22"/>
        </w:rPr>
        <w:t>poskytování ostatních odborných</w:t>
      </w:r>
      <w:r w:rsidR="004B387B" w:rsidRPr="00B559CE">
        <w:rPr>
          <w:rFonts w:cs="Arial"/>
          <w:szCs w:val="22"/>
        </w:rPr>
        <w:t xml:space="preserve"> a </w:t>
      </w:r>
      <w:r w:rsidRPr="00B559CE">
        <w:rPr>
          <w:rFonts w:cs="Arial"/>
          <w:szCs w:val="22"/>
        </w:rPr>
        <w:t xml:space="preserve">konzultačních služeb z oblasti </w:t>
      </w:r>
      <w:r w:rsidR="009E7340" w:rsidRPr="00B559CE">
        <w:rPr>
          <w:rFonts w:cs="Arial"/>
          <w:szCs w:val="22"/>
        </w:rPr>
        <w:t>systémové integrace</w:t>
      </w:r>
      <w:r w:rsidR="007019FD" w:rsidRPr="00B559CE">
        <w:rPr>
          <w:rFonts w:cs="Arial"/>
          <w:szCs w:val="22"/>
        </w:rPr>
        <w:t>.</w:t>
      </w:r>
    </w:p>
    <w:p w14:paraId="5E60DC58" w14:textId="5293A6DC" w:rsidR="00D43FDC" w:rsidRDefault="0075079E" w:rsidP="009C68AD">
      <w:pPr>
        <w:spacing w:before="120" w:line="280" w:lineRule="atLeast"/>
        <w:rPr>
          <w:rFonts w:cs="Arial"/>
        </w:rPr>
      </w:pPr>
      <w:r w:rsidRPr="00B559CE">
        <w:rPr>
          <w:rFonts w:cs="Arial"/>
        </w:rPr>
        <w:t xml:space="preserve">Převážná část </w:t>
      </w:r>
      <w:r w:rsidR="00D43FDC" w:rsidRPr="00B559CE">
        <w:rPr>
          <w:rFonts w:cs="Arial"/>
        </w:rPr>
        <w:t xml:space="preserve">služeb bude </w:t>
      </w:r>
      <w:r w:rsidRPr="00B559CE">
        <w:rPr>
          <w:rFonts w:cs="Arial"/>
        </w:rPr>
        <w:t xml:space="preserve">realizována jako </w:t>
      </w:r>
      <w:r w:rsidR="001A4656" w:rsidRPr="00B559CE">
        <w:rPr>
          <w:rFonts w:cs="Arial"/>
        </w:rPr>
        <w:t>pravidelné</w:t>
      </w:r>
      <w:r w:rsidRPr="00B559CE">
        <w:rPr>
          <w:rFonts w:cs="Arial"/>
        </w:rPr>
        <w:t xml:space="preserve"> plnění dle Smlouvy</w:t>
      </w:r>
      <w:r w:rsidR="00C1527D" w:rsidRPr="00B559CE">
        <w:rPr>
          <w:rFonts w:cs="Arial"/>
        </w:rPr>
        <w:t xml:space="preserve"> (dále jen „</w:t>
      </w:r>
      <w:r w:rsidR="001A4656" w:rsidRPr="00B559CE">
        <w:rPr>
          <w:rFonts w:cs="Arial"/>
          <w:b/>
        </w:rPr>
        <w:t>Pravidelné</w:t>
      </w:r>
      <w:r w:rsidR="00C1527D">
        <w:rPr>
          <w:rFonts w:cs="Arial"/>
          <w:b/>
        </w:rPr>
        <w:t xml:space="preserve"> Služby</w:t>
      </w:r>
      <w:r w:rsidR="00C1527D">
        <w:rPr>
          <w:rFonts w:cs="Arial"/>
        </w:rPr>
        <w:t>“)</w:t>
      </w:r>
      <w:r>
        <w:rPr>
          <w:rFonts w:cs="Arial"/>
        </w:rPr>
        <w:t xml:space="preserve"> a část Služeb bude poskytována</w:t>
      </w:r>
      <w:r w:rsidRPr="00540BE1">
        <w:rPr>
          <w:rFonts w:cs="Arial"/>
        </w:rPr>
        <w:t xml:space="preserve"> </w:t>
      </w:r>
      <w:r w:rsidR="001513A4">
        <w:rPr>
          <w:rFonts w:cs="Arial"/>
        </w:rPr>
        <w:t xml:space="preserve">dle aktuální potřeby </w:t>
      </w:r>
      <w:r w:rsidR="00D43FDC" w:rsidRPr="00540BE1">
        <w:rPr>
          <w:rFonts w:cs="Arial"/>
        </w:rPr>
        <w:t xml:space="preserve">na základě </w:t>
      </w:r>
      <w:r w:rsidR="001513A4">
        <w:rPr>
          <w:rFonts w:cs="Arial"/>
        </w:rPr>
        <w:t xml:space="preserve">objednávek </w:t>
      </w:r>
      <w:r w:rsidR="0091372B">
        <w:rPr>
          <w:rFonts w:cs="Arial"/>
        </w:rPr>
        <w:t>z</w:t>
      </w:r>
      <w:r w:rsidR="0091372B" w:rsidRPr="00540BE1">
        <w:rPr>
          <w:rFonts w:cs="Arial"/>
        </w:rPr>
        <w:t>adavatele</w:t>
      </w:r>
      <w:r w:rsidR="00C1527D">
        <w:rPr>
          <w:rFonts w:cs="Arial"/>
        </w:rPr>
        <w:t xml:space="preserve"> (dále jen „</w:t>
      </w:r>
      <w:r w:rsidR="00C1527D">
        <w:rPr>
          <w:rFonts w:cs="Arial"/>
          <w:b/>
        </w:rPr>
        <w:t>Služby na objednávku</w:t>
      </w:r>
      <w:r w:rsidR="00C1527D">
        <w:rPr>
          <w:rFonts w:cs="Arial"/>
        </w:rPr>
        <w:t>“)</w:t>
      </w:r>
      <w:r w:rsidR="00C65855">
        <w:rPr>
          <w:rFonts w:cs="Arial"/>
        </w:rPr>
        <w:t>.</w:t>
      </w:r>
    </w:p>
    <w:p w14:paraId="380B6BBF" w14:textId="3E1CEA92" w:rsidR="00B559CE" w:rsidRDefault="00B559CE" w:rsidP="009C68AD">
      <w:pPr>
        <w:spacing w:before="120" w:line="280" w:lineRule="atLeast"/>
        <w:rPr>
          <w:rFonts w:cs="Arial"/>
        </w:rPr>
      </w:pPr>
      <w:r>
        <w:rPr>
          <w:rFonts w:cs="Arial"/>
        </w:rPr>
        <w:t>Služby budou poskytovány ve vztahu k následujícím oblastem systémové integrace:</w:t>
      </w:r>
    </w:p>
    <w:p w14:paraId="5F8CF842" w14:textId="5BBD3A92" w:rsidR="00B559CE" w:rsidRDefault="00B559CE" w:rsidP="00B559CE">
      <w:pPr>
        <w:pStyle w:val="RLTextlnkuslovan"/>
        <w:numPr>
          <w:ilvl w:val="1"/>
          <w:numId w:val="27"/>
        </w:numPr>
        <w:rPr>
          <w:rFonts w:cs="Arial"/>
        </w:rPr>
      </w:pPr>
      <w:r>
        <w:rPr>
          <w:rFonts w:cs="Arial"/>
        </w:rPr>
        <w:t>strategie a koncepce ICT a jeho rozvoj;</w:t>
      </w:r>
    </w:p>
    <w:p w14:paraId="76169774" w14:textId="2749DFC8" w:rsidR="00B559CE" w:rsidRDefault="00B559CE" w:rsidP="00B559CE">
      <w:pPr>
        <w:pStyle w:val="RLTextlnkuslovan"/>
        <w:numPr>
          <w:ilvl w:val="1"/>
          <w:numId w:val="27"/>
        </w:numPr>
        <w:rPr>
          <w:rFonts w:cs="Arial"/>
        </w:rPr>
      </w:pPr>
      <w:r>
        <w:rPr>
          <w:rFonts w:cs="Arial"/>
        </w:rPr>
        <w:t>portfolio ICT služeb;</w:t>
      </w:r>
    </w:p>
    <w:p w14:paraId="28AA45F0" w14:textId="1EE4464C" w:rsidR="00B559CE" w:rsidRDefault="00B559CE" w:rsidP="00B559CE">
      <w:pPr>
        <w:pStyle w:val="RLTextlnkuslovan"/>
        <w:numPr>
          <w:ilvl w:val="1"/>
          <w:numId w:val="27"/>
        </w:numPr>
        <w:rPr>
          <w:rFonts w:cs="Arial"/>
        </w:rPr>
      </w:pPr>
      <w:r>
        <w:rPr>
          <w:rFonts w:cs="Arial"/>
        </w:rPr>
        <w:t>řízení požadavků vč. změnových;</w:t>
      </w:r>
    </w:p>
    <w:p w14:paraId="6A85824A" w14:textId="0FA3083B" w:rsidR="00B559CE" w:rsidRDefault="00B559CE" w:rsidP="00B559CE">
      <w:pPr>
        <w:pStyle w:val="RLTextlnkuslovan"/>
        <w:numPr>
          <w:ilvl w:val="1"/>
          <w:numId w:val="27"/>
        </w:numPr>
        <w:rPr>
          <w:rFonts w:cs="Arial"/>
        </w:rPr>
      </w:pPr>
      <w:bookmarkStart w:id="18" w:name="_Toc465083225"/>
      <w:r>
        <w:rPr>
          <w:rFonts w:cs="Arial"/>
        </w:rPr>
        <w:t>z</w:t>
      </w:r>
      <w:r w:rsidRPr="00B559CE">
        <w:rPr>
          <w:rFonts w:cs="Arial"/>
        </w:rPr>
        <w:t>ajištění kvality ICT služeb včetně interních a externí vztahů a vazeb</w:t>
      </w:r>
      <w:bookmarkEnd w:id="18"/>
      <w:r>
        <w:rPr>
          <w:rFonts w:cs="Arial"/>
        </w:rPr>
        <w:t>; a</w:t>
      </w:r>
    </w:p>
    <w:p w14:paraId="0F6F951E" w14:textId="7C3EC127" w:rsidR="00B559CE" w:rsidRPr="00B559CE" w:rsidRDefault="00B559CE" w:rsidP="00B559CE">
      <w:pPr>
        <w:pStyle w:val="Odstavecseseznamem"/>
        <w:numPr>
          <w:ilvl w:val="1"/>
          <w:numId w:val="27"/>
        </w:numPr>
        <w:rPr>
          <w:rFonts w:cs="Arial"/>
        </w:rPr>
      </w:pPr>
      <w:r>
        <w:rPr>
          <w:rFonts w:cs="Arial"/>
        </w:rPr>
        <w:t>ř</w:t>
      </w:r>
      <w:r w:rsidRPr="00B559CE">
        <w:rPr>
          <w:rFonts w:cs="Arial"/>
        </w:rPr>
        <w:t>ízení rizik a bezpečnosti informací</w:t>
      </w:r>
      <w:r>
        <w:rPr>
          <w:rFonts w:cs="Arial"/>
        </w:rPr>
        <w:t>.</w:t>
      </w:r>
    </w:p>
    <w:p w14:paraId="45B09AE3" w14:textId="1DB7918E" w:rsidR="0076551C" w:rsidRDefault="00C65855" w:rsidP="009C68AD">
      <w:pPr>
        <w:spacing w:before="120" w:line="280" w:lineRule="atLeast"/>
        <w:rPr>
          <w:rFonts w:cs="Arial"/>
        </w:rPr>
      </w:pPr>
      <w:r>
        <w:rPr>
          <w:rFonts w:cs="Arial"/>
        </w:rPr>
        <w:t>Služby musí být poskytovány při plném respektování</w:t>
      </w:r>
      <w:r w:rsidR="00AD203E">
        <w:rPr>
          <w:rFonts w:cs="Arial"/>
        </w:rPr>
        <w:t xml:space="preserve"> následujících dokumentů</w:t>
      </w:r>
      <w:r w:rsidR="0076551C">
        <w:rPr>
          <w:rFonts w:cs="Arial"/>
        </w:rPr>
        <w:t>:</w:t>
      </w:r>
      <w:r>
        <w:rPr>
          <w:rFonts w:cs="Arial"/>
        </w:rPr>
        <w:t xml:space="preserve"> </w:t>
      </w:r>
    </w:p>
    <w:p w14:paraId="737B0C4C" w14:textId="6FA63EBB" w:rsidR="00C65855" w:rsidRDefault="00C65855" w:rsidP="0076551C">
      <w:pPr>
        <w:pStyle w:val="RLTextlnkuslovan"/>
        <w:numPr>
          <w:ilvl w:val="1"/>
          <w:numId w:val="29"/>
        </w:numPr>
        <w:rPr>
          <w:rFonts w:cs="Arial"/>
        </w:rPr>
      </w:pPr>
      <w:r w:rsidRPr="00F474C1">
        <w:rPr>
          <w:rFonts w:cs="Arial"/>
        </w:rPr>
        <w:t>Strategie informačních a komunikačních technologií 2016+</w:t>
      </w:r>
      <w:r>
        <w:rPr>
          <w:rFonts w:cs="Arial"/>
        </w:rPr>
        <w:t>, jejíž základní dokument tvoří přílohu č. 8 zadávací dokumentace</w:t>
      </w:r>
      <w:r w:rsidR="0076551C">
        <w:rPr>
          <w:rFonts w:cs="Arial"/>
        </w:rPr>
        <w:t>;</w:t>
      </w:r>
    </w:p>
    <w:p w14:paraId="0A4808A8" w14:textId="38A40647" w:rsidR="0076551C" w:rsidRPr="0076551C" w:rsidRDefault="00AD203E" w:rsidP="0076551C">
      <w:pPr>
        <w:pStyle w:val="RLTextlnkuslovan"/>
        <w:numPr>
          <w:ilvl w:val="1"/>
          <w:numId w:val="29"/>
        </w:numPr>
        <w:rPr>
          <w:rFonts w:cs="Arial"/>
        </w:rPr>
      </w:pPr>
      <w:r>
        <w:rPr>
          <w:rFonts w:cs="Arial"/>
          <w:bCs/>
          <w:iCs/>
          <w:szCs w:val="20"/>
        </w:rPr>
        <w:t xml:space="preserve">Strategické </w:t>
      </w:r>
      <w:r w:rsidR="0076551C">
        <w:rPr>
          <w:rFonts w:cs="Arial"/>
          <w:bCs/>
          <w:iCs/>
          <w:szCs w:val="20"/>
        </w:rPr>
        <w:t>cíl</w:t>
      </w:r>
      <w:r>
        <w:rPr>
          <w:rFonts w:cs="Arial"/>
          <w:bCs/>
          <w:iCs/>
          <w:szCs w:val="20"/>
        </w:rPr>
        <w:t>e</w:t>
      </w:r>
      <w:r w:rsidR="0076551C">
        <w:rPr>
          <w:rFonts w:cs="Arial"/>
          <w:bCs/>
          <w:iCs/>
          <w:szCs w:val="20"/>
        </w:rPr>
        <w:t xml:space="preserve"> ČSSZ pro období 2014-2020, které tvoří </w:t>
      </w:r>
      <w:r w:rsidR="0076551C">
        <w:rPr>
          <w:rFonts w:cs="Arial"/>
        </w:rPr>
        <w:t>přílohu č. 9 zadávací dokumentace;</w:t>
      </w:r>
    </w:p>
    <w:p w14:paraId="693FC276" w14:textId="606DBD61" w:rsidR="0076551C" w:rsidRPr="0076551C" w:rsidRDefault="005A0606" w:rsidP="0076551C">
      <w:pPr>
        <w:pStyle w:val="RLTextlnkuslovan"/>
        <w:numPr>
          <w:ilvl w:val="1"/>
          <w:numId w:val="29"/>
        </w:numPr>
        <w:rPr>
          <w:rFonts w:cs="Arial"/>
        </w:rPr>
      </w:pPr>
      <w:r>
        <w:rPr>
          <w:rFonts w:cs="Arial"/>
          <w:bCs/>
          <w:iCs/>
          <w:szCs w:val="20"/>
        </w:rPr>
        <w:t>Popis prostředí</w:t>
      </w:r>
      <w:r w:rsidR="0076551C">
        <w:rPr>
          <w:rFonts w:cs="Arial"/>
          <w:bCs/>
          <w:iCs/>
          <w:szCs w:val="20"/>
        </w:rPr>
        <w:t xml:space="preserve"> České správy sociálního zabezpečení, </w:t>
      </w:r>
      <w:r w:rsidR="00850822">
        <w:rPr>
          <w:rFonts w:cs="Arial"/>
          <w:bCs/>
          <w:iCs/>
          <w:szCs w:val="20"/>
        </w:rPr>
        <w:t xml:space="preserve">který </w:t>
      </w:r>
      <w:r w:rsidR="0076551C">
        <w:rPr>
          <w:rFonts w:cs="Arial"/>
          <w:bCs/>
          <w:iCs/>
          <w:szCs w:val="20"/>
        </w:rPr>
        <w:t xml:space="preserve">tvoří </w:t>
      </w:r>
      <w:r w:rsidR="0076551C">
        <w:rPr>
          <w:rFonts w:cs="Arial"/>
        </w:rPr>
        <w:t>přílohu č. 10 zadávací dokumentace</w:t>
      </w:r>
      <w:r w:rsidR="0076551C">
        <w:rPr>
          <w:rFonts w:cs="Arial"/>
          <w:bCs/>
          <w:iCs/>
          <w:szCs w:val="20"/>
        </w:rPr>
        <w:t>;</w:t>
      </w:r>
    </w:p>
    <w:p w14:paraId="04BB3E73" w14:textId="4206BFA3" w:rsidR="00E556B4" w:rsidRDefault="00B50F6F" w:rsidP="0076551C">
      <w:pPr>
        <w:pStyle w:val="RLTextlnkuslovan"/>
        <w:numPr>
          <w:ilvl w:val="1"/>
          <w:numId w:val="29"/>
        </w:numPr>
        <w:rPr>
          <w:rFonts w:cs="Arial"/>
        </w:rPr>
      </w:pPr>
      <w:r>
        <w:rPr>
          <w:rFonts w:cs="Arial"/>
        </w:rPr>
        <w:t>Popis prostředí MPSV, který tvoří přílohu č. 1</w:t>
      </w:r>
      <w:r w:rsidR="00830A71">
        <w:rPr>
          <w:rFonts w:cs="Arial"/>
        </w:rPr>
        <w:t>1</w:t>
      </w:r>
      <w:r>
        <w:rPr>
          <w:rFonts w:cs="Arial"/>
        </w:rPr>
        <w:t xml:space="preserve"> zadávací dokumentace</w:t>
      </w:r>
      <w:r w:rsidR="00E556B4">
        <w:rPr>
          <w:rFonts w:cs="Arial"/>
        </w:rPr>
        <w:t>;</w:t>
      </w:r>
    </w:p>
    <w:p w14:paraId="09A7D157" w14:textId="17F295E7" w:rsidR="0076551C" w:rsidRDefault="00E556B4" w:rsidP="0076551C">
      <w:pPr>
        <w:pStyle w:val="RLTextlnkuslovan"/>
        <w:numPr>
          <w:ilvl w:val="1"/>
          <w:numId w:val="29"/>
        </w:numPr>
        <w:rPr>
          <w:rFonts w:cs="Arial"/>
        </w:rPr>
      </w:pPr>
      <w:r>
        <w:rPr>
          <w:rFonts w:cs="Arial"/>
          <w:bCs/>
          <w:iCs/>
          <w:szCs w:val="20"/>
        </w:rPr>
        <w:lastRenderedPageBreak/>
        <w:t xml:space="preserve">Popis prostředí SÚIP, který tvoří přílohu č. 12 </w:t>
      </w:r>
      <w:r>
        <w:rPr>
          <w:rFonts w:cs="Arial"/>
        </w:rPr>
        <w:t>zadávací dokumentace</w:t>
      </w:r>
      <w:r w:rsidR="00B50F6F">
        <w:rPr>
          <w:rFonts w:cs="Arial"/>
        </w:rPr>
        <w:t>.</w:t>
      </w:r>
    </w:p>
    <w:p w14:paraId="137533D3" w14:textId="5F3380BA" w:rsidR="001B5786" w:rsidRDefault="001B5786" w:rsidP="009C68AD">
      <w:pPr>
        <w:spacing w:before="120" w:line="280" w:lineRule="atLeast"/>
        <w:rPr>
          <w:rFonts w:cs="Arial"/>
        </w:rPr>
      </w:pPr>
      <w:r w:rsidRPr="001537FC">
        <w:rPr>
          <w:rFonts w:cs="Arial"/>
          <w:b/>
        </w:rPr>
        <w:t>Tato veřejná zakázka není rozdělena na části ve smyslu § 35 ZZVZ</w:t>
      </w:r>
      <w:r w:rsidRPr="001B5786">
        <w:rPr>
          <w:rFonts w:cs="Arial"/>
        </w:rPr>
        <w:t>. Zadavatel k tomuto kroku přistoupil z důvodu komplexnosti předmětu plnění</w:t>
      </w:r>
      <w:r w:rsidR="00300D3D">
        <w:rPr>
          <w:rFonts w:cs="Arial"/>
        </w:rPr>
        <w:t xml:space="preserve"> a neoddělitelnosti jednotlivých součástí plnění (předmětem veřejné zakázky je komplexní systémová integrace v rámci resortu zadavatele)</w:t>
      </w:r>
      <w:r w:rsidRPr="001B5786">
        <w:rPr>
          <w:rFonts w:cs="Arial"/>
        </w:rPr>
        <w:t xml:space="preserve">. Z hlediska smluvní odpovědnosti je poskytování služeb od více dodavatelů v případě této veřejné zakázky velmi problematické, neboť v případě nekvalitního plnění každé jednotlivé části služeb hrozí </w:t>
      </w:r>
      <w:r>
        <w:rPr>
          <w:rFonts w:cs="Arial"/>
        </w:rPr>
        <w:t>dopady do dalších částí služeb</w:t>
      </w:r>
      <w:r w:rsidR="00691F1C">
        <w:rPr>
          <w:rFonts w:cs="Arial"/>
        </w:rPr>
        <w:t xml:space="preserve"> a do podstatné části ICT infrastruktury zadavatele. V</w:t>
      </w:r>
      <w:r>
        <w:rPr>
          <w:rFonts w:cs="Arial"/>
        </w:rPr>
        <w:t xml:space="preserve">yvstává tak </w:t>
      </w:r>
      <w:r w:rsidRPr="001B5786">
        <w:rPr>
          <w:rFonts w:cs="Arial"/>
        </w:rPr>
        <w:t xml:space="preserve">riziko </w:t>
      </w:r>
      <w:r>
        <w:rPr>
          <w:rFonts w:cs="Arial"/>
        </w:rPr>
        <w:t xml:space="preserve">vzniku </w:t>
      </w:r>
      <w:r w:rsidR="00691F1C">
        <w:rPr>
          <w:rFonts w:cs="Arial"/>
        </w:rPr>
        <w:t xml:space="preserve">značných škod a zároveň </w:t>
      </w:r>
      <w:r w:rsidRPr="001B5786">
        <w:rPr>
          <w:rFonts w:cs="Arial"/>
        </w:rPr>
        <w:t>nejasn</w:t>
      </w:r>
      <w:r>
        <w:rPr>
          <w:rFonts w:cs="Arial"/>
        </w:rPr>
        <w:t>ých hranic</w:t>
      </w:r>
      <w:r w:rsidRPr="001B5786">
        <w:rPr>
          <w:rFonts w:cs="Arial"/>
        </w:rPr>
        <w:t xml:space="preserve"> odpovědnosti případných více dodavatelů</w:t>
      </w:r>
      <w:r w:rsidR="00691F1C">
        <w:rPr>
          <w:rFonts w:cs="Arial"/>
        </w:rPr>
        <w:t>, z čehož vyplývá vysoká pravděpodobnost</w:t>
      </w:r>
      <w:r w:rsidRPr="001B5786">
        <w:rPr>
          <w:rFonts w:cs="Arial"/>
        </w:rPr>
        <w:t xml:space="preserve"> problematické</w:t>
      </w:r>
      <w:r w:rsidR="00691F1C">
        <w:rPr>
          <w:rFonts w:cs="Arial"/>
        </w:rPr>
        <w:t>ho</w:t>
      </w:r>
      <w:r w:rsidRPr="001B5786">
        <w:rPr>
          <w:rFonts w:cs="Arial"/>
        </w:rPr>
        <w:t xml:space="preserve"> uplatňování smluvních mechanismů náhrady škody či sankcí za nedodržování požadavků na plnění. Z tohoto důvodu je potřeba celý předmět plnění zadávat jednotně.</w:t>
      </w:r>
    </w:p>
    <w:p w14:paraId="484A62DB" w14:textId="77777777" w:rsidR="00156F82" w:rsidRPr="00D33F61" w:rsidRDefault="00156F82" w:rsidP="00156F82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19" w:name="_Toc442449520"/>
      <w:bookmarkStart w:id="20" w:name="_Toc468088021"/>
      <w:bookmarkEnd w:id="17"/>
      <w:bookmarkEnd w:id="19"/>
      <w:r w:rsidRPr="00D33F61">
        <w:rPr>
          <w:caps/>
          <w:color w:val="FFFFFF"/>
          <w:sz w:val="20"/>
          <w:szCs w:val="20"/>
        </w:rPr>
        <w:t>Podmínky plnění veřejné zakázky</w:t>
      </w:r>
      <w:bookmarkEnd w:id="20"/>
    </w:p>
    <w:p w14:paraId="484A62DC" w14:textId="50FD16C0" w:rsidR="00424992" w:rsidRPr="00D33F61" w:rsidRDefault="00555512" w:rsidP="00434643">
      <w:pPr>
        <w:numPr>
          <w:ilvl w:val="1"/>
          <w:numId w:val="9"/>
        </w:num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shd w:val="clear" w:color="auto" w:fill="E0E0E0"/>
        <w:tabs>
          <w:tab w:val="left" w:pos="426"/>
        </w:tabs>
        <w:spacing w:before="360" w:after="240" w:line="280" w:lineRule="atLeast"/>
        <w:rPr>
          <w:rFonts w:cs="Arial"/>
          <w:b/>
          <w:bCs/>
          <w:szCs w:val="20"/>
        </w:rPr>
      </w:pPr>
      <w:r w:rsidRPr="00D33F61">
        <w:rPr>
          <w:rFonts w:cs="Arial"/>
          <w:b/>
          <w:bCs/>
          <w:kern w:val="28"/>
        </w:rPr>
        <w:t xml:space="preserve">CÍLE VEŘEJNÉ ZAKÁZKY A </w:t>
      </w:r>
      <w:r w:rsidR="00424992" w:rsidRPr="00D33F61">
        <w:rPr>
          <w:rFonts w:cs="Arial"/>
          <w:b/>
          <w:bCs/>
          <w:kern w:val="28"/>
        </w:rPr>
        <w:t>BLIŽŠÍ SPECIFIKACE PŘEDMĚTU PLNĚNÍ</w:t>
      </w:r>
    </w:p>
    <w:p w14:paraId="26C7AA1B" w14:textId="13C4B0D2" w:rsidR="00A51615" w:rsidRPr="00D33F61" w:rsidRDefault="000B5DD8" w:rsidP="009C68AD">
      <w:pPr>
        <w:spacing w:before="120" w:line="280" w:lineRule="atLeast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Cílem veřejné zakázky je zajištění </w:t>
      </w:r>
      <w:r w:rsidR="00F517A5" w:rsidRPr="00672D47">
        <w:rPr>
          <w:rFonts w:cs="Arial"/>
          <w:szCs w:val="20"/>
        </w:rPr>
        <w:t xml:space="preserve">řádného chodu a rozvoje ICT prostředí </w:t>
      </w:r>
      <w:r w:rsidR="009E0469">
        <w:rPr>
          <w:rFonts w:cs="Arial"/>
          <w:szCs w:val="20"/>
        </w:rPr>
        <w:t xml:space="preserve">v rámci resortu </w:t>
      </w:r>
      <w:r w:rsidR="00F517A5" w:rsidRPr="00672D47">
        <w:rPr>
          <w:rFonts w:cs="Arial"/>
          <w:szCs w:val="20"/>
        </w:rPr>
        <w:t>zadavatele</w:t>
      </w:r>
      <w:r w:rsidR="00E97496">
        <w:rPr>
          <w:rFonts w:cs="Arial"/>
          <w:szCs w:val="20"/>
        </w:rPr>
        <w:t xml:space="preserve"> a</w:t>
      </w:r>
      <w:r w:rsidR="00F517A5" w:rsidRPr="00672D47">
        <w:rPr>
          <w:rFonts w:cs="Arial"/>
          <w:szCs w:val="20"/>
        </w:rPr>
        <w:t xml:space="preserve"> sjednocení </w:t>
      </w:r>
      <w:r w:rsidRPr="00D33F61">
        <w:rPr>
          <w:rFonts w:cs="Arial"/>
          <w:szCs w:val="20"/>
        </w:rPr>
        <w:t xml:space="preserve">ICT prostředí </w:t>
      </w:r>
      <w:r w:rsidR="009E0469">
        <w:rPr>
          <w:rFonts w:cs="Arial"/>
          <w:szCs w:val="20"/>
        </w:rPr>
        <w:t xml:space="preserve">v rámci resortu </w:t>
      </w:r>
      <w:r w:rsidRPr="00D33F61">
        <w:rPr>
          <w:rFonts w:cs="Arial"/>
          <w:szCs w:val="20"/>
        </w:rPr>
        <w:t xml:space="preserve">zadavatele, a to vše díky zajištění </w:t>
      </w:r>
      <w:r w:rsidR="000E39F0" w:rsidRPr="00672D47">
        <w:rPr>
          <w:rFonts w:cs="Arial"/>
          <w:szCs w:val="20"/>
        </w:rPr>
        <w:t>systémové integrace prostředí zadavatele</w:t>
      </w:r>
      <w:r w:rsidRPr="00D33F61">
        <w:rPr>
          <w:rFonts w:cs="Arial"/>
          <w:szCs w:val="20"/>
        </w:rPr>
        <w:t>. Tímto bude též zajištěn řádný a ek</w:t>
      </w:r>
      <w:r w:rsidR="00770BC1" w:rsidRPr="00D33F61">
        <w:rPr>
          <w:rFonts w:cs="Arial"/>
          <w:szCs w:val="20"/>
        </w:rPr>
        <w:t>onomický výkon agend zadavatele</w:t>
      </w:r>
      <w:r w:rsidR="00861A5A" w:rsidRPr="00D33F61">
        <w:rPr>
          <w:rFonts w:cs="Arial"/>
          <w:szCs w:val="20"/>
        </w:rPr>
        <w:t>.</w:t>
      </w:r>
    </w:p>
    <w:p w14:paraId="421B3163" w14:textId="60A0CF54" w:rsidR="009C1131" w:rsidRPr="00A95AA3" w:rsidRDefault="009C1131" w:rsidP="009C1131">
      <w:pPr>
        <w:spacing w:before="120" w:line="280" w:lineRule="atLeast"/>
        <w:rPr>
          <w:rFonts w:cs="Arial"/>
        </w:rPr>
      </w:pPr>
      <w:r w:rsidRPr="00D33F61">
        <w:rPr>
          <w:rFonts w:cs="Arial"/>
        </w:rPr>
        <w:t xml:space="preserve">Zadavatel požaduje poskytnutí služeb </w:t>
      </w:r>
      <w:r w:rsidR="00722FA9">
        <w:rPr>
          <w:rFonts w:cs="Arial"/>
        </w:rPr>
        <w:t xml:space="preserve">systémové integrace a </w:t>
      </w:r>
      <w:r w:rsidR="00A4112B">
        <w:rPr>
          <w:rFonts w:cs="Arial"/>
        </w:rPr>
        <w:t xml:space="preserve">personální kapacity </w:t>
      </w:r>
      <w:r w:rsidRPr="00D33F61">
        <w:rPr>
          <w:rFonts w:cs="Arial"/>
        </w:rPr>
        <w:t>v </w:t>
      </w:r>
      <w:r w:rsidR="000F10B5">
        <w:rPr>
          <w:rFonts w:cs="Arial"/>
        </w:rPr>
        <w:t>požadované</w:t>
      </w:r>
      <w:r w:rsidR="000F10B5" w:rsidRPr="00D33F61">
        <w:rPr>
          <w:rFonts w:cs="Arial"/>
        </w:rPr>
        <w:t xml:space="preserve"> </w:t>
      </w:r>
      <w:r w:rsidRPr="00D33F61">
        <w:rPr>
          <w:rFonts w:cs="Arial"/>
        </w:rPr>
        <w:t>kvalitě a množství odpovídajícím aktuální</w:t>
      </w:r>
      <w:r w:rsidR="00D50A02">
        <w:rPr>
          <w:rFonts w:cs="Arial"/>
        </w:rPr>
        <w:t>m</w:t>
      </w:r>
      <w:r w:rsidRPr="00D33F61">
        <w:rPr>
          <w:rFonts w:cs="Arial"/>
        </w:rPr>
        <w:t xml:space="preserve"> potřebám </w:t>
      </w:r>
      <w:r w:rsidRPr="00A95AA3">
        <w:rPr>
          <w:rFonts w:cs="Arial"/>
        </w:rPr>
        <w:t xml:space="preserve">vyplývajících z realizace </w:t>
      </w:r>
      <w:r w:rsidR="00722FA9">
        <w:rPr>
          <w:rFonts w:cs="Arial"/>
        </w:rPr>
        <w:t xml:space="preserve">úkolů rezortu MPSV v oblasti ICT a řízení </w:t>
      </w:r>
      <w:r w:rsidRPr="00A95AA3">
        <w:rPr>
          <w:rFonts w:cs="Arial"/>
        </w:rPr>
        <w:t>ICT projektů v průběhu doby trvání této zakázky.</w:t>
      </w:r>
    </w:p>
    <w:p w14:paraId="0223540F" w14:textId="35F554C6" w:rsidR="00094AE1" w:rsidRPr="00D33F61" w:rsidRDefault="00094AE1" w:rsidP="00A95AA3">
      <w:pPr>
        <w:spacing w:before="120" w:line="280" w:lineRule="atLeast"/>
        <w:rPr>
          <w:rFonts w:cs="Arial"/>
          <w:szCs w:val="20"/>
        </w:rPr>
      </w:pPr>
      <w:r w:rsidRPr="00340E82">
        <w:rPr>
          <w:rFonts w:cs="Arial"/>
        </w:rPr>
        <w:t xml:space="preserve">Účel řešení a </w:t>
      </w:r>
      <w:r w:rsidR="00784EB7">
        <w:rPr>
          <w:rFonts w:cs="Arial"/>
        </w:rPr>
        <w:t>základní</w:t>
      </w:r>
      <w:r w:rsidR="00784EB7" w:rsidRPr="00340E82">
        <w:rPr>
          <w:rFonts w:cs="Arial"/>
        </w:rPr>
        <w:t xml:space="preserve"> </w:t>
      </w:r>
      <w:r w:rsidRPr="00340E82">
        <w:rPr>
          <w:rFonts w:cs="Arial"/>
        </w:rPr>
        <w:t xml:space="preserve">technické požadavky na </w:t>
      </w:r>
      <w:r w:rsidR="001E74B1">
        <w:rPr>
          <w:rFonts w:cs="Arial"/>
        </w:rPr>
        <w:t>S</w:t>
      </w:r>
      <w:r w:rsidR="001E74B1" w:rsidRPr="00340E82">
        <w:rPr>
          <w:rFonts w:cs="Arial"/>
        </w:rPr>
        <w:t xml:space="preserve">lužby </w:t>
      </w:r>
      <w:r w:rsidRPr="00340E82">
        <w:rPr>
          <w:rFonts w:cs="Arial"/>
        </w:rPr>
        <w:t>poptávané</w:t>
      </w:r>
      <w:r w:rsidRPr="00340E82">
        <w:rPr>
          <w:rFonts w:cs="Arial"/>
          <w:szCs w:val="20"/>
        </w:rPr>
        <w:t xml:space="preserve"> v rámci této veřejné zakázky </w:t>
      </w:r>
      <w:r w:rsidR="005B5FDF" w:rsidRPr="00340E82">
        <w:rPr>
          <w:rFonts w:cs="Arial"/>
          <w:szCs w:val="20"/>
        </w:rPr>
        <w:t>jsou</w:t>
      </w:r>
      <w:r w:rsidRPr="00340E82">
        <w:rPr>
          <w:rFonts w:cs="Arial"/>
          <w:szCs w:val="20"/>
        </w:rPr>
        <w:t xml:space="preserve"> dále popsán</w:t>
      </w:r>
      <w:r w:rsidR="005B5FDF" w:rsidRPr="00340E82">
        <w:rPr>
          <w:rFonts w:cs="Arial"/>
          <w:szCs w:val="20"/>
        </w:rPr>
        <w:t>y</w:t>
      </w:r>
      <w:r w:rsidRPr="00340E82">
        <w:rPr>
          <w:rFonts w:cs="Arial"/>
          <w:szCs w:val="20"/>
        </w:rPr>
        <w:t xml:space="preserve"> v příloze č. </w:t>
      </w:r>
      <w:r w:rsidR="00340E82">
        <w:rPr>
          <w:rFonts w:cs="Arial"/>
          <w:szCs w:val="20"/>
        </w:rPr>
        <w:t>5</w:t>
      </w:r>
      <w:r w:rsidR="00340E82" w:rsidRPr="00340E82">
        <w:rPr>
          <w:rFonts w:cs="Arial"/>
          <w:szCs w:val="20"/>
        </w:rPr>
        <w:t xml:space="preserve"> </w:t>
      </w:r>
      <w:r w:rsidR="00911740" w:rsidRPr="00340E82">
        <w:rPr>
          <w:rFonts w:cs="Arial"/>
          <w:szCs w:val="20"/>
        </w:rPr>
        <w:t>této zadávací dokumentace</w:t>
      </w:r>
      <w:r w:rsidRPr="00340E82">
        <w:rPr>
          <w:rFonts w:cs="Arial"/>
          <w:szCs w:val="20"/>
        </w:rPr>
        <w:t xml:space="preserve"> s názvem „</w:t>
      </w:r>
      <w:r w:rsidR="009B1E42" w:rsidRPr="009B1E42">
        <w:rPr>
          <w:rFonts w:cs="Arial"/>
          <w:szCs w:val="20"/>
        </w:rPr>
        <w:t>Obecné požadavky na služby</w:t>
      </w:r>
      <w:r w:rsidRPr="00340E82">
        <w:rPr>
          <w:rFonts w:cs="Arial"/>
          <w:szCs w:val="20"/>
        </w:rPr>
        <w:t>“</w:t>
      </w:r>
      <w:r w:rsidR="00372189" w:rsidRPr="00340E82">
        <w:rPr>
          <w:rFonts w:cs="Arial"/>
          <w:szCs w:val="20"/>
        </w:rPr>
        <w:t>, která bude současně</w:t>
      </w:r>
      <w:r w:rsidR="00A4112B" w:rsidRPr="00340E82">
        <w:rPr>
          <w:rFonts w:cs="Arial"/>
          <w:szCs w:val="20"/>
        </w:rPr>
        <w:t xml:space="preserve"> v nezměněné podobě</w:t>
      </w:r>
      <w:r w:rsidR="00372189" w:rsidRPr="00340E82">
        <w:rPr>
          <w:rFonts w:cs="Arial"/>
          <w:szCs w:val="20"/>
        </w:rPr>
        <w:t xml:space="preserve"> </w:t>
      </w:r>
      <w:r w:rsidR="00447280" w:rsidRPr="00340E82">
        <w:rPr>
          <w:rFonts w:cs="Arial"/>
          <w:szCs w:val="20"/>
        </w:rPr>
        <w:t xml:space="preserve">vložena do </w:t>
      </w:r>
      <w:r w:rsidR="00372189" w:rsidRPr="00340E82">
        <w:rPr>
          <w:rFonts w:cs="Arial"/>
          <w:szCs w:val="20"/>
        </w:rPr>
        <w:t>příloh</w:t>
      </w:r>
      <w:r w:rsidR="00447280" w:rsidRPr="00340E82">
        <w:rPr>
          <w:rFonts w:cs="Arial"/>
          <w:szCs w:val="20"/>
        </w:rPr>
        <w:t>y</w:t>
      </w:r>
      <w:r w:rsidR="00372189" w:rsidRPr="00340E82">
        <w:rPr>
          <w:rFonts w:cs="Arial"/>
          <w:szCs w:val="20"/>
        </w:rPr>
        <w:t xml:space="preserve"> č. 1</w:t>
      </w:r>
      <w:r w:rsidR="009B1E42">
        <w:rPr>
          <w:rFonts w:cs="Arial"/>
          <w:szCs w:val="20"/>
        </w:rPr>
        <w:t>a</w:t>
      </w:r>
      <w:r w:rsidR="00372189" w:rsidRPr="00340E82">
        <w:rPr>
          <w:rFonts w:cs="Arial"/>
          <w:szCs w:val="20"/>
        </w:rPr>
        <w:t xml:space="preserve"> Smlouvy jako </w:t>
      </w:r>
      <w:r w:rsidR="009B1E42" w:rsidRPr="009B1E42">
        <w:rPr>
          <w:rFonts w:cs="Arial"/>
          <w:szCs w:val="20"/>
        </w:rPr>
        <w:t xml:space="preserve">Obecné požadavky </w:t>
      </w:r>
      <w:r w:rsidR="009B1E42">
        <w:rPr>
          <w:rFonts w:cs="Arial"/>
          <w:szCs w:val="20"/>
        </w:rPr>
        <w:t>Objednatele</w:t>
      </w:r>
      <w:r w:rsidR="00536C14" w:rsidRPr="00340E82">
        <w:rPr>
          <w:rFonts w:cs="Arial"/>
          <w:szCs w:val="20"/>
        </w:rPr>
        <w:t>.</w:t>
      </w:r>
    </w:p>
    <w:p w14:paraId="484A631F" w14:textId="77777777" w:rsidR="00A749C4" w:rsidRPr="00D33F61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21" w:name="_Toc468088022"/>
      <w:r w:rsidRPr="00D33F61">
        <w:rPr>
          <w:caps/>
          <w:color w:val="FFFFFF"/>
          <w:sz w:val="20"/>
          <w:szCs w:val="20"/>
        </w:rPr>
        <w:t>Doba a místo plnění veřejné zakázky</w:t>
      </w:r>
      <w:bookmarkEnd w:id="21"/>
    </w:p>
    <w:p w14:paraId="484A6320" w14:textId="1E60B198" w:rsidR="00A749C4" w:rsidRPr="00D33F61" w:rsidRDefault="00FC3380" w:rsidP="00350A4F">
      <w:p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shd w:val="clear" w:color="auto" w:fill="E0E0E0"/>
        <w:spacing w:before="360" w:after="240" w:line="280" w:lineRule="atLeast"/>
        <w:rPr>
          <w:rFonts w:cs="Arial"/>
          <w:b/>
          <w:bCs/>
          <w:kern w:val="28"/>
          <w:szCs w:val="20"/>
        </w:rPr>
      </w:pPr>
      <w:r>
        <w:rPr>
          <w:rFonts w:cs="Arial"/>
          <w:b/>
          <w:bCs/>
          <w:kern w:val="28"/>
          <w:szCs w:val="20"/>
        </w:rPr>
        <w:t>4</w:t>
      </w:r>
      <w:r w:rsidR="00890304" w:rsidRPr="00D33F61">
        <w:rPr>
          <w:rFonts w:cs="Arial"/>
          <w:b/>
          <w:bCs/>
          <w:kern w:val="28"/>
          <w:szCs w:val="20"/>
        </w:rPr>
        <w:t>.1</w:t>
      </w:r>
      <w:r w:rsidR="00890304" w:rsidRPr="00D33F61">
        <w:rPr>
          <w:rFonts w:cs="Arial"/>
          <w:b/>
          <w:bCs/>
          <w:kern w:val="28"/>
          <w:szCs w:val="20"/>
        </w:rPr>
        <w:tab/>
      </w:r>
      <w:r w:rsidR="00A749C4" w:rsidRPr="00D33F61">
        <w:rPr>
          <w:rFonts w:cs="Arial"/>
          <w:b/>
          <w:bCs/>
          <w:kern w:val="28"/>
          <w:szCs w:val="20"/>
        </w:rPr>
        <w:t>Doba plnění veřejné zakázky</w:t>
      </w:r>
    </w:p>
    <w:p w14:paraId="484A6321" w14:textId="3D4EBB4B" w:rsidR="00A6416A" w:rsidRPr="00340E82" w:rsidRDefault="00FF5394" w:rsidP="000E6C7F">
      <w:pPr>
        <w:spacing w:line="280" w:lineRule="atLeast"/>
        <w:ind w:left="4245" w:hanging="4245"/>
        <w:rPr>
          <w:rFonts w:eastAsia="MS Mincho" w:cs="Arial"/>
          <w:bCs/>
          <w:iCs/>
          <w:szCs w:val="20"/>
        </w:rPr>
      </w:pPr>
      <w:r w:rsidRPr="00D33F61">
        <w:rPr>
          <w:rFonts w:cs="Arial"/>
          <w:b/>
          <w:bCs/>
          <w:szCs w:val="20"/>
        </w:rPr>
        <w:t>T</w:t>
      </w:r>
      <w:r w:rsidR="00A6416A" w:rsidRPr="00D33F61">
        <w:rPr>
          <w:rFonts w:cs="Arial"/>
          <w:b/>
          <w:bCs/>
          <w:szCs w:val="20"/>
        </w:rPr>
        <w:t xml:space="preserve">ermín zahájení plnění:     </w:t>
      </w:r>
      <w:r w:rsidR="00AA0B31" w:rsidRPr="00D33F61">
        <w:rPr>
          <w:rFonts w:cs="Arial"/>
          <w:b/>
          <w:bCs/>
          <w:szCs w:val="20"/>
        </w:rPr>
        <w:tab/>
      </w:r>
      <w:r w:rsidR="00BE24C4" w:rsidRPr="00340E82">
        <w:rPr>
          <w:rFonts w:cs="Arial"/>
          <w:b/>
          <w:bCs/>
          <w:szCs w:val="20"/>
        </w:rPr>
        <w:t xml:space="preserve">ihned po uzavření </w:t>
      </w:r>
      <w:r w:rsidR="00F82EA0" w:rsidRPr="00340E82">
        <w:rPr>
          <w:rFonts w:cs="Arial"/>
          <w:b/>
          <w:bCs/>
          <w:szCs w:val="20"/>
        </w:rPr>
        <w:t>S</w:t>
      </w:r>
      <w:r w:rsidR="00BE24C4" w:rsidRPr="00340E82">
        <w:rPr>
          <w:rFonts w:cs="Arial"/>
          <w:b/>
          <w:bCs/>
          <w:szCs w:val="20"/>
        </w:rPr>
        <w:t>mlouvy (</w:t>
      </w:r>
      <w:r w:rsidR="005A65E5" w:rsidRPr="00340E82">
        <w:rPr>
          <w:rFonts w:cs="Arial"/>
          <w:b/>
          <w:bCs/>
          <w:szCs w:val="20"/>
        </w:rPr>
        <w:t>předpoklad do jednoho měsíce od ukončení zadávacího řízení</w:t>
      </w:r>
      <w:r w:rsidR="00BE24C4" w:rsidRPr="00340E82">
        <w:rPr>
          <w:rFonts w:cs="Arial"/>
          <w:b/>
          <w:bCs/>
          <w:szCs w:val="20"/>
        </w:rPr>
        <w:t>)</w:t>
      </w:r>
    </w:p>
    <w:p w14:paraId="4E57D445" w14:textId="4D5C6917" w:rsidR="007019FD" w:rsidRPr="00340E82" w:rsidRDefault="007019FD" w:rsidP="007019FD">
      <w:pPr>
        <w:spacing w:after="120" w:line="280" w:lineRule="atLeast"/>
        <w:rPr>
          <w:rFonts w:cs="Arial"/>
          <w:b/>
          <w:bCs/>
          <w:szCs w:val="20"/>
        </w:rPr>
      </w:pPr>
      <w:r w:rsidRPr="00340E82">
        <w:rPr>
          <w:rFonts w:cs="Arial"/>
          <w:b/>
          <w:bCs/>
          <w:szCs w:val="20"/>
        </w:rPr>
        <w:t>Předpokládaný termín podpisu Smlouvy:</w:t>
      </w:r>
      <w:r w:rsidRPr="00340E82">
        <w:rPr>
          <w:rFonts w:cs="Arial"/>
          <w:b/>
          <w:bCs/>
          <w:szCs w:val="20"/>
        </w:rPr>
        <w:tab/>
      </w:r>
      <w:r w:rsidRPr="00340E82">
        <w:rPr>
          <w:rFonts w:cs="Arial"/>
          <w:b/>
          <w:szCs w:val="20"/>
        </w:rPr>
        <w:t xml:space="preserve">1. </w:t>
      </w:r>
      <w:del w:id="22" w:author="Autor">
        <w:r w:rsidR="00340E82" w:rsidRPr="00340E82">
          <w:rPr>
            <w:rFonts w:cs="Arial"/>
            <w:b/>
            <w:szCs w:val="20"/>
          </w:rPr>
          <w:delText>3</w:delText>
        </w:r>
      </w:del>
      <w:ins w:id="23" w:author="Autor">
        <w:r w:rsidR="00FD5933">
          <w:rPr>
            <w:rFonts w:cs="Arial"/>
            <w:b/>
            <w:szCs w:val="20"/>
          </w:rPr>
          <w:t>5</w:t>
        </w:r>
      </w:ins>
      <w:r w:rsidRPr="00340E82">
        <w:rPr>
          <w:rFonts w:cs="Arial"/>
          <w:b/>
          <w:szCs w:val="20"/>
        </w:rPr>
        <w:t xml:space="preserve">. </w:t>
      </w:r>
      <w:r w:rsidR="00340E82" w:rsidRPr="00340E82">
        <w:rPr>
          <w:rFonts w:cs="Arial"/>
          <w:b/>
          <w:szCs w:val="20"/>
        </w:rPr>
        <w:t>2017</w:t>
      </w:r>
    </w:p>
    <w:p w14:paraId="484A6322" w14:textId="6D388473" w:rsidR="00A6416A" w:rsidRPr="00D33F61" w:rsidRDefault="005234F0" w:rsidP="00AA0B31">
      <w:pPr>
        <w:spacing w:after="120" w:line="280" w:lineRule="atLeast"/>
        <w:rPr>
          <w:rFonts w:cs="Arial"/>
          <w:b/>
          <w:bCs/>
          <w:szCs w:val="20"/>
        </w:rPr>
      </w:pPr>
      <w:r w:rsidRPr="00340E82">
        <w:rPr>
          <w:rFonts w:cs="Arial"/>
          <w:b/>
          <w:bCs/>
          <w:szCs w:val="20"/>
        </w:rPr>
        <w:t xml:space="preserve">Předpokládaný termín </w:t>
      </w:r>
      <w:r w:rsidR="00A6416A" w:rsidRPr="00340E82">
        <w:rPr>
          <w:rFonts w:cs="Arial"/>
          <w:b/>
          <w:bCs/>
          <w:szCs w:val="20"/>
        </w:rPr>
        <w:t xml:space="preserve">ukončení plnění:    </w:t>
      </w:r>
      <w:r w:rsidR="00AA0B31" w:rsidRPr="00340E82">
        <w:rPr>
          <w:rFonts w:cs="Arial"/>
          <w:b/>
          <w:bCs/>
          <w:szCs w:val="20"/>
        </w:rPr>
        <w:tab/>
      </w:r>
      <w:del w:id="24" w:author="Autor">
        <w:r w:rsidR="00340E82" w:rsidRPr="00340E82">
          <w:rPr>
            <w:rFonts w:cs="Arial"/>
            <w:b/>
            <w:bCs/>
            <w:szCs w:val="20"/>
          </w:rPr>
          <w:delText>28</w:delText>
        </w:r>
        <w:r w:rsidR="00FC28BE" w:rsidRPr="00340E82">
          <w:rPr>
            <w:rFonts w:cs="Arial"/>
            <w:b/>
            <w:szCs w:val="20"/>
          </w:rPr>
          <w:delText>.</w:delText>
        </w:r>
        <w:r w:rsidR="006F58B4" w:rsidRPr="00340E82">
          <w:rPr>
            <w:rFonts w:cs="Arial"/>
            <w:b/>
            <w:szCs w:val="20"/>
          </w:rPr>
          <w:delText xml:space="preserve"> </w:delText>
        </w:r>
        <w:r w:rsidR="00340E82" w:rsidRPr="00340E82">
          <w:rPr>
            <w:rFonts w:cs="Arial"/>
            <w:b/>
            <w:szCs w:val="20"/>
          </w:rPr>
          <w:delText>2</w:delText>
        </w:r>
      </w:del>
      <w:ins w:id="25" w:author="Autor">
        <w:r w:rsidR="00FD5933">
          <w:rPr>
            <w:rFonts w:cs="Arial"/>
            <w:b/>
            <w:bCs/>
            <w:szCs w:val="20"/>
          </w:rPr>
          <w:t>30</w:t>
        </w:r>
        <w:r w:rsidR="00FC28BE" w:rsidRPr="00340E82">
          <w:rPr>
            <w:rFonts w:cs="Arial"/>
            <w:b/>
            <w:szCs w:val="20"/>
          </w:rPr>
          <w:t>.</w:t>
        </w:r>
        <w:r w:rsidR="006F58B4" w:rsidRPr="00340E82">
          <w:rPr>
            <w:rFonts w:cs="Arial"/>
            <w:b/>
            <w:szCs w:val="20"/>
          </w:rPr>
          <w:t xml:space="preserve"> </w:t>
        </w:r>
        <w:r w:rsidR="00FD5933">
          <w:rPr>
            <w:rFonts w:cs="Arial"/>
            <w:b/>
            <w:szCs w:val="20"/>
          </w:rPr>
          <w:t>4</w:t>
        </w:r>
      </w:ins>
      <w:r w:rsidR="00FC28BE" w:rsidRPr="00340E82">
        <w:rPr>
          <w:rFonts w:cs="Arial"/>
          <w:b/>
          <w:szCs w:val="20"/>
        </w:rPr>
        <w:t>.</w:t>
      </w:r>
      <w:r w:rsidR="006F58B4" w:rsidRPr="00340E82">
        <w:rPr>
          <w:rFonts w:cs="Arial"/>
          <w:b/>
          <w:szCs w:val="20"/>
        </w:rPr>
        <w:t xml:space="preserve"> </w:t>
      </w:r>
      <w:r w:rsidR="00340E82" w:rsidRPr="00340E82">
        <w:rPr>
          <w:rFonts w:cs="Arial"/>
          <w:b/>
          <w:szCs w:val="20"/>
        </w:rPr>
        <w:t>2021</w:t>
      </w:r>
    </w:p>
    <w:p w14:paraId="484A634D" w14:textId="7E89DD0C" w:rsidR="00306BBF" w:rsidRPr="00D33F61" w:rsidRDefault="00FC3380" w:rsidP="00FB7D8A">
      <w:p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shd w:val="clear" w:color="auto" w:fill="E0E0E0"/>
        <w:spacing w:before="360" w:after="240" w:line="280" w:lineRule="atLeast"/>
        <w:rPr>
          <w:rFonts w:cs="Arial"/>
          <w:b/>
          <w:bCs/>
          <w:kern w:val="28"/>
          <w:szCs w:val="20"/>
        </w:rPr>
      </w:pPr>
      <w:r>
        <w:rPr>
          <w:rFonts w:cs="Arial"/>
          <w:b/>
          <w:bCs/>
          <w:kern w:val="28"/>
          <w:szCs w:val="20"/>
        </w:rPr>
        <w:t>4</w:t>
      </w:r>
      <w:r w:rsidR="00FB7D8A" w:rsidRPr="00D33F61">
        <w:rPr>
          <w:rFonts w:cs="Arial"/>
          <w:b/>
          <w:bCs/>
          <w:kern w:val="28"/>
          <w:szCs w:val="20"/>
        </w:rPr>
        <w:t xml:space="preserve">.2 </w:t>
      </w:r>
      <w:r w:rsidR="00FB7D8A" w:rsidRPr="00D33F61">
        <w:rPr>
          <w:rFonts w:cs="Arial"/>
          <w:b/>
          <w:bCs/>
          <w:kern w:val="28"/>
          <w:szCs w:val="20"/>
        </w:rPr>
        <w:tab/>
      </w:r>
      <w:r w:rsidR="00306BBF" w:rsidRPr="00D33F61">
        <w:rPr>
          <w:rFonts w:cs="Arial"/>
          <w:b/>
          <w:bCs/>
          <w:kern w:val="28"/>
          <w:szCs w:val="20"/>
        </w:rPr>
        <w:t>Místo plnění veřejné zakázky</w:t>
      </w:r>
    </w:p>
    <w:p w14:paraId="484A634E" w14:textId="57F2AB0E" w:rsidR="00A6416A" w:rsidRPr="00D33F61" w:rsidRDefault="00C65855" w:rsidP="00A6416A">
      <w:pPr>
        <w:spacing w:line="280" w:lineRule="atLeast"/>
        <w:rPr>
          <w:rFonts w:cs="Arial"/>
          <w:b/>
          <w:color w:val="000000"/>
          <w:szCs w:val="20"/>
        </w:rPr>
      </w:pPr>
      <w:r>
        <w:rPr>
          <w:rFonts w:cs="Arial"/>
          <w:szCs w:val="20"/>
        </w:rPr>
        <w:t>Místem plnění jsou zejména lokality uveden</w:t>
      </w:r>
      <w:r w:rsidR="001A7D8F">
        <w:rPr>
          <w:rFonts w:cs="Arial"/>
          <w:szCs w:val="20"/>
        </w:rPr>
        <w:t>é</w:t>
      </w:r>
      <w:r>
        <w:rPr>
          <w:rFonts w:cs="Arial"/>
          <w:szCs w:val="20"/>
        </w:rPr>
        <w:t xml:space="preserve"> v příloze č. 7 zadávací dokumentace. </w:t>
      </w:r>
      <w:r w:rsidR="00306BBF" w:rsidRPr="00D33F61">
        <w:rPr>
          <w:rFonts w:cs="Arial"/>
          <w:szCs w:val="20"/>
        </w:rPr>
        <w:t xml:space="preserve">Místo plnění </w:t>
      </w:r>
      <w:r w:rsidR="00A6416A" w:rsidRPr="00D33F61">
        <w:rPr>
          <w:rFonts w:cs="Arial"/>
          <w:szCs w:val="20"/>
        </w:rPr>
        <w:t xml:space="preserve">veřejné </w:t>
      </w:r>
      <w:r w:rsidR="00306BBF" w:rsidRPr="00D33F61">
        <w:rPr>
          <w:rFonts w:cs="Arial"/>
          <w:szCs w:val="20"/>
        </w:rPr>
        <w:t xml:space="preserve">zakázky </w:t>
      </w:r>
      <w:r w:rsidR="00A6416A" w:rsidRPr="00D33F61">
        <w:rPr>
          <w:rFonts w:cs="Arial"/>
          <w:szCs w:val="20"/>
        </w:rPr>
        <w:t>je</w:t>
      </w:r>
      <w:r>
        <w:rPr>
          <w:rFonts w:cs="Arial"/>
          <w:szCs w:val="20"/>
        </w:rPr>
        <w:t xml:space="preserve"> dále</w:t>
      </w:r>
      <w:r w:rsidR="00F82EA0" w:rsidRPr="00D33F61">
        <w:rPr>
          <w:rFonts w:cs="Arial"/>
          <w:color w:val="000000"/>
          <w:szCs w:val="20"/>
        </w:rPr>
        <w:t xml:space="preserve"> podrobně specifikováno ve Smlouvě.</w:t>
      </w:r>
    </w:p>
    <w:p w14:paraId="484A634F" w14:textId="77777777" w:rsidR="00A749C4" w:rsidRPr="00D33F61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26" w:name="_Toc278564600"/>
      <w:bookmarkStart w:id="27" w:name="_Toc468088023"/>
      <w:bookmarkStart w:id="28" w:name="_Toc144700013"/>
      <w:r w:rsidRPr="00D33F61">
        <w:rPr>
          <w:caps/>
          <w:color w:val="FFFFFF"/>
          <w:sz w:val="20"/>
          <w:szCs w:val="20"/>
        </w:rPr>
        <w:lastRenderedPageBreak/>
        <w:t>POŽADAVKY NA PROKÁZÁNÍ SPLNĚNÍ KVALIFIKACE</w:t>
      </w:r>
      <w:bookmarkEnd w:id="26"/>
      <w:bookmarkEnd w:id="27"/>
    </w:p>
    <w:p w14:paraId="484A6350" w14:textId="62AAE1F2" w:rsidR="00021082" w:rsidRPr="00D33F61" w:rsidRDefault="00021082" w:rsidP="00021082">
      <w:pPr>
        <w:pStyle w:val="Zkladntext"/>
        <w:tabs>
          <w:tab w:val="left" w:pos="7797"/>
        </w:tabs>
        <w:spacing w:after="0" w:line="280" w:lineRule="atLeast"/>
        <w:ind w:right="-110"/>
        <w:rPr>
          <w:szCs w:val="20"/>
        </w:rPr>
      </w:pPr>
      <w:r w:rsidRPr="00D33F61">
        <w:rPr>
          <w:szCs w:val="20"/>
        </w:rPr>
        <w:t xml:space="preserve">Zadavatel požaduje dle § </w:t>
      </w:r>
      <w:r w:rsidR="00340E82">
        <w:rPr>
          <w:szCs w:val="20"/>
        </w:rPr>
        <w:t>73</w:t>
      </w:r>
      <w:r w:rsidR="00340E82" w:rsidRPr="00D33F61">
        <w:rPr>
          <w:szCs w:val="20"/>
        </w:rPr>
        <w:t xml:space="preserve"> </w:t>
      </w:r>
      <w:r w:rsidR="00340E82">
        <w:rPr>
          <w:szCs w:val="20"/>
        </w:rPr>
        <w:t>a násl.</w:t>
      </w:r>
      <w:r w:rsidRPr="00D33F61">
        <w:rPr>
          <w:szCs w:val="20"/>
        </w:rPr>
        <w:t xml:space="preserve"> </w:t>
      </w:r>
      <w:r w:rsidR="005B5121">
        <w:rPr>
          <w:szCs w:val="20"/>
        </w:rPr>
        <w:t>ZZVZ</w:t>
      </w:r>
      <w:r w:rsidRPr="00D33F61">
        <w:rPr>
          <w:szCs w:val="20"/>
        </w:rPr>
        <w:t xml:space="preserve"> po </w:t>
      </w:r>
      <w:r w:rsidR="00103D23">
        <w:rPr>
          <w:szCs w:val="20"/>
        </w:rPr>
        <w:t>dodavatel</w:t>
      </w:r>
      <w:r w:rsidRPr="00D33F61">
        <w:rPr>
          <w:szCs w:val="20"/>
        </w:rPr>
        <w:t>ích předložení dokladů a informací k prokázání splnění kvalifikace. Požadavky zadavatele na prokázání splnění kvalifikace jsou stanoveny v příloze č. 1 této zadávací dokumentace (dále jen „</w:t>
      </w:r>
      <w:r w:rsidRPr="00D33F61">
        <w:rPr>
          <w:b/>
          <w:szCs w:val="20"/>
        </w:rPr>
        <w:t>Kvalifikační dokumentace</w:t>
      </w:r>
      <w:r w:rsidRPr="00D33F61">
        <w:rPr>
          <w:szCs w:val="20"/>
        </w:rPr>
        <w:t>“).</w:t>
      </w:r>
    </w:p>
    <w:p w14:paraId="484A6351" w14:textId="77777777" w:rsidR="00A749C4" w:rsidRPr="00D33F61" w:rsidRDefault="00A749C4" w:rsidP="006B6848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29" w:name="_Toc372138646"/>
      <w:bookmarkStart w:id="30" w:name="_Toc468088024"/>
      <w:bookmarkEnd w:id="29"/>
      <w:r w:rsidRPr="00D33F61">
        <w:rPr>
          <w:caps/>
          <w:color w:val="FFFFFF"/>
          <w:sz w:val="20"/>
          <w:szCs w:val="20"/>
        </w:rPr>
        <w:t>požadavky na Způsob zpracování nabídkové ceny</w:t>
      </w:r>
      <w:bookmarkEnd w:id="28"/>
      <w:bookmarkEnd w:id="30"/>
    </w:p>
    <w:p w14:paraId="484A6352" w14:textId="52BBE6A9" w:rsidR="00FF5394" w:rsidRPr="00D33F61" w:rsidRDefault="00FF5394" w:rsidP="001537FC">
      <w:pPr>
        <w:pStyle w:val="Zkladntext"/>
        <w:spacing w:before="120" w:after="0" w:line="280" w:lineRule="atLeast"/>
        <w:rPr>
          <w:b/>
        </w:rPr>
      </w:pPr>
      <w:r w:rsidRPr="00D33F61">
        <w:t xml:space="preserve">Zadavatel požaduje, aby </w:t>
      </w:r>
      <w:r w:rsidR="00103D23">
        <w:rPr>
          <w:b/>
        </w:rPr>
        <w:t>dodavatel</w:t>
      </w:r>
      <w:r w:rsidRPr="00D33F61">
        <w:rPr>
          <w:b/>
        </w:rPr>
        <w:t xml:space="preserve"> kompletně vyplnil tabulky obsažené v příloze č. </w:t>
      </w:r>
      <w:r w:rsidR="00340E82">
        <w:rPr>
          <w:b/>
        </w:rPr>
        <w:t>6</w:t>
      </w:r>
      <w:r w:rsidR="00340E82" w:rsidRPr="00D33F61">
        <w:rPr>
          <w:b/>
        </w:rPr>
        <w:t xml:space="preserve"> </w:t>
      </w:r>
      <w:r w:rsidRPr="00D33F61">
        <w:rPr>
          <w:b/>
        </w:rPr>
        <w:t xml:space="preserve">této zadávací dokumentace. </w:t>
      </w:r>
    </w:p>
    <w:p w14:paraId="484A6354" w14:textId="6F69CC21" w:rsidR="007F686B" w:rsidRPr="00D33F61" w:rsidRDefault="007F686B" w:rsidP="001537FC">
      <w:pPr>
        <w:pStyle w:val="Zkladntext"/>
        <w:spacing w:before="120" w:after="0" w:line="280" w:lineRule="atLeast"/>
      </w:pPr>
      <w:r w:rsidRPr="00D33F61">
        <w:rPr>
          <w:b/>
        </w:rPr>
        <w:t xml:space="preserve">Tytéž dílčí ceny, které bude </w:t>
      </w:r>
      <w:r w:rsidR="00103D23">
        <w:rPr>
          <w:b/>
        </w:rPr>
        <w:t>dodavatel</w:t>
      </w:r>
      <w:r w:rsidRPr="00D33F61">
        <w:rPr>
          <w:b/>
        </w:rPr>
        <w:t xml:space="preserve"> doplňovat do předmětné tabulky, je dále (ve shodné výši jako do této tabulky) povinen doplnit do Smlouvy</w:t>
      </w:r>
      <w:r w:rsidR="00AE64B2">
        <w:rPr>
          <w:b/>
        </w:rPr>
        <w:t xml:space="preserve"> a její přílohy č. 7</w:t>
      </w:r>
      <w:r w:rsidRPr="00D33F61">
        <w:rPr>
          <w:b/>
        </w:rPr>
        <w:t xml:space="preserve"> </w:t>
      </w:r>
      <w:r w:rsidRPr="00D33F61">
        <w:t>(</w:t>
      </w:r>
      <w:r w:rsidRPr="00D33F61">
        <w:rPr>
          <w:i/>
        </w:rPr>
        <w:t>pozn. pokyny k vyplnění jednotlivých dílčích cen v</w:t>
      </w:r>
      <w:r w:rsidR="00F32E63">
        <w:rPr>
          <w:i/>
        </w:rPr>
        <w:t>e</w:t>
      </w:r>
      <w:r w:rsidRPr="00D33F61">
        <w:rPr>
          <w:i/>
        </w:rPr>
        <w:t> </w:t>
      </w:r>
      <w:r w:rsidR="0077281A" w:rsidRPr="00D33F61">
        <w:rPr>
          <w:i/>
        </w:rPr>
        <w:t xml:space="preserve"> </w:t>
      </w:r>
      <w:r w:rsidRPr="00D33F61">
        <w:rPr>
          <w:i/>
        </w:rPr>
        <w:t>Smlouv</w:t>
      </w:r>
      <w:r w:rsidR="00F32E63">
        <w:rPr>
          <w:i/>
        </w:rPr>
        <w:t>ě</w:t>
      </w:r>
      <w:r w:rsidRPr="00D33F61">
        <w:rPr>
          <w:i/>
        </w:rPr>
        <w:t xml:space="preserve"> jsou specifikovány v příloze č. </w:t>
      </w:r>
      <w:r w:rsidR="00340E82">
        <w:rPr>
          <w:i/>
        </w:rPr>
        <w:t>6</w:t>
      </w:r>
      <w:r w:rsidR="00340E82" w:rsidRPr="00D33F61">
        <w:rPr>
          <w:i/>
        </w:rPr>
        <w:t xml:space="preserve"> </w:t>
      </w:r>
      <w:r w:rsidR="004179B0" w:rsidRPr="00D33F61">
        <w:rPr>
          <w:i/>
        </w:rPr>
        <w:t xml:space="preserve">této </w:t>
      </w:r>
      <w:r w:rsidRPr="00D33F61">
        <w:rPr>
          <w:i/>
        </w:rPr>
        <w:t>zadávací dokumentace. Zadavatel upozorňuje, že terminologie užitá v</w:t>
      </w:r>
      <w:r w:rsidR="004179B0" w:rsidRPr="00D33F61">
        <w:rPr>
          <w:i/>
        </w:rPr>
        <w:t xml:space="preserve"> této </w:t>
      </w:r>
      <w:r w:rsidRPr="00D33F61">
        <w:rPr>
          <w:i/>
        </w:rPr>
        <w:t xml:space="preserve">zadávací dokumentaci </w:t>
      </w:r>
      <w:r w:rsidR="00F75A7D" w:rsidRPr="00D33F61">
        <w:rPr>
          <w:i/>
        </w:rPr>
        <w:t xml:space="preserve">nemusí plně odpovídat </w:t>
      </w:r>
      <w:r w:rsidRPr="00D33F61">
        <w:rPr>
          <w:i/>
        </w:rPr>
        <w:t xml:space="preserve">terminologii </w:t>
      </w:r>
      <w:r w:rsidR="0005342A" w:rsidRPr="00D33F61">
        <w:rPr>
          <w:i/>
        </w:rPr>
        <w:t xml:space="preserve">užité </w:t>
      </w:r>
      <w:r w:rsidRPr="00D33F61">
        <w:rPr>
          <w:i/>
        </w:rPr>
        <w:t>v Závazném vzoru Smlouvy</w:t>
      </w:r>
      <w:r w:rsidRPr="00D33F61">
        <w:t>).</w:t>
      </w:r>
      <w:r w:rsidR="009F7018" w:rsidRPr="00D33F61">
        <w:t xml:space="preserve"> Údaj dle posledního řádku </w:t>
      </w:r>
      <w:r w:rsidR="006D64DC" w:rsidRPr="00D33F61">
        <w:t>Souhrnné cenové tabulky</w:t>
      </w:r>
      <w:r w:rsidR="004B3130" w:rsidRPr="00D33F61">
        <w:t xml:space="preserve"> (</w:t>
      </w:r>
      <w:r w:rsidR="00896108">
        <w:t>t</w:t>
      </w:r>
      <w:r w:rsidR="00896108" w:rsidRPr="00D33F61">
        <w:t xml:space="preserve">abulky </w:t>
      </w:r>
      <w:r w:rsidR="00896108">
        <w:t xml:space="preserve">v </w:t>
      </w:r>
      <w:r w:rsidR="004B3130" w:rsidRPr="00D33F61">
        <w:t>č</w:t>
      </w:r>
      <w:r w:rsidR="00896108">
        <w:t>l</w:t>
      </w:r>
      <w:r w:rsidR="004B3130" w:rsidRPr="00D33F61">
        <w:t>. 1</w:t>
      </w:r>
      <w:r w:rsidR="009F7018" w:rsidRPr="00D33F61">
        <w:t xml:space="preserve"> v příloze č. </w:t>
      </w:r>
      <w:r w:rsidR="00457E37">
        <w:t>6</w:t>
      </w:r>
      <w:r w:rsidR="00457E37" w:rsidRPr="00D33F61">
        <w:t xml:space="preserve"> </w:t>
      </w:r>
      <w:r w:rsidR="009F7018" w:rsidRPr="00D33F61">
        <w:t>této zadávací dokumentace</w:t>
      </w:r>
      <w:r w:rsidR="00896108">
        <w:t>)</w:t>
      </w:r>
      <w:r w:rsidR="009F7018" w:rsidRPr="00D33F61">
        <w:t xml:space="preserve"> bude </w:t>
      </w:r>
      <w:r w:rsidR="00896108">
        <w:t>dodavatelem</w:t>
      </w:r>
      <w:r w:rsidR="009F7018" w:rsidRPr="00D33F61">
        <w:t xml:space="preserve"> vložen do k</w:t>
      </w:r>
      <w:r w:rsidR="009F7018" w:rsidRPr="00D33F61">
        <w:rPr>
          <w:bCs/>
          <w:szCs w:val="20"/>
        </w:rPr>
        <w:t>rycího listu jeho nabídky dle přílohy č. 3 této zadávací dokumentace.</w:t>
      </w:r>
      <w:r w:rsidR="00CE1BD1">
        <w:rPr>
          <w:bCs/>
          <w:szCs w:val="20"/>
        </w:rPr>
        <w:t xml:space="preserve"> </w:t>
      </w:r>
    </w:p>
    <w:p w14:paraId="484A6356" w14:textId="31481798" w:rsidR="00021082" w:rsidRPr="00D33F61" w:rsidRDefault="00021082" w:rsidP="001537FC">
      <w:pPr>
        <w:pStyle w:val="Zkladntext"/>
        <w:spacing w:before="120" w:after="0" w:line="280" w:lineRule="atLeast"/>
        <w:rPr>
          <w:szCs w:val="20"/>
        </w:rPr>
      </w:pPr>
      <w:r w:rsidRPr="00D33F61">
        <w:rPr>
          <w:szCs w:val="20"/>
        </w:rPr>
        <w:t xml:space="preserve">Odpovědnost za správnost stanovení sazby DPH nese </w:t>
      </w:r>
      <w:r w:rsidR="00103D23">
        <w:rPr>
          <w:szCs w:val="20"/>
        </w:rPr>
        <w:t>dodavatel</w:t>
      </w:r>
      <w:r w:rsidR="007F686B" w:rsidRPr="00D33F61">
        <w:rPr>
          <w:szCs w:val="20"/>
        </w:rPr>
        <w:t>.</w:t>
      </w:r>
    </w:p>
    <w:p w14:paraId="76E726FB" w14:textId="35BDDE5A" w:rsidR="007019FD" w:rsidRDefault="00FC3380" w:rsidP="001537FC">
      <w:pPr>
        <w:pStyle w:val="Zkladntext"/>
        <w:spacing w:before="120" w:after="0" w:line="280" w:lineRule="atLeast"/>
        <w:rPr>
          <w:szCs w:val="20"/>
        </w:rPr>
      </w:pPr>
      <w:r w:rsidRPr="000B1082">
        <w:rPr>
          <w:szCs w:val="20"/>
        </w:rPr>
        <w:t xml:space="preserve">Nabídková cena musí obsahovat veškeré náklady vzniklé v souvislosti s plněním veřejné zakázky. Součástí sjednané ceny jsou veškeré práce, služby, poplatky a náklady </w:t>
      </w:r>
      <w:r w:rsidR="00103D23">
        <w:rPr>
          <w:szCs w:val="20"/>
        </w:rPr>
        <w:t>dodavatel</w:t>
      </w:r>
      <w:r>
        <w:rPr>
          <w:szCs w:val="20"/>
        </w:rPr>
        <w:t>e</w:t>
      </w:r>
      <w:r w:rsidRPr="000B1082">
        <w:rPr>
          <w:szCs w:val="20"/>
        </w:rPr>
        <w:t xml:space="preserve"> nezbytné pro řádné a úplné provedení předmětu plnění včetně přiměřeného zisku, není-li zadávacími podmínkami výslovně stanoveno jinak. </w:t>
      </w:r>
    </w:p>
    <w:p w14:paraId="1BF07DD1" w14:textId="5692A54B" w:rsidR="0026282E" w:rsidRDefault="00FC3380" w:rsidP="001537FC">
      <w:pPr>
        <w:pStyle w:val="Zkladntext"/>
        <w:spacing w:before="120" w:after="0" w:line="280" w:lineRule="atLeast"/>
        <w:rPr>
          <w:szCs w:val="20"/>
        </w:rPr>
      </w:pPr>
      <w:r w:rsidRPr="00231ACE">
        <w:rPr>
          <w:szCs w:val="20"/>
        </w:rPr>
        <w:t xml:space="preserve">V souladu s § </w:t>
      </w:r>
      <w:r w:rsidR="00231ACE">
        <w:rPr>
          <w:szCs w:val="20"/>
        </w:rPr>
        <w:t>113</w:t>
      </w:r>
      <w:r w:rsidR="00231ACE" w:rsidRPr="00231ACE">
        <w:rPr>
          <w:szCs w:val="20"/>
        </w:rPr>
        <w:t xml:space="preserve"> </w:t>
      </w:r>
      <w:r w:rsidRPr="00231ACE">
        <w:rPr>
          <w:szCs w:val="20"/>
        </w:rPr>
        <w:t xml:space="preserve">odst. 1 </w:t>
      </w:r>
      <w:r w:rsidR="005B5121" w:rsidRPr="00231ACE">
        <w:rPr>
          <w:szCs w:val="20"/>
        </w:rPr>
        <w:t>ZZVZ</w:t>
      </w:r>
      <w:r w:rsidRPr="00231ACE">
        <w:rPr>
          <w:szCs w:val="20"/>
        </w:rPr>
        <w:t xml:space="preserve"> posoudí </w:t>
      </w:r>
      <w:r w:rsidR="00231ACE">
        <w:rPr>
          <w:szCs w:val="20"/>
        </w:rPr>
        <w:t>zadavatel</w:t>
      </w:r>
      <w:r w:rsidRPr="00231ACE">
        <w:rPr>
          <w:szCs w:val="20"/>
        </w:rPr>
        <w:t xml:space="preserve"> výši nabídkových cen ve vztahu k předmětu veřejné zakázky a shledá-li </w:t>
      </w:r>
      <w:r w:rsidR="007354B7" w:rsidRPr="00231ACE">
        <w:rPr>
          <w:szCs w:val="20"/>
        </w:rPr>
        <w:t>nabídkov</w:t>
      </w:r>
      <w:r w:rsidR="007354B7">
        <w:rPr>
          <w:szCs w:val="20"/>
        </w:rPr>
        <w:t>ou</w:t>
      </w:r>
      <w:r w:rsidR="007354B7" w:rsidRPr="00231ACE">
        <w:rPr>
          <w:szCs w:val="20"/>
        </w:rPr>
        <w:t xml:space="preserve"> cen</w:t>
      </w:r>
      <w:r w:rsidR="007354B7">
        <w:rPr>
          <w:szCs w:val="20"/>
        </w:rPr>
        <w:t>u</w:t>
      </w:r>
      <w:r w:rsidR="007354B7" w:rsidRPr="00231ACE">
        <w:rPr>
          <w:szCs w:val="20"/>
        </w:rPr>
        <w:t xml:space="preserve"> </w:t>
      </w:r>
      <w:r w:rsidRPr="00231ACE">
        <w:rPr>
          <w:szCs w:val="20"/>
        </w:rPr>
        <w:t xml:space="preserve">některého z </w:t>
      </w:r>
      <w:r w:rsidR="00103D23" w:rsidRPr="00231ACE">
        <w:rPr>
          <w:szCs w:val="20"/>
        </w:rPr>
        <w:t>dodavatel</w:t>
      </w:r>
      <w:r w:rsidRPr="00231ACE">
        <w:rPr>
          <w:szCs w:val="20"/>
        </w:rPr>
        <w:t xml:space="preserve">ů jako mimořádně </w:t>
      </w:r>
      <w:r w:rsidR="006B673E" w:rsidRPr="00231ACE">
        <w:rPr>
          <w:szCs w:val="20"/>
        </w:rPr>
        <w:t>nízk</w:t>
      </w:r>
      <w:r w:rsidR="006B673E">
        <w:rPr>
          <w:szCs w:val="20"/>
        </w:rPr>
        <w:t>ou</w:t>
      </w:r>
      <w:r w:rsidR="006B673E" w:rsidRPr="00231ACE">
        <w:rPr>
          <w:szCs w:val="20"/>
        </w:rPr>
        <w:t xml:space="preserve"> </w:t>
      </w:r>
      <w:r w:rsidRPr="00231ACE">
        <w:rPr>
          <w:szCs w:val="20"/>
        </w:rPr>
        <w:t>ve vztahu k předmětu této veřejné zakázky, bude postupovat v souladu se shora citovaným ustanovením.</w:t>
      </w:r>
      <w:r w:rsidR="0026282E" w:rsidRPr="00231ACE">
        <w:rPr>
          <w:szCs w:val="20"/>
        </w:rPr>
        <w:t xml:space="preserve"> </w:t>
      </w:r>
      <w:r w:rsidR="00231ACE">
        <w:rPr>
          <w:szCs w:val="20"/>
        </w:rPr>
        <w:t>Zadavatel</w:t>
      </w:r>
      <w:r w:rsidR="0026282E" w:rsidRPr="00231ACE">
        <w:rPr>
          <w:szCs w:val="20"/>
        </w:rPr>
        <w:t xml:space="preserve"> je oprávněn posuzovat výši nabídkových cen z hlediska mimořádně nízké nabídkové ceny také v případě jednotlivých dílčích cen na plněné této veřejné zakázky, nikoliv pouze z hlediska celkové nabídkové ceny, která je předmětem hodnocení.</w:t>
      </w:r>
    </w:p>
    <w:p w14:paraId="484A6358" w14:textId="59BA00F6" w:rsidR="00564740" w:rsidRDefault="00FC3380" w:rsidP="001537FC">
      <w:pPr>
        <w:pStyle w:val="Zkladntext"/>
        <w:spacing w:before="120" w:after="0" w:line="280" w:lineRule="atLeast"/>
        <w:rPr>
          <w:szCs w:val="20"/>
        </w:rPr>
      </w:pPr>
      <w:r w:rsidRPr="00231ACE">
        <w:rPr>
          <w:szCs w:val="20"/>
        </w:rPr>
        <w:t xml:space="preserve">Za účelem vyloučení veškerých pochybností zadavatel </w:t>
      </w:r>
      <w:r w:rsidR="00231ACE" w:rsidRPr="00231ACE">
        <w:rPr>
          <w:szCs w:val="20"/>
        </w:rPr>
        <w:t xml:space="preserve"> v soudladu s § 113 odst. 2 písm. b) ZZVZ </w:t>
      </w:r>
      <w:r w:rsidRPr="00231ACE">
        <w:rPr>
          <w:szCs w:val="20"/>
        </w:rPr>
        <w:t xml:space="preserve">uvádí, že za nabídku obsahující mimořádně nízkou nabídkovou cenu bude považována taková cenová nabídka, jejíž cenová úroveň </w:t>
      </w:r>
      <w:r w:rsidR="0026282E" w:rsidRPr="00231ACE">
        <w:rPr>
          <w:szCs w:val="20"/>
        </w:rPr>
        <w:t xml:space="preserve">(celková, nebo i v případě jednotlivých dílčích cen) </w:t>
      </w:r>
      <w:r w:rsidRPr="00231ACE">
        <w:rPr>
          <w:szCs w:val="20"/>
        </w:rPr>
        <w:t xml:space="preserve">bude o více než </w:t>
      </w:r>
      <w:r w:rsidR="007354B7">
        <w:rPr>
          <w:szCs w:val="20"/>
        </w:rPr>
        <w:t>30</w:t>
      </w:r>
      <w:r w:rsidRPr="00231ACE">
        <w:rPr>
          <w:szCs w:val="20"/>
        </w:rPr>
        <w:t>% nižší než průměrná cenová úroveň všech hodnocených nabídek (uvažovány budou celkové ceny</w:t>
      </w:r>
      <w:r w:rsidR="0026282E" w:rsidRPr="00231ACE">
        <w:rPr>
          <w:szCs w:val="20"/>
        </w:rPr>
        <w:t>, resp. jednotlivé dílčí ceny</w:t>
      </w:r>
      <w:r w:rsidRPr="00231ACE">
        <w:rPr>
          <w:szCs w:val="20"/>
        </w:rPr>
        <w:t xml:space="preserve"> bez DPH dle přílohy č.</w:t>
      </w:r>
      <w:r w:rsidR="0026282E" w:rsidRPr="00231ACE">
        <w:rPr>
          <w:szCs w:val="20"/>
        </w:rPr>
        <w:t xml:space="preserve"> </w:t>
      </w:r>
      <w:r w:rsidR="00231ACE" w:rsidRPr="00231ACE">
        <w:rPr>
          <w:szCs w:val="20"/>
        </w:rPr>
        <w:t>6</w:t>
      </w:r>
      <w:r w:rsidRPr="00231ACE">
        <w:rPr>
          <w:szCs w:val="20"/>
        </w:rPr>
        <w:t>)</w:t>
      </w:r>
      <w:r w:rsidR="007354B7" w:rsidRPr="007354B7">
        <w:t xml:space="preserve"> </w:t>
      </w:r>
      <w:r w:rsidR="007354B7">
        <w:t>nebo o více než 20 % nižší než nabídková cena uvedená v nabídce s druhou nejnižší nabídkovou cenou, a to za předpokladu, že budou podány alespoň čtyři nabídky. Zadavatel pro úplnost doplňuje, že do průměrné ceny ostatních nabídek se nezapočítává cena z nabídky, u níž je mimořádně nízká nabídková cena posuzována. V případě, že zadavatel obdrží tři a méně nabídek, posoudí mimořádně nízkou nabídkovou cenu dle svých odborných znalostí a zkušeností se zakázkami obdobného rozsahu a předmětu plnění.</w:t>
      </w:r>
      <w:r w:rsidR="0026282E" w:rsidRPr="00231ACE">
        <w:rPr>
          <w:szCs w:val="20"/>
        </w:rPr>
        <w:t xml:space="preserve"> </w:t>
      </w:r>
    </w:p>
    <w:p w14:paraId="7DECC996" w14:textId="77777777" w:rsidR="00FC3380" w:rsidRDefault="00FC3380" w:rsidP="001537FC">
      <w:pPr>
        <w:pStyle w:val="Zkladntext"/>
        <w:spacing w:before="120" w:after="0" w:line="280" w:lineRule="atLeast"/>
        <w:rPr>
          <w:szCs w:val="20"/>
        </w:rPr>
      </w:pPr>
      <w:bookmarkStart w:id="31" w:name="_Toc278564602"/>
      <w:r w:rsidRPr="000953B5">
        <w:rPr>
          <w:szCs w:val="20"/>
        </w:rPr>
        <w:t>Nabídková cena za jednu jednotku bude stanovena jako nejvýše přípustná za řádné plnění předmětu veřejné zakázky.</w:t>
      </w:r>
      <w:r>
        <w:rPr>
          <w:szCs w:val="20"/>
        </w:rPr>
        <w:t xml:space="preserve"> </w:t>
      </w:r>
      <w:r w:rsidRPr="006E0DE1">
        <w:rPr>
          <w:szCs w:val="20"/>
        </w:rPr>
        <w:t>Nabídkovou cenu</w:t>
      </w:r>
      <w:r>
        <w:rPr>
          <w:szCs w:val="20"/>
        </w:rPr>
        <w:t>, resp. jednotkovou nabídkovou cenu</w:t>
      </w:r>
      <w:r w:rsidRPr="006E0DE1">
        <w:rPr>
          <w:szCs w:val="20"/>
        </w:rPr>
        <w:t xml:space="preserve"> je možno překročit pouze v případě, že během realizace předmětu veřejné zakázky dojde ke změně výše sazby daně z přidané hodnoty nebo výše zákonných poplatků, která se uplatňuje na předmět veřejné zakázky ke dni uskutečnění zdanitelného plnění.</w:t>
      </w:r>
    </w:p>
    <w:p w14:paraId="1D73FFB5" w14:textId="77777777" w:rsidR="00FC3380" w:rsidRPr="00D33F61" w:rsidRDefault="00FC3380" w:rsidP="001537FC">
      <w:pPr>
        <w:pStyle w:val="Normln11"/>
        <w:spacing w:before="120" w:line="280" w:lineRule="atLeast"/>
        <w:jc w:val="both"/>
        <w:rPr>
          <w:rFonts w:cs="Arial"/>
          <w:sz w:val="20"/>
          <w:szCs w:val="20"/>
        </w:rPr>
      </w:pPr>
      <w:r w:rsidRPr="00D33F61">
        <w:rPr>
          <w:rFonts w:cs="Arial"/>
          <w:sz w:val="20"/>
          <w:szCs w:val="20"/>
        </w:rPr>
        <w:t>Zadavatel nepřipouští variantní řešení nabídky.</w:t>
      </w:r>
    </w:p>
    <w:p w14:paraId="484A635B" w14:textId="77777777" w:rsidR="00A749C4" w:rsidRPr="00D33F61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32" w:name="_Toc468088025"/>
      <w:r w:rsidRPr="00D33F61">
        <w:rPr>
          <w:caps/>
          <w:color w:val="FFFFFF"/>
          <w:sz w:val="20"/>
          <w:szCs w:val="20"/>
        </w:rPr>
        <w:lastRenderedPageBreak/>
        <w:t>NÁVRH SMLOUVY, platební a Obchodní podmínky</w:t>
      </w:r>
      <w:bookmarkEnd w:id="32"/>
    </w:p>
    <w:bookmarkEnd w:id="31"/>
    <w:p w14:paraId="484A635C" w14:textId="1C92CA2E" w:rsidR="00021082" w:rsidRPr="00D33F61" w:rsidRDefault="00103D23" w:rsidP="001537FC">
      <w:pPr>
        <w:spacing w:before="120" w:line="280" w:lineRule="atLeast"/>
        <w:ind w:right="-110"/>
        <w:rPr>
          <w:rFonts w:cs="Arial"/>
          <w:szCs w:val="20"/>
        </w:rPr>
      </w:pPr>
      <w:r>
        <w:rPr>
          <w:rFonts w:cs="Arial"/>
          <w:szCs w:val="20"/>
        </w:rPr>
        <w:t>Dodavatel</w:t>
      </w:r>
      <w:r w:rsidR="00021082" w:rsidRPr="00D33F61">
        <w:rPr>
          <w:rFonts w:cs="Arial"/>
          <w:szCs w:val="20"/>
        </w:rPr>
        <w:t xml:space="preserve"> je povinen předložit v nabídce jediný návrh </w:t>
      </w:r>
      <w:r w:rsidR="007F686B" w:rsidRPr="00D33F61">
        <w:rPr>
          <w:rFonts w:cs="Arial"/>
          <w:szCs w:val="20"/>
        </w:rPr>
        <w:t>S</w:t>
      </w:r>
      <w:r w:rsidR="00021082" w:rsidRPr="00D33F61">
        <w:rPr>
          <w:rFonts w:cs="Arial"/>
          <w:szCs w:val="20"/>
        </w:rPr>
        <w:t xml:space="preserve">mlouvy, a to na celý předmět plnění veřejné zakázky. K tomuto účelu </w:t>
      </w:r>
      <w:r w:rsidR="00490853" w:rsidRPr="00D33F61">
        <w:rPr>
          <w:rFonts w:cs="Arial"/>
          <w:szCs w:val="20"/>
        </w:rPr>
        <w:t>je povin</w:t>
      </w:r>
      <w:r w:rsidR="002756DE" w:rsidRPr="00D33F61">
        <w:rPr>
          <w:rFonts w:cs="Arial"/>
          <w:szCs w:val="20"/>
        </w:rPr>
        <w:t>e</w:t>
      </w:r>
      <w:r w:rsidR="00490853" w:rsidRPr="00D33F61">
        <w:rPr>
          <w:rFonts w:cs="Arial"/>
          <w:szCs w:val="20"/>
        </w:rPr>
        <w:t xml:space="preserve">n </w:t>
      </w:r>
      <w:r w:rsidR="00021082" w:rsidRPr="00D33F61">
        <w:rPr>
          <w:rFonts w:cs="Arial"/>
          <w:szCs w:val="20"/>
        </w:rPr>
        <w:t>využ</w:t>
      </w:r>
      <w:r w:rsidR="00490853" w:rsidRPr="00D33F61">
        <w:rPr>
          <w:rFonts w:cs="Arial"/>
          <w:szCs w:val="20"/>
        </w:rPr>
        <w:t>ít</w:t>
      </w:r>
      <w:r w:rsidR="00021082" w:rsidRPr="00D33F61">
        <w:rPr>
          <w:rFonts w:cs="Arial"/>
          <w:szCs w:val="20"/>
        </w:rPr>
        <w:t xml:space="preserve"> </w:t>
      </w:r>
      <w:r w:rsidR="007F686B" w:rsidRPr="00D33F61">
        <w:rPr>
          <w:rFonts w:cs="Arial"/>
          <w:szCs w:val="20"/>
        </w:rPr>
        <w:t>Z</w:t>
      </w:r>
      <w:r w:rsidR="00021082" w:rsidRPr="00D33F61">
        <w:rPr>
          <w:rFonts w:cs="Arial"/>
          <w:szCs w:val="20"/>
        </w:rPr>
        <w:t xml:space="preserve">ávazný vzor </w:t>
      </w:r>
      <w:r w:rsidR="007F686B" w:rsidRPr="00D33F61">
        <w:rPr>
          <w:rFonts w:cs="Arial"/>
          <w:szCs w:val="20"/>
        </w:rPr>
        <w:t>S</w:t>
      </w:r>
      <w:r w:rsidR="00021082" w:rsidRPr="00D33F61">
        <w:rPr>
          <w:rFonts w:cs="Arial"/>
          <w:szCs w:val="20"/>
        </w:rPr>
        <w:t>mlouvy, který tvoří přílohou č. 2 této zadávací dokumentace</w:t>
      </w:r>
      <w:r w:rsidR="00021082" w:rsidRPr="00D33F61">
        <w:rPr>
          <w:rFonts w:cs="Arial"/>
        </w:rPr>
        <w:t>.</w:t>
      </w:r>
    </w:p>
    <w:p w14:paraId="484A635D" w14:textId="1D1A36F2" w:rsidR="00021082" w:rsidRPr="00D33F61" w:rsidRDefault="00103D23" w:rsidP="001537FC">
      <w:pPr>
        <w:spacing w:before="120" w:line="280" w:lineRule="atLeast"/>
        <w:ind w:right="-108"/>
        <w:rPr>
          <w:rFonts w:cs="Arial"/>
          <w:szCs w:val="20"/>
        </w:rPr>
      </w:pPr>
      <w:r>
        <w:rPr>
          <w:rFonts w:cs="Arial"/>
          <w:szCs w:val="20"/>
        </w:rPr>
        <w:t>Dodavatel</w:t>
      </w:r>
      <w:r w:rsidR="007F686B" w:rsidRPr="00D33F61">
        <w:rPr>
          <w:rFonts w:cs="Arial"/>
          <w:szCs w:val="20"/>
        </w:rPr>
        <w:t xml:space="preserve"> není oprávněn činit změny či doplnění Závazného vzoru Smlouvy, vyjma údajů, u nichž vyplývá z jejich obsahu povinnost doplnění (označené jako „</w:t>
      </w:r>
      <w:r w:rsidR="007F686B" w:rsidRPr="00D33F61">
        <w:rPr>
          <w:rFonts w:cs="Arial"/>
          <w:szCs w:val="20"/>
          <w:highlight w:val="yellow"/>
        </w:rPr>
        <w:t xml:space="preserve">[DOPLNÍ </w:t>
      </w:r>
      <w:r>
        <w:rPr>
          <w:rFonts w:cs="Arial"/>
          <w:szCs w:val="20"/>
          <w:highlight w:val="yellow"/>
        </w:rPr>
        <w:t>DODAVATEL</w:t>
      </w:r>
      <w:r w:rsidR="007F686B" w:rsidRPr="00D33F61">
        <w:rPr>
          <w:rFonts w:cs="Arial"/>
          <w:szCs w:val="20"/>
          <w:highlight w:val="yellow"/>
        </w:rPr>
        <w:t>]</w:t>
      </w:r>
      <w:r w:rsidR="007F686B" w:rsidRPr="00D33F61">
        <w:rPr>
          <w:rFonts w:cs="Arial"/>
          <w:szCs w:val="20"/>
        </w:rPr>
        <w:t xml:space="preserve">“). V případě nabídky podávané společně několika dodavateli je </w:t>
      </w:r>
      <w:r w:rsidR="00407834" w:rsidRPr="00D33F61">
        <w:rPr>
          <w:rFonts w:cs="Arial"/>
          <w:szCs w:val="20"/>
        </w:rPr>
        <w:t xml:space="preserve">dále </w:t>
      </w:r>
      <w:r>
        <w:rPr>
          <w:rFonts w:cs="Arial"/>
          <w:szCs w:val="20"/>
        </w:rPr>
        <w:t>dodavatel</w:t>
      </w:r>
      <w:r w:rsidR="007F686B" w:rsidRPr="00D33F61">
        <w:rPr>
          <w:rFonts w:cs="Arial"/>
          <w:szCs w:val="20"/>
        </w:rPr>
        <w:t xml:space="preserve"> oprávněn </w:t>
      </w:r>
      <w:r w:rsidR="00B05257" w:rsidRPr="00D33F61">
        <w:rPr>
          <w:rFonts w:cs="Arial"/>
          <w:szCs w:val="20"/>
        </w:rPr>
        <w:t xml:space="preserve">měnit či doplnit </w:t>
      </w:r>
      <w:r w:rsidR="007F686B" w:rsidRPr="00D33F61">
        <w:rPr>
          <w:rFonts w:cs="Arial"/>
          <w:szCs w:val="20"/>
        </w:rPr>
        <w:t xml:space="preserve">Závazný vzor Smlouvy toliko s ohledem na tuto skutečnost. Obdobně v případě, že je </w:t>
      </w:r>
      <w:r>
        <w:rPr>
          <w:rFonts w:cs="Arial"/>
          <w:szCs w:val="20"/>
        </w:rPr>
        <w:t>dodavatel</w:t>
      </w:r>
      <w:r w:rsidR="007F686B" w:rsidRPr="00D33F61">
        <w:rPr>
          <w:rFonts w:cs="Arial"/>
          <w:szCs w:val="20"/>
        </w:rPr>
        <w:t xml:space="preserve"> fyzickou osobou, zohlední tuto skutečnost v relevantních částech Závazného vzoru Smlouvy.</w:t>
      </w:r>
    </w:p>
    <w:p w14:paraId="2B17985D" w14:textId="77777777" w:rsidR="000D4E62" w:rsidRDefault="00021082" w:rsidP="001537FC">
      <w:pPr>
        <w:spacing w:before="120" w:line="280" w:lineRule="atLeast"/>
        <w:ind w:right="-108"/>
        <w:rPr>
          <w:rFonts w:cs="Arial"/>
          <w:szCs w:val="20"/>
        </w:rPr>
      </w:pPr>
      <w:r w:rsidRPr="00D33F61">
        <w:rPr>
          <w:rFonts w:cs="Arial"/>
          <w:szCs w:val="20"/>
          <w:u w:val="single"/>
        </w:rPr>
        <w:t xml:space="preserve">Návrh </w:t>
      </w:r>
      <w:r w:rsidR="007F686B" w:rsidRPr="00D33F61">
        <w:rPr>
          <w:rFonts w:cs="Arial"/>
          <w:szCs w:val="20"/>
          <w:u w:val="single"/>
        </w:rPr>
        <w:t>S</w:t>
      </w:r>
      <w:r w:rsidRPr="00D33F61">
        <w:rPr>
          <w:rFonts w:cs="Arial"/>
          <w:szCs w:val="20"/>
          <w:u w:val="single"/>
        </w:rPr>
        <w:t xml:space="preserve">mlouvy musí být ze strany </w:t>
      </w:r>
      <w:r w:rsidR="00103D23">
        <w:rPr>
          <w:rFonts w:cs="Arial"/>
          <w:szCs w:val="20"/>
          <w:u w:val="single"/>
        </w:rPr>
        <w:t>dodavatel</w:t>
      </w:r>
      <w:r w:rsidRPr="00D33F61">
        <w:rPr>
          <w:rFonts w:cs="Arial"/>
          <w:szCs w:val="20"/>
          <w:u w:val="single"/>
        </w:rPr>
        <w:t xml:space="preserve">e podepsán osobou oprávněnou </w:t>
      </w:r>
      <w:r w:rsidR="002A67A1" w:rsidRPr="00D33F61">
        <w:rPr>
          <w:rFonts w:cs="Arial"/>
          <w:szCs w:val="20"/>
          <w:u w:val="single"/>
        </w:rPr>
        <w:t>zastupovat</w:t>
      </w:r>
      <w:r w:rsidRPr="00D33F61">
        <w:rPr>
          <w:rFonts w:cs="Arial"/>
          <w:szCs w:val="20"/>
          <w:u w:val="single"/>
        </w:rPr>
        <w:t xml:space="preserve"> </w:t>
      </w:r>
      <w:r w:rsidR="00103D23">
        <w:rPr>
          <w:rFonts w:cs="Arial"/>
          <w:szCs w:val="20"/>
          <w:u w:val="single"/>
        </w:rPr>
        <w:t>dodavatel</w:t>
      </w:r>
      <w:r w:rsidRPr="00D33F61">
        <w:rPr>
          <w:rFonts w:cs="Arial"/>
          <w:szCs w:val="20"/>
          <w:u w:val="single"/>
        </w:rPr>
        <w:t>e</w:t>
      </w:r>
      <w:r w:rsidRPr="00D33F61">
        <w:rPr>
          <w:rFonts w:cs="Arial"/>
          <w:szCs w:val="20"/>
        </w:rPr>
        <w:t xml:space="preserve"> (statutárním orgánem nebo osobou k tomu statutárním orgánem zmocněnou v souladu se způsobem </w:t>
      </w:r>
      <w:r w:rsidR="002A67A1" w:rsidRPr="00D33F61">
        <w:rPr>
          <w:rFonts w:cs="Arial"/>
          <w:szCs w:val="20"/>
          <w:u w:val="single"/>
        </w:rPr>
        <w:t>zastupování</w:t>
      </w:r>
      <w:r w:rsidRPr="00D33F61">
        <w:rPr>
          <w:rFonts w:cs="Arial"/>
          <w:szCs w:val="20"/>
        </w:rPr>
        <w:t xml:space="preserve">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 xml:space="preserve">e; originál či úředně ověřená kopie zmocnění musí být v takovém případě součástí návrhu </w:t>
      </w:r>
      <w:r w:rsidR="00C84B7F" w:rsidRPr="00D33F61">
        <w:rPr>
          <w:rFonts w:cs="Arial"/>
          <w:szCs w:val="20"/>
        </w:rPr>
        <w:t xml:space="preserve">Smlouvy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>e).</w:t>
      </w:r>
    </w:p>
    <w:p w14:paraId="484A635E" w14:textId="0FD270FC" w:rsidR="00021082" w:rsidRDefault="000D4E62" w:rsidP="001537FC">
      <w:pPr>
        <w:spacing w:before="120" w:line="280" w:lineRule="atLeast"/>
        <w:ind w:right="-108"/>
        <w:rPr>
          <w:rFonts w:cs="Arial"/>
          <w:szCs w:val="20"/>
        </w:rPr>
      </w:pPr>
      <w:r>
        <w:rPr>
          <w:rFonts w:cs="Arial"/>
          <w:szCs w:val="20"/>
        </w:rPr>
        <w:t xml:space="preserve">Návrh Smlouvy musí být do nabídky přiložen včetně vyplněných příloh č. </w:t>
      </w:r>
      <w:r w:rsidR="00AE64B2">
        <w:rPr>
          <w:rFonts w:cs="Arial"/>
          <w:szCs w:val="20"/>
        </w:rPr>
        <w:t xml:space="preserve">1b, </w:t>
      </w:r>
      <w:r>
        <w:rPr>
          <w:rFonts w:cs="Arial"/>
          <w:szCs w:val="20"/>
        </w:rPr>
        <w:t>3, 4</w:t>
      </w:r>
      <w:r w:rsidR="00AE64B2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5</w:t>
      </w:r>
      <w:r w:rsidR="00AE64B2">
        <w:rPr>
          <w:rFonts w:cs="Arial"/>
          <w:szCs w:val="20"/>
        </w:rPr>
        <w:t xml:space="preserve"> a 7 Smlouvy</w:t>
      </w:r>
      <w:r>
        <w:rPr>
          <w:rFonts w:cs="Arial"/>
          <w:szCs w:val="20"/>
        </w:rPr>
        <w:t>.</w:t>
      </w:r>
      <w:r w:rsidR="000D6948">
        <w:rPr>
          <w:rFonts w:cs="Arial"/>
          <w:szCs w:val="20"/>
        </w:rPr>
        <w:t xml:space="preserve"> </w:t>
      </w:r>
      <w:r w:rsidR="00AF0BF8">
        <w:rPr>
          <w:rFonts w:cs="Arial"/>
          <w:szCs w:val="20"/>
        </w:rPr>
        <w:t>Přílohu č. 1b Smlouvy dodavatel zpracuje v souladu s podmínkami Smlouvy a této zadávací dokumentace.</w:t>
      </w:r>
    </w:p>
    <w:p w14:paraId="0DBC5521" w14:textId="782935DD" w:rsidR="004D79DC" w:rsidRPr="00D33F61" w:rsidRDefault="004D79DC" w:rsidP="001537FC">
      <w:pPr>
        <w:spacing w:before="120" w:line="280" w:lineRule="atLeast"/>
        <w:ind w:right="-108"/>
        <w:rPr>
          <w:rFonts w:cs="Arial"/>
          <w:szCs w:val="20"/>
        </w:rPr>
      </w:pPr>
      <w:r>
        <w:rPr>
          <w:rFonts w:cs="Arial"/>
          <w:szCs w:val="20"/>
        </w:rPr>
        <w:t>Pokud jde o přílohu č. 5 Smlouvy (R</w:t>
      </w:r>
      <w:r w:rsidR="0070578A">
        <w:rPr>
          <w:rFonts w:cs="Arial"/>
          <w:szCs w:val="20"/>
        </w:rPr>
        <w:t>e</w:t>
      </w:r>
      <w:r>
        <w:rPr>
          <w:rFonts w:cs="Arial"/>
          <w:szCs w:val="20"/>
        </w:rPr>
        <w:t>alizační tým), dodavatel vyplní všechny členy realizační</w:t>
      </w:r>
      <w:r w:rsidR="00FE102C">
        <w:rPr>
          <w:rFonts w:cs="Arial"/>
          <w:szCs w:val="20"/>
        </w:rPr>
        <w:t>ho</w:t>
      </w:r>
      <w:r>
        <w:rPr>
          <w:rFonts w:cs="Arial"/>
          <w:szCs w:val="20"/>
        </w:rPr>
        <w:t xml:space="preserve"> tým</w:t>
      </w:r>
      <w:r w:rsidR="00FE102C">
        <w:rPr>
          <w:rFonts w:cs="Arial"/>
          <w:szCs w:val="20"/>
        </w:rPr>
        <w:t>u</w:t>
      </w:r>
      <w:r>
        <w:rPr>
          <w:rFonts w:cs="Arial"/>
          <w:szCs w:val="20"/>
        </w:rPr>
        <w:t xml:space="preserve"> dle odst. 4.6 Smlouvy a dále </w:t>
      </w:r>
      <w:r w:rsidR="0070578A">
        <w:rPr>
          <w:rFonts w:cs="Arial"/>
          <w:szCs w:val="20"/>
        </w:rPr>
        <w:t>členy realizačního týmu</w:t>
      </w:r>
      <w:r w:rsidR="00FE102C">
        <w:rPr>
          <w:rFonts w:cs="Arial"/>
          <w:szCs w:val="20"/>
        </w:rPr>
        <w:t xml:space="preserve"> dle odst. 5.9 Smlouvy</w:t>
      </w:r>
      <w:r>
        <w:rPr>
          <w:rFonts w:cs="Arial"/>
          <w:szCs w:val="20"/>
        </w:rPr>
        <w:t xml:space="preserve">, </w:t>
      </w:r>
      <w:r w:rsidR="0070578A">
        <w:rPr>
          <w:rFonts w:cs="Arial"/>
          <w:szCs w:val="20"/>
        </w:rPr>
        <w:t>jehož</w:t>
      </w:r>
      <w:r>
        <w:rPr>
          <w:rFonts w:cs="Arial"/>
          <w:szCs w:val="20"/>
        </w:rPr>
        <w:t xml:space="preserve"> prostřednictvím bude plnit Služby na objednávku. Pro vyloučení pochybností platí, že </w:t>
      </w:r>
      <w:r w:rsidR="00E705F2" w:rsidRPr="00E705F2">
        <w:rPr>
          <w:rFonts w:cs="Arial"/>
          <w:szCs w:val="20"/>
        </w:rPr>
        <w:t>totožná osoba nemůže plnit více než jednu roli</w:t>
      </w:r>
      <w:r w:rsidR="00E705F2">
        <w:rPr>
          <w:rFonts w:cs="Arial"/>
          <w:szCs w:val="20"/>
        </w:rPr>
        <w:t>.</w:t>
      </w:r>
      <w:r w:rsidR="000D6948">
        <w:rPr>
          <w:rFonts w:cs="Arial"/>
          <w:szCs w:val="20"/>
        </w:rPr>
        <w:t xml:space="preserve"> </w:t>
      </w:r>
      <w:r w:rsidR="000D6948" w:rsidRPr="000D6948">
        <w:rPr>
          <w:rFonts w:cs="Arial"/>
          <w:szCs w:val="20"/>
        </w:rPr>
        <w:t xml:space="preserve">V případě, kdy některou z těchto rolí bude zastávat více osob, uvede </w:t>
      </w:r>
      <w:r w:rsidR="000D6948">
        <w:rPr>
          <w:rFonts w:cs="Arial"/>
          <w:szCs w:val="20"/>
        </w:rPr>
        <w:t>na tomto místě</w:t>
      </w:r>
      <w:r w:rsidR="000D6948" w:rsidRPr="000D6948">
        <w:rPr>
          <w:rFonts w:cs="Arial"/>
          <w:szCs w:val="20"/>
        </w:rPr>
        <w:t xml:space="preserve"> dodavatel příslušnou tabulku s touto rolí vícekrát</w:t>
      </w:r>
      <w:r w:rsidR="00FE102C">
        <w:rPr>
          <w:rFonts w:cs="Arial"/>
          <w:szCs w:val="20"/>
        </w:rPr>
        <w:t>.</w:t>
      </w:r>
      <w:r w:rsidR="0084534F">
        <w:rPr>
          <w:rFonts w:cs="Arial"/>
          <w:szCs w:val="20"/>
        </w:rPr>
        <w:t xml:space="preserve"> U každé z těchto rolí</w:t>
      </w:r>
      <w:r w:rsidR="00E85685">
        <w:rPr>
          <w:rFonts w:cs="Arial"/>
          <w:szCs w:val="20"/>
        </w:rPr>
        <w:t xml:space="preserve"> poskytujících „Pravidelné Služby“ dle Smlouvy</w:t>
      </w:r>
      <w:r w:rsidR="0084534F">
        <w:rPr>
          <w:rFonts w:cs="Arial"/>
          <w:szCs w:val="20"/>
        </w:rPr>
        <w:t xml:space="preserve"> současně dodavatel uvede též nabízenou časovou kapacitu, kter</w:t>
      </w:r>
      <w:r w:rsidR="00AE64B2">
        <w:rPr>
          <w:rFonts w:cs="Arial"/>
          <w:szCs w:val="20"/>
        </w:rPr>
        <w:t>á</w:t>
      </w:r>
      <w:r w:rsidR="0084534F">
        <w:rPr>
          <w:rFonts w:cs="Arial"/>
          <w:szCs w:val="20"/>
        </w:rPr>
        <w:t xml:space="preserve"> bude v souladu s požadavky zadavatele uvedenými v Příloze č. 5 této zadávací dokumentace.</w:t>
      </w:r>
    </w:p>
    <w:p w14:paraId="484A635F" w14:textId="600448A2" w:rsidR="00021082" w:rsidRPr="00D33F61" w:rsidRDefault="00021082" w:rsidP="001537FC">
      <w:pPr>
        <w:spacing w:before="120" w:line="280" w:lineRule="atLeast"/>
        <w:ind w:right="-108"/>
        <w:rPr>
          <w:rFonts w:cs="Arial"/>
          <w:szCs w:val="20"/>
        </w:rPr>
      </w:pPr>
      <w:r w:rsidRPr="00D33F61">
        <w:rPr>
          <w:rFonts w:cs="Arial"/>
          <w:szCs w:val="20"/>
        </w:rPr>
        <w:t>Závazné platební podmínky jsou uvedeny v </w:t>
      </w:r>
      <w:r w:rsidR="007F686B" w:rsidRPr="00D33F61">
        <w:rPr>
          <w:rFonts w:cs="Arial"/>
          <w:szCs w:val="20"/>
        </w:rPr>
        <w:t>Z</w:t>
      </w:r>
      <w:r w:rsidRPr="00D33F61">
        <w:rPr>
          <w:rFonts w:cs="Arial"/>
          <w:szCs w:val="20"/>
        </w:rPr>
        <w:t xml:space="preserve">ávazném vzoru </w:t>
      </w:r>
      <w:r w:rsidR="007F686B" w:rsidRPr="00D33F61">
        <w:rPr>
          <w:rFonts w:cs="Arial"/>
          <w:szCs w:val="20"/>
        </w:rPr>
        <w:t>S</w:t>
      </w:r>
      <w:r w:rsidRPr="00D33F61">
        <w:rPr>
          <w:rFonts w:cs="Arial"/>
          <w:szCs w:val="20"/>
        </w:rPr>
        <w:t>mlouvy, který tvoří přílohu č. 2 této zadávací dokumentace.</w:t>
      </w:r>
    </w:p>
    <w:p w14:paraId="484A6361" w14:textId="77777777" w:rsidR="00A749C4" w:rsidRPr="00D33F61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33" w:name="_Toc377479376"/>
      <w:bookmarkStart w:id="34" w:name="_Toc372138649"/>
      <w:bookmarkStart w:id="35" w:name="_Toc372138650"/>
      <w:bookmarkStart w:id="36" w:name="_Toc372138651"/>
      <w:bookmarkStart w:id="37" w:name="_Toc372138652"/>
      <w:bookmarkStart w:id="38" w:name="_Toc278564621"/>
      <w:bookmarkStart w:id="39" w:name="_Toc468088026"/>
      <w:bookmarkEnd w:id="33"/>
      <w:bookmarkEnd w:id="34"/>
      <w:bookmarkEnd w:id="35"/>
      <w:bookmarkEnd w:id="36"/>
      <w:bookmarkEnd w:id="37"/>
      <w:r w:rsidRPr="00D33F61">
        <w:rPr>
          <w:caps/>
          <w:color w:val="FFFFFF"/>
          <w:sz w:val="20"/>
          <w:szCs w:val="20"/>
        </w:rPr>
        <w:t>Jiné požadavky zadavatele na plnění veřejné zakázky</w:t>
      </w:r>
      <w:bookmarkEnd w:id="38"/>
      <w:bookmarkEnd w:id="39"/>
    </w:p>
    <w:p w14:paraId="484A6362" w14:textId="7E49FC76" w:rsidR="00021082" w:rsidRPr="00D33F61" w:rsidRDefault="00231ACE" w:rsidP="00021082">
      <w:pPr>
        <w:pStyle w:val="NormalJustified"/>
        <w:tabs>
          <w:tab w:val="num" w:pos="1080"/>
        </w:tabs>
        <w:spacing w:before="120" w:line="280" w:lineRule="atLeast"/>
        <w:rPr>
          <w:rFonts w:ascii="Arial" w:hAnsi="Arial" w:cs="Arial"/>
          <w:b/>
          <w:bCs/>
          <w:iCs/>
          <w:sz w:val="20"/>
          <w:u w:val="single"/>
        </w:rPr>
      </w:pPr>
      <w:r>
        <w:rPr>
          <w:rFonts w:ascii="Arial" w:hAnsi="Arial" w:cs="Arial"/>
          <w:b/>
          <w:bCs/>
          <w:iCs/>
          <w:sz w:val="20"/>
          <w:u w:val="single"/>
        </w:rPr>
        <w:t>Pod</w:t>
      </w:r>
      <w:r w:rsidRPr="00D33F61">
        <w:rPr>
          <w:rFonts w:ascii="Arial" w:hAnsi="Arial" w:cs="Arial"/>
          <w:b/>
          <w:bCs/>
          <w:iCs/>
          <w:sz w:val="20"/>
          <w:u w:val="single"/>
        </w:rPr>
        <w:t xml:space="preserve">dodavatelský </w:t>
      </w:r>
      <w:r w:rsidR="00021082" w:rsidRPr="00D33F61">
        <w:rPr>
          <w:rFonts w:ascii="Arial" w:hAnsi="Arial" w:cs="Arial"/>
          <w:b/>
          <w:bCs/>
          <w:iCs/>
          <w:sz w:val="20"/>
          <w:u w:val="single"/>
        </w:rPr>
        <w:t>systém</w:t>
      </w:r>
    </w:p>
    <w:p w14:paraId="484A6363" w14:textId="015FB129" w:rsidR="00021082" w:rsidRPr="00D33F61" w:rsidRDefault="00021082" w:rsidP="00C35F9F">
      <w:pPr>
        <w:pStyle w:val="NormalJustified"/>
        <w:spacing w:before="120" w:line="280" w:lineRule="atLeast"/>
        <w:rPr>
          <w:rFonts w:ascii="Arial" w:hAnsi="Arial" w:cs="Arial"/>
          <w:bCs/>
          <w:iCs/>
          <w:sz w:val="20"/>
        </w:rPr>
      </w:pPr>
      <w:r w:rsidRPr="00D33F61">
        <w:rPr>
          <w:rFonts w:ascii="Arial" w:hAnsi="Arial" w:cs="Arial"/>
          <w:bCs/>
          <w:iCs/>
          <w:sz w:val="20"/>
        </w:rPr>
        <w:t xml:space="preserve">V souladu s ustanovením § </w:t>
      </w:r>
      <w:r w:rsidR="0049617D">
        <w:rPr>
          <w:rFonts w:ascii="Arial" w:hAnsi="Arial" w:cs="Arial"/>
          <w:bCs/>
          <w:iCs/>
          <w:sz w:val="20"/>
        </w:rPr>
        <w:t>105</w:t>
      </w:r>
      <w:r w:rsidR="0049617D" w:rsidRPr="00D33F61">
        <w:rPr>
          <w:rFonts w:ascii="Arial" w:hAnsi="Arial" w:cs="Arial"/>
          <w:bCs/>
          <w:iCs/>
          <w:sz w:val="20"/>
        </w:rPr>
        <w:t xml:space="preserve"> </w:t>
      </w:r>
      <w:r w:rsidRPr="00D33F61">
        <w:rPr>
          <w:rFonts w:ascii="Arial" w:hAnsi="Arial" w:cs="Arial"/>
          <w:bCs/>
          <w:iCs/>
          <w:sz w:val="20"/>
        </w:rPr>
        <w:t xml:space="preserve">odst. </w:t>
      </w:r>
      <w:r w:rsidR="0049617D">
        <w:rPr>
          <w:rFonts w:ascii="Arial" w:hAnsi="Arial" w:cs="Arial"/>
          <w:bCs/>
          <w:iCs/>
          <w:sz w:val="20"/>
        </w:rPr>
        <w:t xml:space="preserve">1 písm. </w:t>
      </w:r>
      <w:r w:rsidR="00866D54">
        <w:rPr>
          <w:rFonts w:ascii="Arial" w:hAnsi="Arial" w:cs="Arial"/>
          <w:bCs/>
          <w:iCs/>
          <w:sz w:val="20"/>
        </w:rPr>
        <w:t>b)</w:t>
      </w:r>
      <w:r w:rsidR="0049617D" w:rsidRPr="00D33F61">
        <w:rPr>
          <w:rFonts w:ascii="Arial" w:hAnsi="Arial" w:cs="Arial"/>
          <w:bCs/>
          <w:iCs/>
          <w:sz w:val="20"/>
        </w:rPr>
        <w:t xml:space="preserve"> </w:t>
      </w:r>
      <w:r w:rsidR="005B5121">
        <w:rPr>
          <w:rFonts w:ascii="Arial" w:hAnsi="Arial" w:cs="Arial"/>
          <w:bCs/>
          <w:iCs/>
          <w:sz w:val="20"/>
        </w:rPr>
        <w:t>ZZVZ</w:t>
      </w:r>
      <w:r w:rsidRPr="00D33F61">
        <w:rPr>
          <w:rFonts w:ascii="Arial" w:hAnsi="Arial" w:cs="Arial"/>
          <w:bCs/>
          <w:iCs/>
          <w:sz w:val="20"/>
        </w:rPr>
        <w:t xml:space="preserve"> zadavatel požaduje, aby </w:t>
      </w:r>
      <w:r w:rsidR="00103D23">
        <w:rPr>
          <w:rFonts w:ascii="Arial" w:hAnsi="Arial" w:cs="Arial"/>
          <w:bCs/>
          <w:iCs/>
          <w:sz w:val="20"/>
        </w:rPr>
        <w:t>dodavatel</w:t>
      </w:r>
      <w:r w:rsidRPr="00D33F61">
        <w:rPr>
          <w:rFonts w:ascii="Arial" w:hAnsi="Arial" w:cs="Arial"/>
          <w:bCs/>
          <w:iCs/>
          <w:sz w:val="20"/>
        </w:rPr>
        <w:t xml:space="preserve"> v nabídce </w:t>
      </w:r>
      <w:r w:rsidR="00866D54" w:rsidRPr="00866D54">
        <w:rPr>
          <w:rFonts w:ascii="Arial" w:hAnsi="Arial" w:cs="Arial"/>
          <w:bCs/>
          <w:iCs/>
          <w:sz w:val="20"/>
        </w:rPr>
        <w:t>předložil seznam poddodavatelů, pokud jsou účastníkovi zadávacího řízení známi a uvedl, kterou část veřejné zakázky bude každý z poddodavatelů plni</w:t>
      </w:r>
      <w:r w:rsidR="00866D54">
        <w:rPr>
          <w:rFonts w:ascii="Arial" w:hAnsi="Arial" w:cs="Arial"/>
          <w:bCs/>
          <w:iCs/>
          <w:sz w:val="20"/>
        </w:rPr>
        <w:t>t. Tento seznam poddodavatelů bude obsahovat identifikační údaje poddodavatelů v rozsahu dle § 28 odst. 1 písm. g) ZZVZ a jejich kontaktní údaje.</w:t>
      </w:r>
    </w:p>
    <w:p w14:paraId="484A6365" w14:textId="578D0F68" w:rsidR="00021082" w:rsidRPr="00D33F61" w:rsidRDefault="00103D23" w:rsidP="00C35F9F">
      <w:pPr>
        <w:pStyle w:val="NormalJustified"/>
        <w:spacing w:before="120" w:line="280" w:lineRule="atLeast"/>
        <w:rPr>
          <w:rFonts w:ascii="Arial" w:hAnsi="Arial" w:cs="Arial"/>
          <w:bCs/>
          <w:iCs/>
          <w:sz w:val="20"/>
        </w:rPr>
      </w:pPr>
      <w:r>
        <w:rPr>
          <w:rFonts w:ascii="Arial" w:hAnsi="Arial" w:cs="Arial"/>
          <w:bCs/>
          <w:iCs/>
          <w:sz w:val="20"/>
        </w:rPr>
        <w:t>Dodavatel</w:t>
      </w:r>
      <w:r w:rsidR="00021082" w:rsidRPr="00D33F61">
        <w:rPr>
          <w:rFonts w:ascii="Arial" w:hAnsi="Arial" w:cs="Arial"/>
          <w:bCs/>
          <w:iCs/>
          <w:sz w:val="20"/>
        </w:rPr>
        <w:t xml:space="preserve"> tak učiní </w:t>
      </w:r>
      <w:r w:rsidR="00866D54">
        <w:rPr>
          <w:rFonts w:ascii="Arial" w:hAnsi="Arial" w:cs="Arial"/>
          <w:bCs/>
          <w:iCs/>
          <w:sz w:val="20"/>
        </w:rPr>
        <w:t xml:space="preserve">rovněž </w:t>
      </w:r>
      <w:r w:rsidR="00021082" w:rsidRPr="00D33F61">
        <w:rPr>
          <w:rFonts w:ascii="Arial" w:hAnsi="Arial" w:cs="Arial"/>
          <w:bCs/>
          <w:iCs/>
          <w:sz w:val="20"/>
        </w:rPr>
        <w:t xml:space="preserve">v příslušné příloze </w:t>
      </w:r>
      <w:r w:rsidR="007F686B" w:rsidRPr="00D33F61">
        <w:rPr>
          <w:rFonts w:ascii="Arial" w:hAnsi="Arial" w:cs="Arial"/>
          <w:bCs/>
          <w:iCs/>
          <w:sz w:val="20"/>
        </w:rPr>
        <w:t>Z</w:t>
      </w:r>
      <w:r w:rsidR="00021082" w:rsidRPr="00D33F61">
        <w:rPr>
          <w:rFonts w:ascii="Arial" w:hAnsi="Arial" w:cs="Arial"/>
          <w:bCs/>
          <w:iCs/>
          <w:sz w:val="20"/>
        </w:rPr>
        <w:t xml:space="preserve">ávazného vzoru </w:t>
      </w:r>
      <w:r w:rsidR="007F686B" w:rsidRPr="00D33F61">
        <w:rPr>
          <w:rFonts w:ascii="Arial" w:hAnsi="Arial" w:cs="Arial"/>
          <w:bCs/>
          <w:iCs/>
          <w:sz w:val="20"/>
        </w:rPr>
        <w:t>S</w:t>
      </w:r>
      <w:r w:rsidR="00021082" w:rsidRPr="00D33F61">
        <w:rPr>
          <w:rFonts w:ascii="Arial" w:hAnsi="Arial" w:cs="Arial"/>
          <w:bCs/>
          <w:iCs/>
          <w:sz w:val="20"/>
        </w:rPr>
        <w:t xml:space="preserve">mlouvy, v níž uvede jednotlivé </w:t>
      </w:r>
      <w:r w:rsidR="00866D54">
        <w:rPr>
          <w:rFonts w:ascii="Arial" w:hAnsi="Arial" w:cs="Arial"/>
          <w:bCs/>
          <w:iCs/>
          <w:sz w:val="20"/>
        </w:rPr>
        <w:t>pod</w:t>
      </w:r>
      <w:r w:rsidR="00866D54" w:rsidRPr="00D33F61">
        <w:rPr>
          <w:rFonts w:ascii="Arial" w:hAnsi="Arial" w:cs="Arial"/>
          <w:bCs/>
          <w:iCs/>
          <w:sz w:val="20"/>
        </w:rPr>
        <w:t xml:space="preserve">dodavatele </w:t>
      </w:r>
      <w:r w:rsidR="00021082" w:rsidRPr="00D33F61">
        <w:rPr>
          <w:rFonts w:ascii="Arial" w:hAnsi="Arial" w:cs="Arial"/>
          <w:bCs/>
          <w:iCs/>
          <w:sz w:val="20"/>
        </w:rPr>
        <w:t xml:space="preserve">spolu s informací, jakou </w:t>
      </w:r>
      <w:r w:rsidR="009D7A74" w:rsidRPr="00D33F61">
        <w:rPr>
          <w:rFonts w:ascii="Arial" w:hAnsi="Arial" w:cs="Arial"/>
          <w:bCs/>
          <w:iCs/>
          <w:sz w:val="20"/>
        </w:rPr>
        <w:t xml:space="preserve">věcně vymezenou </w:t>
      </w:r>
      <w:r w:rsidR="00021082" w:rsidRPr="00D33F61">
        <w:rPr>
          <w:rFonts w:ascii="Arial" w:hAnsi="Arial" w:cs="Arial"/>
          <w:bCs/>
          <w:iCs/>
          <w:sz w:val="20"/>
        </w:rPr>
        <w:t xml:space="preserve">část této veřejné zakázky bude konkrétní </w:t>
      </w:r>
      <w:r w:rsidR="00866D54">
        <w:rPr>
          <w:rFonts w:ascii="Arial" w:hAnsi="Arial" w:cs="Arial"/>
          <w:bCs/>
          <w:iCs/>
          <w:sz w:val="20"/>
        </w:rPr>
        <w:t>pod</w:t>
      </w:r>
      <w:r w:rsidR="00866D54" w:rsidRPr="00D33F61">
        <w:rPr>
          <w:rFonts w:ascii="Arial" w:hAnsi="Arial" w:cs="Arial"/>
          <w:bCs/>
          <w:iCs/>
          <w:sz w:val="20"/>
        </w:rPr>
        <w:t xml:space="preserve">dodavatel </w:t>
      </w:r>
      <w:r w:rsidR="00021082" w:rsidRPr="00D33F61">
        <w:rPr>
          <w:rFonts w:ascii="Arial" w:hAnsi="Arial" w:cs="Arial"/>
          <w:bCs/>
          <w:iCs/>
          <w:sz w:val="20"/>
        </w:rPr>
        <w:t>realizovat</w:t>
      </w:r>
      <w:r w:rsidR="00021082" w:rsidRPr="00D33F61">
        <w:rPr>
          <w:rFonts w:ascii="Arial" w:hAnsi="Arial" w:cs="Arial"/>
          <w:b/>
          <w:bCs/>
          <w:iCs/>
          <w:sz w:val="20"/>
        </w:rPr>
        <w:t xml:space="preserve"> </w:t>
      </w:r>
      <w:r w:rsidR="00021082" w:rsidRPr="00D33F61">
        <w:rPr>
          <w:rFonts w:ascii="Arial" w:hAnsi="Arial" w:cs="Arial"/>
          <w:bCs/>
          <w:iCs/>
          <w:sz w:val="20"/>
        </w:rPr>
        <w:t>(např. uvedením druhu služeb a procentuálního (%) finančního podílu na veřejné zakázce).</w:t>
      </w:r>
    </w:p>
    <w:p w14:paraId="484A6366" w14:textId="09A1266C" w:rsidR="00021082" w:rsidRPr="007C2892" w:rsidRDefault="00021082" w:rsidP="00C35F9F">
      <w:pPr>
        <w:pStyle w:val="NormalJustified"/>
        <w:spacing w:before="120" w:line="280" w:lineRule="atLeast"/>
        <w:rPr>
          <w:rFonts w:ascii="Arial" w:eastAsia="SimSun" w:hAnsi="Arial" w:cs="Arial"/>
          <w:sz w:val="20"/>
        </w:rPr>
      </w:pPr>
      <w:r w:rsidRPr="00D33F61">
        <w:rPr>
          <w:rFonts w:ascii="Arial" w:eastAsia="SimSun" w:hAnsi="Arial" w:cs="Arial"/>
          <w:sz w:val="20"/>
        </w:rPr>
        <w:t xml:space="preserve">V případě, že </w:t>
      </w:r>
      <w:r w:rsidR="00103D23">
        <w:rPr>
          <w:rFonts w:ascii="Arial" w:eastAsia="SimSun" w:hAnsi="Arial" w:cs="Arial"/>
          <w:sz w:val="20"/>
        </w:rPr>
        <w:t>dodavatel</w:t>
      </w:r>
      <w:r w:rsidR="00D820A9" w:rsidRPr="00D33F61">
        <w:rPr>
          <w:rFonts w:ascii="Arial" w:eastAsia="SimSun" w:hAnsi="Arial" w:cs="Arial"/>
          <w:sz w:val="20"/>
        </w:rPr>
        <w:t xml:space="preserve"> </w:t>
      </w:r>
      <w:r w:rsidRPr="00D33F61">
        <w:rPr>
          <w:rFonts w:ascii="Arial" w:eastAsia="SimSun" w:hAnsi="Arial" w:cs="Arial"/>
          <w:sz w:val="20"/>
        </w:rPr>
        <w:t>nemá v </w:t>
      </w:r>
      <w:r w:rsidRPr="007C2892">
        <w:rPr>
          <w:rFonts w:ascii="Arial" w:eastAsia="SimSun" w:hAnsi="Arial" w:cs="Arial"/>
          <w:sz w:val="20"/>
        </w:rPr>
        <w:t>úmyslu zadat určitou část veřejné zakázky jiné osobě (</w:t>
      </w:r>
      <w:r w:rsidR="00866D54">
        <w:rPr>
          <w:rFonts w:ascii="Arial" w:eastAsia="SimSun" w:hAnsi="Arial" w:cs="Arial"/>
          <w:sz w:val="20"/>
        </w:rPr>
        <w:t>pod</w:t>
      </w:r>
      <w:r w:rsidR="00866D54" w:rsidRPr="007C2892">
        <w:rPr>
          <w:rFonts w:ascii="Arial" w:eastAsia="SimSun" w:hAnsi="Arial" w:cs="Arial"/>
          <w:sz w:val="20"/>
        </w:rPr>
        <w:t>dodavateli</w:t>
      </w:r>
      <w:r w:rsidRPr="007C2892">
        <w:rPr>
          <w:rFonts w:ascii="Arial" w:eastAsia="SimSun" w:hAnsi="Arial" w:cs="Arial"/>
          <w:sz w:val="20"/>
        </w:rPr>
        <w:t xml:space="preserve">), uvede tuto skutečnost ve své nabídce (v podepsaném návrhu </w:t>
      </w:r>
      <w:r w:rsidR="00866D54">
        <w:rPr>
          <w:rFonts w:ascii="Arial" w:eastAsia="SimSun" w:hAnsi="Arial" w:cs="Arial"/>
          <w:sz w:val="20"/>
        </w:rPr>
        <w:t>S</w:t>
      </w:r>
      <w:r w:rsidR="00866D54" w:rsidRPr="007C2892">
        <w:rPr>
          <w:rFonts w:ascii="Arial" w:eastAsia="SimSun" w:hAnsi="Arial" w:cs="Arial"/>
          <w:sz w:val="20"/>
        </w:rPr>
        <w:t>mlouvy</w:t>
      </w:r>
      <w:r w:rsidRPr="007C2892">
        <w:rPr>
          <w:rFonts w:ascii="Arial" w:eastAsia="SimSun" w:hAnsi="Arial" w:cs="Arial"/>
          <w:sz w:val="20"/>
        </w:rPr>
        <w:t xml:space="preserve">, </w:t>
      </w:r>
      <w:r w:rsidR="00866D54">
        <w:rPr>
          <w:rFonts w:ascii="Arial" w:eastAsia="SimSun" w:hAnsi="Arial" w:cs="Arial"/>
          <w:sz w:val="20"/>
        </w:rPr>
        <w:t>jehož závazný vzor</w:t>
      </w:r>
      <w:r w:rsidR="00866D54" w:rsidRPr="007C2892">
        <w:rPr>
          <w:rFonts w:ascii="Arial" w:eastAsia="SimSun" w:hAnsi="Arial" w:cs="Arial"/>
          <w:sz w:val="20"/>
        </w:rPr>
        <w:t xml:space="preserve"> </w:t>
      </w:r>
      <w:r w:rsidRPr="007C2892">
        <w:rPr>
          <w:rFonts w:ascii="Arial" w:eastAsia="SimSun" w:hAnsi="Arial" w:cs="Arial"/>
          <w:sz w:val="20"/>
        </w:rPr>
        <w:t xml:space="preserve">je přílohou č. 2 </w:t>
      </w:r>
      <w:r w:rsidR="007C2FF8" w:rsidRPr="007C2892">
        <w:rPr>
          <w:rFonts w:ascii="Arial" w:eastAsia="SimSun" w:hAnsi="Arial" w:cs="Arial"/>
          <w:sz w:val="20"/>
        </w:rPr>
        <w:t xml:space="preserve">této </w:t>
      </w:r>
      <w:r w:rsidRPr="007C2892">
        <w:rPr>
          <w:rFonts w:ascii="Arial" w:eastAsia="SimSun" w:hAnsi="Arial" w:cs="Arial"/>
          <w:sz w:val="20"/>
        </w:rPr>
        <w:t>zadávací dokumentace).</w:t>
      </w:r>
    </w:p>
    <w:p w14:paraId="0EF422C5" w14:textId="77777777" w:rsidR="00AE6D1E" w:rsidRPr="001A1EBA" w:rsidRDefault="00AE6D1E" w:rsidP="00AE6D1E">
      <w:pPr>
        <w:pStyle w:val="NormalJustified"/>
        <w:tabs>
          <w:tab w:val="num" w:pos="1080"/>
        </w:tabs>
        <w:spacing w:before="120" w:line="280" w:lineRule="atLeast"/>
        <w:rPr>
          <w:rFonts w:ascii="Arial" w:hAnsi="Arial" w:cs="Arial"/>
          <w:b/>
          <w:bCs/>
          <w:iCs/>
          <w:sz w:val="20"/>
          <w:u w:val="single"/>
        </w:rPr>
      </w:pPr>
      <w:r w:rsidRPr="001A1EBA">
        <w:rPr>
          <w:rFonts w:ascii="Arial" w:hAnsi="Arial" w:cs="Arial"/>
          <w:b/>
          <w:bCs/>
          <w:iCs/>
          <w:sz w:val="20"/>
          <w:u w:val="single"/>
        </w:rPr>
        <w:t>Omezující podmínky pro realizaci veřejné zakázky</w:t>
      </w:r>
    </w:p>
    <w:p w14:paraId="65395179" w14:textId="1F8506FB" w:rsidR="000C015F" w:rsidRDefault="00AE6D1E" w:rsidP="00AE6D1E">
      <w:pPr>
        <w:pStyle w:val="NormalJustified"/>
        <w:spacing w:before="120" w:line="280" w:lineRule="atLeast"/>
        <w:rPr>
          <w:rFonts w:ascii="Arial" w:eastAsia="SimSun" w:hAnsi="Arial" w:cs="Arial"/>
          <w:sz w:val="20"/>
        </w:rPr>
      </w:pPr>
      <w:r w:rsidRPr="001A1EBA">
        <w:rPr>
          <w:rFonts w:ascii="Arial" w:eastAsia="SimSun" w:hAnsi="Arial" w:cs="Arial"/>
          <w:sz w:val="20"/>
        </w:rPr>
        <w:t xml:space="preserve">S ohledem na předmět plnění této veřejné zakázky, který je funkčně neslučitelný s předmětem plnění </w:t>
      </w:r>
      <w:r w:rsidR="000C015F">
        <w:rPr>
          <w:rFonts w:ascii="Arial" w:eastAsia="SimSun" w:hAnsi="Arial" w:cs="Arial"/>
          <w:sz w:val="20"/>
        </w:rPr>
        <w:t>některých dalších</w:t>
      </w:r>
      <w:r w:rsidRPr="001A1EBA">
        <w:rPr>
          <w:rFonts w:ascii="Arial" w:eastAsia="SimSun" w:hAnsi="Arial" w:cs="Arial"/>
          <w:sz w:val="20"/>
        </w:rPr>
        <w:t xml:space="preserve"> veřejných zakázek, zadavatel požaduje, aby vybraný </w:t>
      </w:r>
      <w:r w:rsidR="00103D23" w:rsidRPr="001A1EBA">
        <w:rPr>
          <w:rFonts w:ascii="Arial" w:eastAsia="SimSun" w:hAnsi="Arial" w:cs="Arial"/>
          <w:sz w:val="20"/>
        </w:rPr>
        <w:t>dodavatel</w:t>
      </w:r>
      <w:r w:rsidRPr="001A1EBA">
        <w:rPr>
          <w:rFonts w:ascii="Arial" w:eastAsia="SimSun" w:hAnsi="Arial" w:cs="Arial"/>
          <w:sz w:val="20"/>
        </w:rPr>
        <w:t xml:space="preserve"> této veřejné zakázky </w:t>
      </w:r>
      <w:r w:rsidRPr="001A1EBA">
        <w:rPr>
          <w:rFonts w:ascii="Arial" w:eastAsia="SimSun" w:hAnsi="Arial" w:cs="Arial"/>
          <w:sz w:val="20"/>
        </w:rPr>
        <w:lastRenderedPageBreak/>
        <w:t>před podpisem Smlouvy se zadavatelem předložil čestné prohlášení, ve kterém potvrdí, že</w:t>
      </w:r>
    </w:p>
    <w:p w14:paraId="1DDE0DD2" w14:textId="7F65225E" w:rsidR="000C015F" w:rsidRDefault="009D1E25" w:rsidP="009D1E25">
      <w:pPr>
        <w:pStyle w:val="NormalJustified"/>
        <w:numPr>
          <w:ilvl w:val="0"/>
          <w:numId w:val="32"/>
        </w:numPr>
        <w:spacing w:before="120" w:line="280" w:lineRule="atLeast"/>
        <w:rPr>
          <w:rFonts w:ascii="Arial" w:eastAsia="SimSun" w:hAnsi="Arial" w:cs="Arial"/>
          <w:sz w:val="20"/>
        </w:rPr>
      </w:pPr>
      <w:r w:rsidRPr="009D1E25">
        <w:rPr>
          <w:rFonts w:ascii="Arial" w:eastAsia="SimSun" w:hAnsi="Arial" w:cs="Arial"/>
          <w:sz w:val="20"/>
        </w:rPr>
        <w:t>se on ani jeho poddodavatelé (včetně budoucích poddodavatelů podílejících se na plnění této veřejné zakázky) nepodílejí a ani v</w:t>
      </w:r>
      <w:del w:id="40" w:author="Autor">
        <w:r w:rsidR="003A55C7" w:rsidRPr="001A1EBA">
          <w:rPr>
            <w:rFonts w:ascii="Arial" w:eastAsia="SimSun" w:hAnsi="Arial" w:cs="Arial"/>
            <w:sz w:val="20"/>
          </w:rPr>
          <w:delText> </w:delText>
        </w:r>
      </w:del>
      <w:ins w:id="41" w:author="Autor">
        <w:r w:rsidRPr="009D1E25">
          <w:rPr>
            <w:rFonts w:ascii="Arial" w:eastAsia="SimSun" w:hAnsi="Arial" w:cs="Arial"/>
            <w:sz w:val="20"/>
          </w:rPr>
          <w:t xml:space="preserve"> </w:t>
        </w:r>
      </w:ins>
      <w:r w:rsidRPr="009D1E25">
        <w:rPr>
          <w:rFonts w:ascii="Arial" w:eastAsia="SimSun" w:hAnsi="Arial" w:cs="Arial"/>
          <w:sz w:val="20"/>
        </w:rPr>
        <w:t>budoucnu nebudou podílet na realizaci veřejných zakázek (s výjimkou této veřejné zakázky) spojených s</w:t>
      </w:r>
      <w:del w:id="42" w:author="Autor">
        <w:r w:rsidR="0014394B">
          <w:rPr>
            <w:rFonts w:ascii="Arial" w:eastAsia="SimSun" w:hAnsi="Arial" w:cs="Arial"/>
            <w:sz w:val="20"/>
          </w:rPr>
          <w:delText> </w:delText>
        </w:r>
      </w:del>
      <w:ins w:id="43" w:author="Autor">
        <w:r w:rsidRPr="009D1E25">
          <w:rPr>
            <w:rFonts w:ascii="Arial" w:eastAsia="SimSun" w:hAnsi="Arial" w:cs="Arial"/>
            <w:sz w:val="20"/>
          </w:rPr>
          <w:t xml:space="preserve"> </w:t>
        </w:r>
      </w:ins>
      <w:r w:rsidRPr="009D1E25">
        <w:rPr>
          <w:rFonts w:ascii="Arial" w:eastAsia="SimSun" w:hAnsi="Arial" w:cs="Arial"/>
          <w:sz w:val="20"/>
        </w:rPr>
        <w:t xml:space="preserve">dodávkou </w:t>
      </w:r>
      <w:ins w:id="44" w:author="Autor">
        <w:r>
          <w:rPr>
            <w:rFonts w:ascii="Arial" w:eastAsia="SimSun" w:hAnsi="Arial" w:cs="Arial"/>
            <w:sz w:val="20"/>
          </w:rPr>
          <w:t xml:space="preserve">(i) </w:t>
        </w:r>
      </w:ins>
      <w:r w:rsidRPr="009D1E25">
        <w:rPr>
          <w:rFonts w:ascii="Arial" w:eastAsia="SimSun" w:hAnsi="Arial" w:cs="Arial"/>
          <w:sz w:val="20"/>
        </w:rPr>
        <w:t xml:space="preserve">produktů a služeb </w:t>
      </w:r>
      <w:del w:id="45" w:author="Autor">
        <w:r w:rsidR="0014394B" w:rsidRPr="0014394B">
          <w:rPr>
            <w:rFonts w:ascii="Arial" w:eastAsia="SimSun" w:hAnsi="Arial" w:cs="Arial"/>
            <w:sz w:val="20"/>
          </w:rPr>
          <w:delText xml:space="preserve">datové </w:delText>
        </w:r>
      </w:del>
      <w:r w:rsidRPr="009D1E25">
        <w:rPr>
          <w:rFonts w:ascii="Arial" w:eastAsia="SimSun" w:hAnsi="Arial" w:cs="Arial"/>
          <w:sz w:val="20"/>
        </w:rPr>
        <w:t>komunikační infrastruktury</w:t>
      </w:r>
      <w:ins w:id="46" w:author="Autor">
        <w:r w:rsidRPr="009D1E25">
          <w:rPr>
            <w:rFonts w:ascii="Arial" w:eastAsia="SimSun" w:hAnsi="Arial" w:cs="Arial"/>
            <w:sz w:val="20"/>
          </w:rPr>
          <w:t xml:space="preserve"> (bez zahrnutí služeb elektronických komunikací ve smyslu ustanovení § 2 písm. n) zákona č. 127/2005 Sb., o elektronických komunikacích), </w:t>
        </w:r>
        <w:r>
          <w:rPr>
            <w:rFonts w:ascii="Arial" w:eastAsia="SimSun" w:hAnsi="Arial" w:cs="Arial"/>
            <w:sz w:val="20"/>
          </w:rPr>
          <w:t xml:space="preserve">(ii) </w:t>
        </w:r>
        <w:r w:rsidRPr="009D1E25">
          <w:rPr>
            <w:rFonts w:ascii="Arial" w:eastAsia="SimSun" w:hAnsi="Arial" w:cs="Arial"/>
            <w:sz w:val="20"/>
          </w:rPr>
          <w:t>tiskáren</w:t>
        </w:r>
      </w:ins>
      <w:r w:rsidRPr="009D1E25">
        <w:rPr>
          <w:rFonts w:ascii="Arial" w:eastAsia="SimSun" w:hAnsi="Arial" w:cs="Arial"/>
          <w:sz w:val="20"/>
        </w:rPr>
        <w:t>, počítačů a jiného hardware</w:t>
      </w:r>
      <w:r>
        <w:rPr>
          <w:rFonts w:ascii="Arial" w:eastAsia="SimSun" w:hAnsi="Arial" w:cs="Arial"/>
          <w:sz w:val="20"/>
        </w:rPr>
        <w:t>,</w:t>
      </w:r>
      <w:r w:rsidRPr="009D1E25">
        <w:rPr>
          <w:rFonts w:ascii="Arial" w:eastAsia="SimSun" w:hAnsi="Arial" w:cs="Arial"/>
          <w:sz w:val="20"/>
        </w:rPr>
        <w:t xml:space="preserve"> </w:t>
      </w:r>
      <w:ins w:id="47" w:author="Autor">
        <w:r>
          <w:rPr>
            <w:rFonts w:ascii="Arial" w:eastAsia="SimSun" w:hAnsi="Arial" w:cs="Arial"/>
            <w:sz w:val="20"/>
          </w:rPr>
          <w:t xml:space="preserve">(iii) </w:t>
        </w:r>
      </w:ins>
      <w:r w:rsidRPr="009D1E25">
        <w:rPr>
          <w:rFonts w:ascii="Arial" w:eastAsia="SimSun" w:hAnsi="Arial" w:cs="Arial"/>
          <w:sz w:val="20"/>
        </w:rPr>
        <w:t xml:space="preserve">datových </w:t>
      </w:r>
      <w:ins w:id="48" w:author="Autor">
        <w:r w:rsidRPr="009D1E25">
          <w:rPr>
            <w:rFonts w:ascii="Arial" w:eastAsia="SimSun" w:hAnsi="Arial" w:cs="Arial"/>
            <w:sz w:val="20"/>
          </w:rPr>
          <w:t xml:space="preserve">a dohledových </w:t>
        </w:r>
      </w:ins>
      <w:r w:rsidRPr="009D1E25">
        <w:rPr>
          <w:rFonts w:ascii="Arial" w:eastAsia="SimSun" w:hAnsi="Arial" w:cs="Arial"/>
          <w:sz w:val="20"/>
        </w:rPr>
        <w:t xml:space="preserve">center a úložišť, </w:t>
      </w:r>
      <w:ins w:id="49" w:author="Autor">
        <w:r>
          <w:rPr>
            <w:rFonts w:ascii="Arial" w:eastAsia="SimSun" w:hAnsi="Arial" w:cs="Arial"/>
            <w:sz w:val="20"/>
          </w:rPr>
          <w:t xml:space="preserve">(iv) </w:t>
        </w:r>
      </w:ins>
      <w:r w:rsidRPr="009D1E25">
        <w:rPr>
          <w:rFonts w:ascii="Arial" w:eastAsia="SimSun" w:hAnsi="Arial" w:cs="Arial"/>
          <w:sz w:val="20"/>
        </w:rPr>
        <w:t>řešení pro zabezpečení informačních systémů</w:t>
      </w:r>
      <w:del w:id="50" w:author="Autor">
        <w:r w:rsidR="0014394B" w:rsidRPr="0014394B">
          <w:rPr>
            <w:rFonts w:ascii="Arial" w:eastAsia="SimSun" w:hAnsi="Arial" w:cs="Arial"/>
            <w:sz w:val="20"/>
          </w:rPr>
          <w:delText xml:space="preserve"> </w:delText>
        </w:r>
        <w:r w:rsidR="0014394B">
          <w:rPr>
            <w:rFonts w:ascii="Arial" w:eastAsia="SimSun" w:hAnsi="Arial" w:cs="Arial"/>
            <w:sz w:val="20"/>
          </w:rPr>
          <w:delText>zadav</w:delText>
        </w:r>
        <w:r w:rsidR="0014394B" w:rsidRPr="0014394B">
          <w:rPr>
            <w:rFonts w:ascii="Arial" w:eastAsia="SimSun" w:hAnsi="Arial" w:cs="Arial"/>
            <w:sz w:val="20"/>
          </w:rPr>
          <w:delText>atele</w:delText>
        </w:r>
        <w:r w:rsidR="000C015F">
          <w:rPr>
            <w:rFonts w:ascii="Arial" w:eastAsia="SimSun" w:hAnsi="Arial" w:cs="Arial"/>
            <w:sz w:val="20"/>
          </w:rPr>
          <w:delText>, resp. jakékoli organizace spadající do resortu zadavatele</w:delText>
        </w:r>
        <w:r w:rsidR="00F965E2">
          <w:rPr>
            <w:rFonts w:ascii="Arial" w:eastAsia="SimSun" w:hAnsi="Arial" w:cs="Arial"/>
            <w:sz w:val="20"/>
          </w:rPr>
          <w:delText xml:space="preserve"> (jak je tento definován níže)</w:delText>
        </w:r>
        <w:r w:rsidR="0014394B" w:rsidRPr="0014394B">
          <w:rPr>
            <w:rFonts w:ascii="Arial" w:eastAsia="SimSun" w:hAnsi="Arial" w:cs="Arial"/>
            <w:sz w:val="20"/>
          </w:rPr>
          <w:delText>,</w:delText>
        </w:r>
      </w:del>
      <w:ins w:id="51" w:author="Autor">
        <w:r w:rsidRPr="009D1E25">
          <w:rPr>
            <w:rFonts w:ascii="Arial" w:eastAsia="SimSun" w:hAnsi="Arial" w:cs="Arial"/>
            <w:sz w:val="20"/>
          </w:rPr>
          <w:t xml:space="preserve">, </w:t>
        </w:r>
        <w:r>
          <w:rPr>
            <w:rFonts w:ascii="Arial" w:eastAsia="SimSun" w:hAnsi="Arial" w:cs="Arial"/>
            <w:sz w:val="20"/>
          </w:rPr>
          <w:t>(v)</w:t>
        </w:r>
      </w:ins>
      <w:r>
        <w:rPr>
          <w:rFonts w:ascii="Arial" w:eastAsia="SimSun" w:hAnsi="Arial" w:cs="Arial"/>
          <w:sz w:val="20"/>
        </w:rPr>
        <w:t xml:space="preserve"> </w:t>
      </w:r>
      <w:r w:rsidRPr="009D1E25">
        <w:rPr>
          <w:rFonts w:ascii="Arial" w:eastAsia="SimSun" w:hAnsi="Arial" w:cs="Arial"/>
          <w:sz w:val="20"/>
        </w:rPr>
        <w:t>základního softwarového vybavení a aplikací jako je např. kancelářský software</w:t>
      </w:r>
      <w:del w:id="52" w:author="Autor">
        <w:r w:rsidR="0014394B" w:rsidRPr="0014394B">
          <w:rPr>
            <w:rFonts w:ascii="Arial" w:eastAsia="SimSun" w:hAnsi="Arial" w:cs="Arial"/>
            <w:sz w:val="20"/>
          </w:rPr>
          <w:delText xml:space="preserve"> či</w:delText>
        </w:r>
      </w:del>
      <w:ins w:id="53" w:author="Autor">
        <w:r w:rsidRPr="009D1E25">
          <w:rPr>
            <w:rFonts w:ascii="Arial" w:eastAsia="SimSun" w:hAnsi="Arial" w:cs="Arial"/>
            <w:sz w:val="20"/>
          </w:rPr>
          <w:t>,</w:t>
        </w:r>
      </w:ins>
      <w:r w:rsidRPr="009D1E25">
        <w:rPr>
          <w:rFonts w:ascii="Arial" w:eastAsia="SimSun" w:hAnsi="Arial" w:cs="Arial"/>
          <w:sz w:val="20"/>
        </w:rPr>
        <w:t xml:space="preserve"> elektronická pošta, </w:t>
      </w:r>
      <w:del w:id="54" w:author="Autor">
        <w:r w:rsidR="0014394B" w:rsidRPr="0014394B">
          <w:rPr>
            <w:rFonts w:ascii="Arial" w:eastAsia="SimSun" w:hAnsi="Arial" w:cs="Arial"/>
            <w:sz w:val="20"/>
          </w:rPr>
          <w:delText xml:space="preserve">systémových softwarů </w:delText>
        </w:r>
      </w:del>
      <w:ins w:id="55" w:author="Autor">
        <w:r w:rsidRPr="009D1E25">
          <w:rPr>
            <w:rFonts w:ascii="Arial" w:eastAsia="SimSun" w:hAnsi="Arial" w:cs="Arial"/>
            <w:sz w:val="20"/>
          </w:rPr>
          <w:t>systémový software (</w:t>
        </w:r>
      </w:ins>
      <w:r w:rsidRPr="009D1E25">
        <w:rPr>
          <w:rFonts w:ascii="Arial" w:eastAsia="SimSun" w:hAnsi="Arial" w:cs="Arial"/>
          <w:sz w:val="20"/>
        </w:rPr>
        <w:t xml:space="preserve">např. </w:t>
      </w:r>
      <w:del w:id="56" w:author="Autor">
        <w:r w:rsidR="0014394B" w:rsidRPr="0014394B">
          <w:rPr>
            <w:rFonts w:ascii="Arial" w:eastAsia="SimSun" w:hAnsi="Arial" w:cs="Arial"/>
            <w:sz w:val="20"/>
          </w:rPr>
          <w:delText>operačních</w:delText>
        </w:r>
      </w:del>
      <w:ins w:id="57" w:author="Autor">
        <w:r w:rsidRPr="009D1E25">
          <w:rPr>
            <w:rFonts w:ascii="Arial" w:eastAsia="SimSun" w:hAnsi="Arial" w:cs="Arial"/>
            <w:sz w:val="20"/>
          </w:rPr>
          <w:t>operační systém, databázový systém), dohledových</w:t>
        </w:r>
      </w:ins>
      <w:r w:rsidRPr="009D1E25">
        <w:rPr>
          <w:rFonts w:ascii="Arial" w:eastAsia="SimSun" w:hAnsi="Arial" w:cs="Arial"/>
          <w:sz w:val="20"/>
        </w:rPr>
        <w:t xml:space="preserve"> systémů, </w:t>
      </w:r>
      <w:del w:id="58" w:author="Autor">
        <w:r w:rsidR="0014394B" w:rsidRPr="0014394B">
          <w:rPr>
            <w:rFonts w:ascii="Arial" w:eastAsia="SimSun" w:hAnsi="Arial" w:cs="Arial"/>
            <w:sz w:val="20"/>
          </w:rPr>
          <w:delText>databázových softwarů či dohledových systémů a</w:delText>
        </w:r>
      </w:del>
      <w:ins w:id="59" w:author="Autor">
        <w:r>
          <w:rPr>
            <w:rFonts w:ascii="Arial" w:eastAsia="SimSun" w:hAnsi="Arial" w:cs="Arial"/>
            <w:sz w:val="20"/>
          </w:rPr>
          <w:t>(vi)</w:t>
        </w:r>
      </w:ins>
      <w:r>
        <w:rPr>
          <w:rFonts w:ascii="Arial" w:eastAsia="SimSun" w:hAnsi="Arial" w:cs="Arial"/>
          <w:sz w:val="20"/>
        </w:rPr>
        <w:t xml:space="preserve"> </w:t>
      </w:r>
      <w:r w:rsidRPr="009D1E25">
        <w:rPr>
          <w:rFonts w:ascii="Arial" w:eastAsia="SimSun" w:hAnsi="Arial" w:cs="Arial"/>
          <w:sz w:val="20"/>
        </w:rPr>
        <w:t>aplikačního vybavení jako např. speciální resortní aplikace</w:t>
      </w:r>
      <w:del w:id="60" w:author="Autor">
        <w:r w:rsidR="0014394B" w:rsidRPr="0014394B">
          <w:rPr>
            <w:rFonts w:ascii="Arial" w:eastAsia="SimSun" w:hAnsi="Arial" w:cs="Arial"/>
            <w:sz w:val="20"/>
          </w:rPr>
          <w:delText>,</w:delText>
        </w:r>
      </w:del>
      <w:ins w:id="61" w:author="Autor">
        <w:r w:rsidRPr="009D1E25">
          <w:rPr>
            <w:rFonts w:ascii="Arial" w:eastAsia="SimSun" w:hAnsi="Arial" w:cs="Arial"/>
            <w:sz w:val="20"/>
          </w:rPr>
          <w:t xml:space="preserve"> (bez zahrnutí migračních nástrojů),</w:t>
        </w:r>
      </w:ins>
      <w:r w:rsidRPr="009D1E25">
        <w:rPr>
          <w:rFonts w:ascii="Arial" w:eastAsia="SimSun" w:hAnsi="Arial" w:cs="Arial"/>
          <w:sz w:val="20"/>
        </w:rPr>
        <w:t xml:space="preserve"> spisová služba, ERP, </w:t>
      </w:r>
      <w:r>
        <w:rPr>
          <w:rFonts w:ascii="Arial" w:eastAsia="SimSun" w:hAnsi="Arial" w:cs="Arial"/>
          <w:sz w:val="20"/>
        </w:rPr>
        <w:t xml:space="preserve">a to </w:t>
      </w:r>
      <w:del w:id="62" w:author="Autor">
        <w:r w:rsidR="001C1165" w:rsidRPr="001A1EBA">
          <w:rPr>
            <w:rFonts w:ascii="Arial" w:eastAsia="SimSun" w:hAnsi="Arial" w:cs="Arial"/>
            <w:sz w:val="20"/>
          </w:rPr>
          <w:delText>ani v pozici dodavatele (poskytovatele</w:delText>
        </w:r>
        <w:r w:rsidR="00AE6D1E" w:rsidRPr="001A1EBA">
          <w:rPr>
            <w:rFonts w:ascii="Arial" w:eastAsia="SimSun" w:hAnsi="Arial" w:cs="Arial"/>
            <w:sz w:val="20"/>
          </w:rPr>
          <w:delText>)</w:delText>
        </w:r>
        <w:r w:rsidR="001C1165" w:rsidRPr="001A1EBA">
          <w:rPr>
            <w:rFonts w:ascii="Arial" w:eastAsia="SimSun" w:hAnsi="Arial" w:cs="Arial"/>
            <w:sz w:val="20"/>
          </w:rPr>
          <w:delText xml:space="preserve"> ani v pozici </w:delText>
        </w:r>
        <w:r w:rsidR="008F3461" w:rsidRPr="001A1EBA">
          <w:rPr>
            <w:rFonts w:ascii="Arial" w:eastAsia="SimSun" w:hAnsi="Arial" w:cs="Arial"/>
            <w:sz w:val="20"/>
          </w:rPr>
          <w:delText>poddodavatele</w:delText>
        </w:r>
        <w:r w:rsidR="000C015F">
          <w:rPr>
            <w:rFonts w:ascii="Arial" w:eastAsia="SimSun" w:hAnsi="Arial" w:cs="Arial"/>
            <w:sz w:val="20"/>
          </w:rPr>
          <w:delText>,</w:delText>
        </w:r>
      </w:del>
      <w:ins w:id="63" w:author="Autor">
        <w:r>
          <w:rPr>
            <w:rFonts w:ascii="Arial" w:eastAsia="SimSun" w:hAnsi="Arial" w:cs="Arial"/>
            <w:sz w:val="20"/>
          </w:rPr>
          <w:t xml:space="preserve">vše </w:t>
        </w:r>
        <w:r w:rsidRPr="009D1E25">
          <w:rPr>
            <w:rFonts w:ascii="Arial" w:eastAsia="SimSun" w:hAnsi="Arial" w:cs="Arial"/>
            <w:sz w:val="20"/>
          </w:rPr>
          <w:t>pro zadavatele</w:t>
        </w:r>
        <w:r>
          <w:rPr>
            <w:rFonts w:ascii="Arial" w:eastAsia="SimSun" w:hAnsi="Arial" w:cs="Arial"/>
            <w:sz w:val="20"/>
          </w:rPr>
          <w:t xml:space="preserve"> nebo</w:t>
        </w:r>
        <w:r w:rsidRPr="009D1E25">
          <w:rPr>
            <w:rFonts w:ascii="Arial" w:eastAsia="SimSun" w:hAnsi="Arial" w:cs="Arial"/>
            <w:sz w:val="20"/>
          </w:rPr>
          <w:t xml:space="preserve"> jakékoli organizace spadající do resortu zadavatele (jak je tento definován níže),</w:t>
        </w:r>
      </w:ins>
      <w:r w:rsidRPr="009D1E25">
        <w:rPr>
          <w:rFonts w:ascii="Arial" w:eastAsia="SimSun" w:hAnsi="Arial" w:cs="Arial"/>
          <w:sz w:val="20"/>
        </w:rPr>
        <w:t xml:space="preserve"> a dále</w:t>
      </w:r>
      <w:r w:rsidR="000C015F">
        <w:rPr>
          <w:rFonts w:ascii="Arial" w:eastAsia="SimSun" w:hAnsi="Arial" w:cs="Arial"/>
          <w:sz w:val="20"/>
        </w:rPr>
        <w:t>,</w:t>
      </w:r>
    </w:p>
    <w:p w14:paraId="75CD477B" w14:textId="440D791F" w:rsidR="000C015F" w:rsidRPr="0083673F" w:rsidRDefault="00AE6D1E" w:rsidP="00AE6D1E">
      <w:pPr>
        <w:pStyle w:val="NormalJustified"/>
        <w:numPr>
          <w:ilvl w:val="0"/>
          <w:numId w:val="32"/>
        </w:numPr>
        <w:spacing w:before="120" w:line="280" w:lineRule="atLeast"/>
        <w:rPr>
          <w:rFonts w:ascii="Arial" w:eastAsia="SimSun" w:hAnsi="Arial" w:cs="Arial"/>
          <w:sz w:val="20"/>
        </w:rPr>
      </w:pPr>
      <w:r w:rsidRPr="001A1EBA">
        <w:rPr>
          <w:rFonts w:ascii="Arial" w:eastAsia="SimSun" w:hAnsi="Arial" w:cs="Arial"/>
          <w:sz w:val="20"/>
        </w:rPr>
        <w:t xml:space="preserve">že </w:t>
      </w:r>
      <w:r w:rsidR="002737A0" w:rsidRPr="001A1EBA">
        <w:rPr>
          <w:rFonts w:ascii="Arial" w:eastAsia="SimSun" w:hAnsi="Arial" w:cs="Arial"/>
          <w:sz w:val="20"/>
        </w:rPr>
        <w:t xml:space="preserve">on ani jeho </w:t>
      </w:r>
      <w:r w:rsidR="008F3461" w:rsidRPr="001A1EBA">
        <w:rPr>
          <w:rFonts w:ascii="Arial" w:eastAsia="SimSun" w:hAnsi="Arial" w:cs="Arial"/>
          <w:sz w:val="20"/>
        </w:rPr>
        <w:t xml:space="preserve">poddodavatelé </w:t>
      </w:r>
      <w:r w:rsidR="002737A0" w:rsidRPr="001A1EBA">
        <w:rPr>
          <w:rFonts w:ascii="Arial" w:eastAsia="SimSun" w:hAnsi="Arial" w:cs="Arial"/>
          <w:sz w:val="20"/>
        </w:rPr>
        <w:t xml:space="preserve">(včetně budoucích </w:t>
      </w:r>
      <w:r w:rsidR="008F3461" w:rsidRPr="001A1EBA">
        <w:rPr>
          <w:rFonts w:ascii="Arial" w:eastAsia="SimSun" w:hAnsi="Arial" w:cs="Arial"/>
          <w:sz w:val="20"/>
        </w:rPr>
        <w:t xml:space="preserve">poddodavatelů </w:t>
      </w:r>
      <w:r w:rsidR="002737A0" w:rsidRPr="001A1EBA">
        <w:rPr>
          <w:rFonts w:ascii="Arial" w:eastAsia="SimSun" w:hAnsi="Arial" w:cs="Arial"/>
          <w:sz w:val="20"/>
        </w:rPr>
        <w:t>podílejících se na plnění této veřejné zakázky) nejsou</w:t>
      </w:r>
      <w:r w:rsidR="00D92F51" w:rsidRPr="001A1EBA">
        <w:rPr>
          <w:rFonts w:ascii="Arial" w:eastAsia="SimSun" w:hAnsi="Arial" w:cs="Arial"/>
          <w:sz w:val="20"/>
        </w:rPr>
        <w:t xml:space="preserve"> a ani v budoucnu nebudou</w:t>
      </w:r>
      <w:r w:rsidR="002737A0" w:rsidRPr="001A1EBA">
        <w:rPr>
          <w:rFonts w:ascii="Arial" w:eastAsia="SimSun" w:hAnsi="Arial" w:cs="Arial"/>
          <w:sz w:val="20"/>
        </w:rPr>
        <w:t xml:space="preserve"> </w:t>
      </w:r>
      <w:r w:rsidRPr="001A1EBA">
        <w:rPr>
          <w:rFonts w:ascii="Arial" w:eastAsia="SimSun" w:hAnsi="Arial" w:cs="Arial"/>
          <w:sz w:val="20"/>
        </w:rPr>
        <w:t xml:space="preserve">v žádném personálním nebo organizačním propojení s dodavateli (poskytovateli) </w:t>
      </w:r>
      <w:r w:rsidR="00B6600F" w:rsidRPr="001A1EBA">
        <w:rPr>
          <w:rFonts w:ascii="Arial" w:eastAsia="SimSun" w:hAnsi="Arial" w:cs="Arial"/>
          <w:sz w:val="20"/>
        </w:rPr>
        <w:t xml:space="preserve">nebo </w:t>
      </w:r>
      <w:r w:rsidR="008F3461" w:rsidRPr="001A1EBA">
        <w:rPr>
          <w:rFonts w:ascii="Arial" w:eastAsia="SimSun" w:hAnsi="Arial" w:cs="Arial"/>
          <w:sz w:val="20"/>
        </w:rPr>
        <w:t xml:space="preserve">poddodavateli </w:t>
      </w:r>
      <w:r w:rsidR="000C015F">
        <w:rPr>
          <w:rFonts w:ascii="Arial" w:eastAsia="SimSun" w:hAnsi="Arial" w:cs="Arial"/>
          <w:sz w:val="20"/>
        </w:rPr>
        <w:t>takových</w:t>
      </w:r>
      <w:r w:rsidR="000C015F" w:rsidRPr="001A1EBA">
        <w:rPr>
          <w:rFonts w:ascii="Arial" w:eastAsia="SimSun" w:hAnsi="Arial" w:cs="Arial"/>
          <w:sz w:val="20"/>
        </w:rPr>
        <w:t xml:space="preserve"> </w:t>
      </w:r>
      <w:r w:rsidRPr="001A1EBA">
        <w:rPr>
          <w:rFonts w:ascii="Arial" w:eastAsia="SimSun" w:hAnsi="Arial" w:cs="Arial"/>
          <w:sz w:val="20"/>
        </w:rPr>
        <w:t>veřejných zakázek, které by mohlo zmařit účel plnění této veřejné zakázky.</w:t>
      </w:r>
    </w:p>
    <w:p w14:paraId="0ADD4565" w14:textId="4D3D4F45" w:rsidR="000C015F" w:rsidRDefault="000C015F" w:rsidP="00AE6D1E">
      <w:pPr>
        <w:pStyle w:val="NormalJustified"/>
        <w:spacing w:before="120" w:line="280" w:lineRule="atLeast"/>
        <w:rPr>
          <w:rFonts w:ascii="Arial" w:eastAsia="SimSun" w:hAnsi="Arial" w:cs="Arial"/>
          <w:sz w:val="20"/>
        </w:rPr>
      </w:pPr>
      <w:r>
        <w:rPr>
          <w:rFonts w:ascii="Arial" w:eastAsia="SimSun" w:hAnsi="Arial" w:cs="Arial"/>
          <w:sz w:val="20"/>
        </w:rPr>
        <w:t xml:space="preserve">Resortem zadavatele se rozumí </w:t>
      </w:r>
      <w:r w:rsidR="0083673F">
        <w:rPr>
          <w:rFonts w:ascii="Arial" w:eastAsia="SimSun" w:hAnsi="Arial" w:cs="Arial"/>
          <w:sz w:val="20"/>
        </w:rPr>
        <w:t>Ministerstvo práce a sociálních věcí a dále organizace</w:t>
      </w:r>
      <w:r w:rsidR="0083673F" w:rsidRPr="0083673F">
        <w:rPr>
          <w:rFonts w:ascii="Arial" w:eastAsia="SimSun" w:hAnsi="Arial" w:cs="Arial"/>
          <w:sz w:val="20"/>
        </w:rPr>
        <w:t xml:space="preserve">, včetně organizací v budoucnu zřízených, </w:t>
      </w:r>
      <w:r w:rsidR="0083673F">
        <w:rPr>
          <w:rFonts w:ascii="Arial" w:eastAsia="SimSun" w:hAnsi="Arial" w:cs="Arial"/>
          <w:sz w:val="20"/>
        </w:rPr>
        <w:t xml:space="preserve">vykonávající části kompetencí dle § 9 zákona č. 2/1969 Sb., </w:t>
      </w:r>
      <w:r w:rsidR="0083673F" w:rsidRPr="0083673F">
        <w:rPr>
          <w:rFonts w:ascii="Arial" w:eastAsia="SimSun" w:hAnsi="Arial" w:cs="Arial"/>
          <w:sz w:val="20"/>
        </w:rPr>
        <w:t xml:space="preserve">o </w:t>
      </w:r>
      <w:r w:rsidR="0083673F">
        <w:rPr>
          <w:rFonts w:ascii="Arial" w:eastAsia="SimSun" w:hAnsi="Arial" w:cs="Arial"/>
          <w:sz w:val="20"/>
        </w:rPr>
        <w:t> </w:t>
      </w:r>
      <w:r w:rsidR="0083673F" w:rsidRPr="0083673F">
        <w:rPr>
          <w:rFonts w:ascii="Arial" w:eastAsia="SimSun" w:hAnsi="Arial" w:cs="Arial"/>
          <w:sz w:val="20"/>
        </w:rPr>
        <w:t>zřízení ministerstev a jiných ústředních orgánů státní správy České republiky</w:t>
      </w:r>
      <w:r w:rsidR="0083673F">
        <w:rPr>
          <w:rFonts w:ascii="Arial" w:eastAsia="SimSun" w:hAnsi="Arial" w:cs="Arial"/>
          <w:sz w:val="20"/>
        </w:rPr>
        <w:t>, ve znění pozdějších předpisů.</w:t>
      </w:r>
    </w:p>
    <w:p w14:paraId="00A5C429" w14:textId="7243906D" w:rsidR="00AE6D1E" w:rsidRPr="007C2892" w:rsidRDefault="00AE6D1E" w:rsidP="00AE6D1E">
      <w:pPr>
        <w:pStyle w:val="NormalJustified"/>
        <w:spacing w:before="120" w:line="280" w:lineRule="atLeast"/>
        <w:rPr>
          <w:rFonts w:ascii="Arial" w:eastAsia="SimSun" w:hAnsi="Arial" w:cs="Arial"/>
          <w:sz w:val="20"/>
        </w:rPr>
      </w:pPr>
      <w:r w:rsidRPr="001A1EBA">
        <w:rPr>
          <w:rFonts w:ascii="Arial" w:eastAsia="SimSun" w:hAnsi="Arial" w:cs="Arial"/>
          <w:sz w:val="20"/>
        </w:rPr>
        <w:t>Zadavatel stanovuje toto přiměřené omezení za tím účelem, aby Služby dle této veřejné zakázky byly poskytovány tak, aby nemohlo docházet ke střetu zájmů nebo zmaření účelu dotčených veřejných zakázek a aby poskytované Služby byly vykonávány maximálně transparentně a nediskriminačně.</w:t>
      </w:r>
    </w:p>
    <w:p w14:paraId="484A636B" w14:textId="77777777" w:rsidR="00A749C4" w:rsidRPr="007C2892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64" w:name="_Toc442449527"/>
      <w:bookmarkStart w:id="65" w:name="_Toc278564623"/>
      <w:bookmarkStart w:id="66" w:name="_Ref377477675"/>
      <w:bookmarkStart w:id="67" w:name="_Ref465436804"/>
      <w:bookmarkStart w:id="68" w:name="_Toc468088027"/>
      <w:bookmarkEnd w:id="64"/>
      <w:r w:rsidRPr="007C2892">
        <w:rPr>
          <w:caps/>
          <w:color w:val="FFFFFF"/>
          <w:sz w:val="20"/>
          <w:szCs w:val="20"/>
        </w:rPr>
        <w:t>Způsob hodnocení nabídek</w:t>
      </w:r>
      <w:bookmarkEnd w:id="65"/>
      <w:bookmarkEnd w:id="66"/>
      <w:bookmarkEnd w:id="67"/>
      <w:bookmarkEnd w:id="68"/>
    </w:p>
    <w:p w14:paraId="30D86DDC" w14:textId="457808E7" w:rsidR="00A3120F" w:rsidRDefault="009C792B" w:rsidP="006154B7">
      <w:pPr>
        <w:pStyle w:val="Zkladntext3"/>
        <w:spacing w:before="120" w:line="280" w:lineRule="atLeast"/>
        <w:rPr>
          <w:color w:val="auto"/>
          <w:szCs w:val="20"/>
        </w:rPr>
      </w:pPr>
      <w:r w:rsidRPr="006154B7">
        <w:rPr>
          <w:color w:val="auto"/>
          <w:szCs w:val="20"/>
        </w:rPr>
        <w:t>Způsob hodnocení:</w:t>
      </w:r>
      <w:r w:rsidR="00B6600F">
        <w:rPr>
          <w:color w:val="auto"/>
          <w:szCs w:val="20"/>
        </w:rPr>
        <w:t xml:space="preserve"> </w:t>
      </w:r>
      <w:r w:rsidRPr="006154B7">
        <w:rPr>
          <w:color w:val="auto"/>
          <w:szCs w:val="20"/>
        </w:rPr>
        <w:t xml:space="preserve">Základním hodnotícím kritériem je dle § </w:t>
      </w:r>
      <w:r w:rsidR="0016591F">
        <w:rPr>
          <w:color w:val="auto"/>
          <w:szCs w:val="20"/>
        </w:rPr>
        <w:t>114</w:t>
      </w:r>
      <w:r w:rsidR="0016591F" w:rsidRPr="006154B7">
        <w:rPr>
          <w:color w:val="auto"/>
          <w:szCs w:val="20"/>
        </w:rPr>
        <w:t xml:space="preserve"> </w:t>
      </w:r>
      <w:r w:rsidRPr="006154B7">
        <w:rPr>
          <w:color w:val="auto"/>
          <w:szCs w:val="20"/>
        </w:rPr>
        <w:t xml:space="preserve">odst. 1 </w:t>
      </w:r>
      <w:r w:rsidR="005B5121">
        <w:rPr>
          <w:color w:val="auto"/>
          <w:szCs w:val="20"/>
        </w:rPr>
        <w:t>ZZVZ</w:t>
      </w:r>
      <w:r w:rsidRPr="006154B7">
        <w:rPr>
          <w:color w:val="auto"/>
          <w:szCs w:val="20"/>
        </w:rPr>
        <w:t xml:space="preserve"> </w:t>
      </w:r>
      <w:r w:rsidR="0016591F">
        <w:rPr>
          <w:color w:val="auto"/>
          <w:szCs w:val="20"/>
        </w:rPr>
        <w:t xml:space="preserve">ekonomická výhodnost nabídky, přičemž ekonomická výhodnost bude stanovena </w:t>
      </w:r>
      <w:r w:rsidR="000515B4" w:rsidRPr="000515B4">
        <w:rPr>
          <w:color w:val="auto"/>
          <w:szCs w:val="20"/>
        </w:rPr>
        <w:t>na základě nejvýhodnějšího poměru nabídkové ceny a kvality</w:t>
      </w:r>
      <w:r w:rsidRPr="006154B7">
        <w:rPr>
          <w:color w:val="auto"/>
          <w:szCs w:val="20"/>
        </w:rPr>
        <w:t>.</w:t>
      </w:r>
    </w:p>
    <w:p w14:paraId="3B3903A9" w14:textId="2B5C381E" w:rsidR="00A3120F" w:rsidRDefault="00A3120F" w:rsidP="006154B7">
      <w:pPr>
        <w:pStyle w:val="Zkladntext3"/>
        <w:spacing w:before="120" w:line="280" w:lineRule="atLeast"/>
        <w:rPr>
          <w:color w:val="auto"/>
          <w:szCs w:val="20"/>
        </w:rPr>
      </w:pPr>
      <w:r>
        <w:rPr>
          <w:color w:val="auto"/>
          <w:szCs w:val="20"/>
        </w:rPr>
        <w:t>Hodnocení nabídek bude provedeno pomocí bodovací metody</w:t>
      </w:r>
      <w:r w:rsidR="00975181">
        <w:rPr>
          <w:color w:val="auto"/>
          <w:szCs w:val="20"/>
        </w:rPr>
        <w:t xml:space="preserve"> dle níže uvedených dílčích hodnotících kritérií.</w:t>
      </w:r>
    </w:p>
    <w:p w14:paraId="62F84B03" w14:textId="1FAC91F4" w:rsidR="00975181" w:rsidRPr="00356859" w:rsidRDefault="00975181" w:rsidP="00975181">
      <w:pPr>
        <w:spacing w:before="120" w:line="280" w:lineRule="atLeast"/>
        <w:rPr>
          <w:rFonts w:cs="Arial"/>
          <w:szCs w:val="20"/>
        </w:rPr>
      </w:pPr>
      <w:r w:rsidRPr="00356859">
        <w:rPr>
          <w:rFonts w:cs="Arial"/>
          <w:szCs w:val="20"/>
        </w:rPr>
        <w:t xml:space="preserve">Pro hodnocení nabídek použije </w:t>
      </w:r>
      <w:r>
        <w:rPr>
          <w:rFonts w:cs="Arial"/>
          <w:szCs w:val="20"/>
        </w:rPr>
        <w:t>zadavatel</w:t>
      </w:r>
      <w:r w:rsidRPr="00356859">
        <w:rPr>
          <w:rFonts w:cs="Arial"/>
          <w:szCs w:val="20"/>
        </w:rPr>
        <w:t xml:space="preserve"> bodovou stupnici v rozsahu 0 až 100 bodů. Každé jednotlivé nabídce bude dle dílčího kritéria přidělena bodová hodnota, která bude odrážet úspěšnost předmětné nabídky v rámci dílčího kritéria. </w:t>
      </w:r>
    </w:p>
    <w:p w14:paraId="6A629165" w14:textId="77777777" w:rsidR="00975181" w:rsidRPr="00356859" w:rsidRDefault="00975181" w:rsidP="00975181">
      <w:pPr>
        <w:spacing w:before="120" w:line="280" w:lineRule="atLeast"/>
        <w:rPr>
          <w:rFonts w:cs="Arial"/>
          <w:szCs w:val="20"/>
        </w:rPr>
      </w:pPr>
    </w:p>
    <w:tbl>
      <w:tblPr>
        <w:tblW w:w="9360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7654"/>
        <w:gridCol w:w="1134"/>
      </w:tblGrid>
      <w:tr w:rsidR="00975181" w:rsidRPr="00356859" w14:paraId="5558C60D" w14:textId="77777777" w:rsidTr="001537FC">
        <w:trPr>
          <w:trHeight w:val="113"/>
        </w:trPr>
        <w:tc>
          <w:tcPr>
            <w:tcW w:w="8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6"/>
            <w:vAlign w:val="center"/>
          </w:tcPr>
          <w:p w14:paraId="6270D1B1" w14:textId="77777777" w:rsidR="00975181" w:rsidRPr="00356859" w:rsidRDefault="00975181" w:rsidP="001537FC">
            <w:pPr>
              <w:jc w:val="center"/>
              <w:rPr>
                <w:rFonts w:cs="Arial"/>
                <w:b/>
              </w:rPr>
            </w:pPr>
            <w:r w:rsidRPr="00356859">
              <w:rPr>
                <w:rFonts w:cs="Arial"/>
                <w:b/>
              </w:rPr>
              <w:t>Dílčí hodnotící kritéria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6"/>
          </w:tcPr>
          <w:p w14:paraId="1D2952C3" w14:textId="77777777" w:rsidR="00975181" w:rsidRPr="00356859" w:rsidRDefault="00975181" w:rsidP="001537FC">
            <w:pPr>
              <w:jc w:val="center"/>
              <w:rPr>
                <w:rFonts w:cs="Arial"/>
                <w:b/>
              </w:rPr>
            </w:pPr>
            <w:r w:rsidRPr="00356859">
              <w:rPr>
                <w:rFonts w:cs="Arial"/>
                <w:b/>
              </w:rPr>
              <w:t>Váha</w:t>
            </w:r>
          </w:p>
        </w:tc>
      </w:tr>
      <w:tr w:rsidR="00975181" w:rsidRPr="00356859" w14:paraId="14B4DDC4" w14:textId="77777777" w:rsidTr="008C2F83">
        <w:tc>
          <w:tcPr>
            <w:tcW w:w="8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2B7F0" w14:textId="77777777" w:rsidR="00975181" w:rsidRPr="006F6574" w:rsidRDefault="00975181" w:rsidP="00975181">
            <w:pPr>
              <w:numPr>
                <w:ilvl w:val="0"/>
                <w:numId w:val="8"/>
              </w:numPr>
              <w:tabs>
                <w:tab w:val="left" w:pos="464"/>
              </w:tabs>
              <w:spacing w:before="60" w:after="60"/>
              <w:ind w:left="720"/>
              <w:jc w:val="left"/>
              <w:rPr>
                <w:rFonts w:cs="Arial"/>
                <w:b/>
              </w:rPr>
            </w:pPr>
            <w:r w:rsidRPr="006F6574">
              <w:rPr>
                <w:rFonts w:cs="Arial"/>
                <w:b/>
              </w:rPr>
              <w:t>Celková výše nabídkové ceny v Kč bez DPH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75C82" w14:textId="2153AF52" w:rsidR="00975181" w:rsidRPr="006F6574" w:rsidRDefault="006F6574" w:rsidP="008C2F83">
            <w:pPr>
              <w:spacing w:before="60" w:after="60"/>
              <w:rPr>
                <w:rFonts w:cs="Arial"/>
                <w:b/>
              </w:rPr>
            </w:pPr>
            <w:r w:rsidRPr="006F6574">
              <w:rPr>
                <w:rFonts w:cs="Arial"/>
                <w:b/>
              </w:rPr>
              <w:t>50</w:t>
            </w:r>
            <w:r w:rsidR="00975181" w:rsidRPr="006F6574">
              <w:rPr>
                <w:rFonts w:cs="Arial"/>
                <w:b/>
              </w:rPr>
              <w:t>%</w:t>
            </w:r>
          </w:p>
        </w:tc>
      </w:tr>
      <w:tr w:rsidR="00975181" w:rsidRPr="00356859" w14:paraId="50B94697" w14:textId="77777777" w:rsidTr="008C2F83">
        <w:tc>
          <w:tcPr>
            <w:tcW w:w="8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C6950" w14:textId="44EA49F4" w:rsidR="00975181" w:rsidRPr="006F6574" w:rsidRDefault="00975181" w:rsidP="00975181">
            <w:pPr>
              <w:pStyle w:val="Odstavecseseznamem"/>
              <w:numPr>
                <w:ilvl w:val="0"/>
                <w:numId w:val="8"/>
              </w:numPr>
              <w:tabs>
                <w:tab w:val="left" w:pos="464"/>
              </w:tabs>
              <w:spacing w:before="60" w:after="60"/>
              <w:ind w:left="720"/>
              <w:jc w:val="left"/>
              <w:rPr>
                <w:rFonts w:cs="Arial"/>
                <w:b/>
                <w:sz w:val="24"/>
              </w:rPr>
            </w:pPr>
            <w:r w:rsidRPr="006F6574">
              <w:rPr>
                <w:rFonts w:cs="Arial"/>
                <w:b/>
              </w:rPr>
              <w:t>Kvalita plnění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11C58" w14:textId="2F006229" w:rsidR="00975181" w:rsidRPr="006F6574" w:rsidRDefault="006F6574" w:rsidP="008C2F83">
            <w:pPr>
              <w:spacing w:before="60" w:after="60"/>
              <w:rPr>
                <w:rFonts w:cs="Arial"/>
                <w:b/>
              </w:rPr>
            </w:pPr>
            <w:r w:rsidRPr="006F6574">
              <w:rPr>
                <w:rFonts w:cs="Arial"/>
                <w:b/>
              </w:rPr>
              <w:t xml:space="preserve">40 </w:t>
            </w:r>
            <w:r w:rsidR="00975181" w:rsidRPr="006F6574">
              <w:rPr>
                <w:rFonts w:cs="Arial"/>
                <w:b/>
              </w:rPr>
              <w:t>%</w:t>
            </w:r>
          </w:p>
        </w:tc>
      </w:tr>
      <w:tr w:rsidR="00975181" w:rsidRPr="00356859" w14:paraId="624ED838" w14:textId="77777777" w:rsidTr="008C2F83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ED5FAE6" w14:textId="77777777" w:rsidR="00975181" w:rsidRPr="00356859" w:rsidRDefault="00975181" w:rsidP="008C2F83">
            <w:pPr>
              <w:spacing w:before="60" w:after="60"/>
              <w:rPr>
                <w:rFonts w:cs="Arial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20746E9" w14:textId="2A24E1B0" w:rsidR="00975181" w:rsidRPr="00626F0F" w:rsidDel="00897A60" w:rsidRDefault="00975181" w:rsidP="008C2F83">
            <w:pPr>
              <w:spacing w:before="60" w:after="60"/>
              <w:rPr>
                <w:rFonts w:cs="Arial"/>
              </w:rPr>
            </w:pPr>
            <w:r w:rsidRPr="00626F0F">
              <w:rPr>
                <w:rFonts w:cs="Arial"/>
              </w:rPr>
              <w:t xml:space="preserve">B1. </w:t>
            </w:r>
            <w:r w:rsidR="00035AC1" w:rsidRPr="00626F0F">
              <w:rPr>
                <w:rFonts w:cs="Arial"/>
              </w:rPr>
              <w:t>Strategie a koncepce ICT a jeho rozvoje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82E24" w14:textId="28FA60E2" w:rsidR="00975181" w:rsidRPr="00626F0F" w:rsidRDefault="00035AC1" w:rsidP="001537FC">
            <w:pPr>
              <w:spacing w:before="60" w:after="60"/>
              <w:jc w:val="right"/>
              <w:rPr>
                <w:rFonts w:cs="Arial"/>
              </w:rPr>
            </w:pPr>
            <w:r w:rsidRPr="00626F0F">
              <w:rPr>
                <w:rFonts w:cs="Arial"/>
              </w:rPr>
              <w:t>2</w:t>
            </w:r>
            <w:r w:rsidR="00975181" w:rsidRPr="00626F0F">
              <w:rPr>
                <w:rFonts w:cs="Arial"/>
              </w:rPr>
              <w:t>0 %</w:t>
            </w:r>
          </w:p>
        </w:tc>
      </w:tr>
      <w:tr w:rsidR="00975181" w:rsidRPr="00356859" w14:paraId="5792993A" w14:textId="77777777" w:rsidTr="008C2F83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5C9BE94" w14:textId="77777777" w:rsidR="00975181" w:rsidRPr="00356859" w:rsidRDefault="00975181" w:rsidP="008C2F83">
            <w:pPr>
              <w:spacing w:before="60" w:after="60"/>
              <w:rPr>
                <w:rFonts w:cs="Arial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7A0EC43" w14:textId="1E033A4F" w:rsidR="00975181" w:rsidRPr="00626F0F" w:rsidRDefault="00975181" w:rsidP="008C2F83">
            <w:pPr>
              <w:spacing w:before="60" w:after="60"/>
              <w:rPr>
                <w:rFonts w:cs="Arial"/>
              </w:rPr>
            </w:pPr>
            <w:r w:rsidRPr="00626F0F">
              <w:rPr>
                <w:rFonts w:cs="Arial"/>
              </w:rPr>
              <w:t xml:space="preserve">B2. </w:t>
            </w:r>
            <w:r w:rsidR="00035AC1" w:rsidRPr="00626F0F">
              <w:rPr>
                <w:rFonts w:cs="Arial"/>
              </w:rPr>
              <w:t>Portfolio ICT služeb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49E87" w14:textId="77777777" w:rsidR="00975181" w:rsidRPr="00626F0F" w:rsidRDefault="00975181" w:rsidP="001537FC">
            <w:pPr>
              <w:spacing w:before="60" w:after="60"/>
              <w:jc w:val="right"/>
              <w:rPr>
                <w:rFonts w:cs="Arial"/>
              </w:rPr>
            </w:pPr>
            <w:r w:rsidRPr="00626F0F">
              <w:rPr>
                <w:rFonts w:cs="Arial"/>
              </w:rPr>
              <w:t>20 %</w:t>
            </w:r>
          </w:p>
        </w:tc>
      </w:tr>
      <w:tr w:rsidR="00035AC1" w:rsidRPr="00356859" w14:paraId="20D8BD5E" w14:textId="77777777" w:rsidTr="00885DD6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6C14EDA" w14:textId="30AF4A46" w:rsidR="00035AC1" w:rsidRPr="00356859" w:rsidRDefault="00035AC1" w:rsidP="00035AC1">
            <w:pPr>
              <w:spacing w:before="60" w:after="60"/>
              <w:rPr>
                <w:rFonts w:cs="Arial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0FAE3A7" w14:textId="18D85D62" w:rsidR="00035AC1" w:rsidRPr="00626F0F" w:rsidRDefault="00035AC1" w:rsidP="00035AC1">
            <w:pPr>
              <w:spacing w:before="60" w:after="60"/>
              <w:rPr>
                <w:rFonts w:cs="Arial"/>
              </w:rPr>
            </w:pPr>
            <w:r w:rsidRPr="00626F0F">
              <w:rPr>
                <w:rFonts w:cs="Arial"/>
              </w:rPr>
              <w:t>B3. Řízení požadavků vč. změnových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C4B12" w14:textId="0A0303A3" w:rsidR="00035AC1" w:rsidRPr="00626F0F" w:rsidRDefault="00035AC1" w:rsidP="001537FC">
            <w:pPr>
              <w:spacing w:before="60" w:after="60"/>
              <w:jc w:val="right"/>
              <w:rPr>
                <w:rFonts w:cs="Arial"/>
              </w:rPr>
            </w:pPr>
            <w:r w:rsidRPr="00626F0F">
              <w:rPr>
                <w:rFonts w:cs="Arial"/>
              </w:rPr>
              <w:t>20 %</w:t>
            </w:r>
          </w:p>
        </w:tc>
      </w:tr>
      <w:tr w:rsidR="00035AC1" w:rsidRPr="00356859" w14:paraId="7AA4B1EA" w14:textId="77777777" w:rsidTr="00885DD6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7A57D6" w14:textId="1E464CF5" w:rsidR="00035AC1" w:rsidRDefault="00035AC1" w:rsidP="00035AC1">
            <w:pPr>
              <w:spacing w:before="60" w:after="60"/>
              <w:rPr>
                <w:rFonts w:cs="Arial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7887AE4" w14:textId="367E0EE9" w:rsidR="00035AC1" w:rsidRPr="00626F0F" w:rsidRDefault="00035AC1" w:rsidP="00035AC1">
            <w:pPr>
              <w:spacing w:before="60" w:after="60"/>
              <w:rPr>
                <w:rFonts w:cs="Arial"/>
              </w:rPr>
            </w:pPr>
            <w:r w:rsidRPr="00626F0F">
              <w:rPr>
                <w:rFonts w:cs="Arial"/>
              </w:rPr>
              <w:t>B4. Zajištění kvality ICT služeb včetně interních a externí vztahů a vazeb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F67FA" w14:textId="027A060A" w:rsidR="00035AC1" w:rsidRPr="00626F0F" w:rsidRDefault="00035AC1" w:rsidP="001537FC">
            <w:pPr>
              <w:spacing w:before="60" w:after="60"/>
              <w:jc w:val="right"/>
              <w:rPr>
                <w:rFonts w:cs="Arial"/>
              </w:rPr>
            </w:pPr>
            <w:r w:rsidRPr="00626F0F">
              <w:rPr>
                <w:rFonts w:cs="Arial"/>
              </w:rPr>
              <w:t>20 %</w:t>
            </w:r>
          </w:p>
        </w:tc>
      </w:tr>
      <w:tr w:rsidR="00035AC1" w:rsidRPr="00356859" w14:paraId="1A5F7865" w14:textId="77777777" w:rsidTr="00885DD6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8A617AC" w14:textId="4E5DE07D" w:rsidR="00035AC1" w:rsidRDefault="00035AC1" w:rsidP="00035AC1">
            <w:pPr>
              <w:spacing w:before="60" w:after="60"/>
              <w:rPr>
                <w:rFonts w:cs="Arial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6E6E945" w14:textId="54426398" w:rsidR="00035AC1" w:rsidRPr="00626F0F" w:rsidRDefault="00035AC1" w:rsidP="00035AC1">
            <w:pPr>
              <w:spacing w:before="60" w:after="60"/>
              <w:rPr>
                <w:rFonts w:cs="Arial"/>
              </w:rPr>
            </w:pPr>
            <w:r w:rsidRPr="00626F0F">
              <w:rPr>
                <w:rFonts w:cs="Arial"/>
              </w:rPr>
              <w:t>B5. Řízení rizik a bezpečnosti informací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FAFFD" w14:textId="76BD11B9" w:rsidR="00035AC1" w:rsidRPr="00626F0F" w:rsidRDefault="00035AC1" w:rsidP="001537FC">
            <w:pPr>
              <w:spacing w:before="60" w:after="60"/>
              <w:jc w:val="right"/>
              <w:rPr>
                <w:rFonts w:cs="Arial"/>
              </w:rPr>
            </w:pPr>
            <w:r w:rsidRPr="00626F0F">
              <w:rPr>
                <w:rFonts w:cs="Arial"/>
              </w:rPr>
              <w:t>20 %</w:t>
            </w:r>
          </w:p>
        </w:tc>
      </w:tr>
      <w:tr w:rsidR="00975181" w:rsidRPr="00356859" w14:paraId="140B1423" w14:textId="77777777" w:rsidTr="008C2F83">
        <w:tc>
          <w:tcPr>
            <w:tcW w:w="8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D2D66" w14:textId="28638536" w:rsidR="00975181" w:rsidRPr="006F6574" w:rsidRDefault="00975181" w:rsidP="00DF0693">
            <w:pPr>
              <w:numPr>
                <w:ilvl w:val="0"/>
                <w:numId w:val="8"/>
              </w:numPr>
              <w:tabs>
                <w:tab w:val="left" w:pos="464"/>
              </w:tabs>
              <w:spacing w:before="60" w:after="60"/>
              <w:ind w:left="720"/>
              <w:jc w:val="left"/>
              <w:rPr>
                <w:rFonts w:cs="Arial"/>
                <w:b/>
                <w:sz w:val="24"/>
              </w:rPr>
            </w:pPr>
            <w:r w:rsidRPr="006F6574">
              <w:rPr>
                <w:rFonts w:cs="Arial"/>
                <w:b/>
              </w:rPr>
              <w:lastRenderedPageBreak/>
              <w:t xml:space="preserve">Rozsah potřebné součinnosti </w:t>
            </w:r>
            <w:r w:rsidR="00DF0693" w:rsidRPr="006F6574">
              <w:rPr>
                <w:rFonts w:cs="Arial"/>
                <w:b/>
              </w:rPr>
              <w:t>zadavatele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3680A" w14:textId="5B982AE3" w:rsidR="00975181" w:rsidRPr="006F6574" w:rsidRDefault="006F6574" w:rsidP="00CA6A6A">
            <w:pPr>
              <w:spacing w:before="60" w:after="60"/>
              <w:rPr>
                <w:rFonts w:cs="Arial"/>
                <w:b/>
              </w:rPr>
            </w:pPr>
            <w:r w:rsidRPr="006F6574">
              <w:rPr>
                <w:rFonts w:cs="Arial"/>
                <w:b/>
              </w:rPr>
              <w:t xml:space="preserve">10 </w:t>
            </w:r>
            <w:r w:rsidR="00975181" w:rsidRPr="006F6574">
              <w:rPr>
                <w:rFonts w:cs="Arial"/>
                <w:b/>
              </w:rPr>
              <w:t>%</w:t>
            </w:r>
          </w:p>
        </w:tc>
      </w:tr>
    </w:tbl>
    <w:p w14:paraId="0D23A421" w14:textId="0CFA2A8F" w:rsidR="00975181" w:rsidRDefault="00975181" w:rsidP="006154B7">
      <w:pPr>
        <w:pStyle w:val="Zkladntext3"/>
        <w:spacing w:before="120" w:line="280" w:lineRule="atLeast"/>
        <w:rPr>
          <w:color w:val="auto"/>
          <w:szCs w:val="20"/>
        </w:rPr>
      </w:pPr>
      <w:r>
        <w:rPr>
          <w:color w:val="auto"/>
          <w:szCs w:val="20"/>
        </w:rPr>
        <w:t>Dodavatel</w:t>
      </w:r>
      <w:r w:rsidRPr="00356859">
        <w:rPr>
          <w:color w:val="auto"/>
          <w:szCs w:val="20"/>
        </w:rPr>
        <w:t xml:space="preserve"> není oprávněn podmínit jím navrhované </w:t>
      </w:r>
      <w:r w:rsidR="000637E7">
        <w:rPr>
          <w:color w:val="auto"/>
          <w:szCs w:val="20"/>
        </w:rPr>
        <w:t>informace, hodnoty a parametry</w:t>
      </w:r>
      <w:r w:rsidRPr="00356859">
        <w:rPr>
          <w:color w:val="auto"/>
          <w:szCs w:val="20"/>
        </w:rPr>
        <w:t xml:space="preserve">, které jsou předmětem hodnocení, další podmínkou. Podmínění nebo uvedení několika rozdílných hodnot, které jsou předmětem hodnocení, je důvodem pro vyloučení </w:t>
      </w:r>
      <w:r>
        <w:rPr>
          <w:color w:val="auto"/>
          <w:szCs w:val="20"/>
        </w:rPr>
        <w:t>účastníka</w:t>
      </w:r>
      <w:r w:rsidRPr="00356859">
        <w:rPr>
          <w:color w:val="auto"/>
          <w:szCs w:val="20"/>
        </w:rPr>
        <w:t xml:space="preserve"> zadávacího řízení.</w:t>
      </w:r>
    </w:p>
    <w:p w14:paraId="36FCCE51" w14:textId="77777777" w:rsidR="00975181" w:rsidRDefault="00975181" w:rsidP="006154B7">
      <w:pPr>
        <w:pStyle w:val="Zkladntext3"/>
        <w:spacing w:before="120" w:line="280" w:lineRule="atLeast"/>
        <w:rPr>
          <w:color w:val="auto"/>
          <w:szCs w:val="20"/>
        </w:rPr>
      </w:pPr>
    </w:p>
    <w:p w14:paraId="2FE55C51" w14:textId="6062940D" w:rsidR="00975181" w:rsidRPr="00356859" w:rsidRDefault="00975181" w:rsidP="00975181">
      <w:pPr>
        <w:spacing w:after="120" w:line="280" w:lineRule="atLeast"/>
        <w:rPr>
          <w:rFonts w:cs="Arial"/>
          <w:b/>
          <w:szCs w:val="20"/>
        </w:rPr>
      </w:pPr>
      <w:r w:rsidRPr="00356859">
        <w:rPr>
          <w:rFonts w:cs="Arial"/>
          <w:b/>
          <w:szCs w:val="20"/>
        </w:rPr>
        <w:t>A</w:t>
      </w:r>
      <w:r w:rsidR="00EB113D">
        <w:rPr>
          <w:rFonts w:cs="Arial"/>
          <w:b/>
          <w:szCs w:val="20"/>
        </w:rPr>
        <w:t>.</w:t>
      </w:r>
      <w:r w:rsidRPr="00356859">
        <w:rPr>
          <w:rFonts w:cs="Arial"/>
          <w:b/>
          <w:szCs w:val="20"/>
        </w:rPr>
        <w:t xml:space="preserve"> Celková výše nabídkové ceny v Kč bez DPH:</w:t>
      </w:r>
    </w:p>
    <w:p w14:paraId="32A85CF0" w14:textId="05232714" w:rsidR="007E530E" w:rsidRDefault="006154B7" w:rsidP="006154B7">
      <w:pPr>
        <w:pStyle w:val="Zkladntext3"/>
        <w:spacing w:before="120" w:line="280" w:lineRule="atLeast"/>
        <w:rPr>
          <w:color w:val="auto"/>
          <w:szCs w:val="20"/>
        </w:rPr>
      </w:pPr>
      <w:r>
        <w:rPr>
          <w:color w:val="auto"/>
          <w:szCs w:val="20"/>
        </w:rPr>
        <w:t>Předmětem hodnocení bude celková nabídková cena za plnění předmětu veřejné zakázky v </w:t>
      </w:r>
      <w:r>
        <w:rPr>
          <w:b/>
          <w:color w:val="auto"/>
          <w:szCs w:val="20"/>
        </w:rPr>
        <w:t xml:space="preserve">Kč bez DPH </w:t>
      </w:r>
      <w:r>
        <w:rPr>
          <w:color w:val="auto"/>
          <w:szCs w:val="20"/>
        </w:rPr>
        <w:t xml:space="preserve">zpracovaná v souladu s bodem </w:t>
      </w:r>
      <w:r w:rsidR="00A34B42">
        <w:rPr>
          <w:color w:val="auto"/>
          <w:szCs w:val="20"/>
        </w:rPr>
        <w:t>6</w:t>
      </w:r>
      <w:r>
        <w:rPr>
          <w:color w:val="auto"/>
          <w:szCs w:val="20"/>
        </w:rPr>
        <w:t xml:space="preserve"> této zadávací dokumentace.</w:t>
      </w:r>
    </w:p>
    <w:p w14:paraId="72048DE0" w14:textId="11F90CB7" w:rsidR="006154B7" w:rsidRPr="007E530E" w:rsidRDefault="00975181" w:rsidP="006154B7">
      <w:pPr>
        <w:pStyle w:val="Zkladntext3"/>
        <w:spacing w:before="120" w:line="280" w:lineRule="atLeast"/>
        <w:rPr>
          <w:b/>
          <w:color w:val="auto"/>
          <w:szCs w:val="20"/>
        </w:rPr>
      </w:pPr>
      <w:r w:rsidRPr="007E530E">
        <w:rPr>
          <w:b/>
          <w:color w:val="auto"/>
          <w:szCs w:val="20"/>
        </w:rPr>
        <w:t>Cen</w:t>
      </w:r>
      <w:r w:rsidR="00896108">
        <w:rPr>
          <w:b/>
          <w:color w:val="auto"/>
          <w:szCs w:val="20"/>
        </w:rPr>
        <w:t>u</w:t>
      </w:r>
      <w:r w:rsidRPr="007E530E">
        <w:rPr>
          <w:b/>
          <w:color w:val="auto"/>
          <w:szCs w:val="20"/>
        </w:rPr>
        <w:t xml:space="preserve">, která bude předmětem hodnocení, </w:t>
      </w:r>
      <w:r w:rsidR="00896108">
        <w:rPr>
          <w:b/>
          <w:color w:val="auto"/>
          <w:szCs w:val="20"/>
        </w:rPr>
        <w:t>představuje</w:t>
      </w:r>
      <w:r w:rsidRPr="007E530E">
        <w:rPr>
          <w:b/>
          <w:color w:val="auto"/>
          <w:szCs w:val="20"/>
        </w:rPr>
        <w:t xml:space="preserve"> položk</w:t>
      </w:r>
      <w:r w:rsidR="00896108">
        <w:rPr>
          <w:b/>
          <w:color w:val="auto"/>
          <w:szCs w:val="20"/>
        </w:rPr>
        <w:t>a</w:t>
      </w:r>
      <w:r w:rsidRPr="007E530E">
        <w:rPr>
          <w:b/>
          <w:color w:val="auto"/>
          <w:szCs w:val="20"/>
        </w:rPr>
        <w:t xml:space="preserve"> „Celková cena za </w:t>
      </w:r>
      <w:r w:rsidR="00896108">
        <w:rPr>
          <w:b/>
          <w:color w:val="auto"/>
          <w:szCs w:val="20"/>
        </w:rPr>
        <w:t>plnění</w:t>
      </w:r>
      <w:r w:rsidRPr="007E530E">
        <w:rPr>
          <w:b/>
          <w:color w:val="auto"/>
          <w:szCs w:val="20"/>
        </w:rPr>
        <w:t>“ dle tabulky v čl. 1 přílohy č. 6 zadávací dokumentace</w:t>
      </w:r>
      <w:r w:rsidR="007E530E" w:rsidRPr="007E530E">
        <w:rPr>
          <w:b/>
          <w:color w:val="auto"/>
          <w:szCs w:val="20"/>
        </w:rPr>
        <w:t>.</w:t>
      </w:r>
    </w:p>
    <w:p w14:paraId="758DAC22" w14:textId="58ABAB2F" w:rsidR="006154B7" w:rsidRDefault="007E530E" w:rsidP="007E530E">
      <w:pPr>
        <w:pStyle w:val="Zkladntext3"/>
        <w:spacing w:before="120" w:line="280" w:lineRule="atLeast"/>
        <w:rPr>
          <w:color w:val="auto"/>
          <w:szCs w:val="20"/>
        </w:rPr>
      </w:pPr>
      <w:r>
        <w:rPr>
          <w:color w:val="auto"/>
          <w:szCs w:val="20"/>
        </w:rPr>
        <w:t>P</w:t>
      </w:r>
      <w:r w:rsidRPr="007E530E">
        <w:rPr>
          <w:color w:val="auto"/>
          <w:szCs w:val="20"/>
        </w:rPr>
        <w:t xml:space="preserve">odle kritéria „Celková výše nabídkové ceny v Kč bez DPH“, které je číselně vyjádřitelné, získá hodnocená nabídka bodovou hodnotu (maximálně </w:t>
      </w:r>
      <w:r w:rsidR="00117128">
        <w:rPr>
          <w:color w:val="auto"/>
          <w:szCs w:val="20"/>
        </w:rPr>
        <w:t>5</w:t>
      </w:r>
      <w:r w:rsidR="00117128" w:rsidRPr="007E530E">
        <w:rPr>
          <w:color w:val="auto"/>
          <w:szCs w:val="20"/>
        </w:rPr>
        <w:t xml:space="preserve">0 </w:t>
      </w:r>
      <w:r w:rsidRPr="007E530E">
        <w:rPr>
          <w:color w:val="auto"/>
          <w:szCs w:val="20"/>
        </w:rPr>
        <w:t>bodů odpovídajících váze kritéria) dle vzorce:</w:t>
      </w:r>
    </w:p>
    <w:p w14:paraId="5367853D" w14:textId="1F9F1BB5" w:rsidR="00A3120F" w:rsidRDefault="00A3120F" w:rsidP="006154B7">
      <w:pPr>
        <w:pStyle w:val="Zkladntext3"/>
        <w:spacing w:before="120" w:line="280" w:lineRule="atLeast"/>
        <w:rPr>
          <w:color w:val="auto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"/>
        <w:gridCol w:w="5670"/>
        <w:gridCol w:w="333"/>
        <w:gridCol w:w="2702"/>
      </w:tblGrid>
      <w:tr w:rsidR="00A3120F" w14:paraId="257EDF48" w14:textId="77777777" w:rsidTr="00117128">
        <w:tc>
          <w:tcPr>
            <w:tcW w:w="534" w:type="dxa"/>
            <w:vAlign w:val="center"/>
          </w:tcPr>
          <w:p w14:paraId="0DA74556" w14:textId="77777777" w:rsidR="00A3120F" w:rsidRDefault="00A3120F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283" w:type="dxa"/>
            <w:vAlign w:val="center"/>
          </w:tcPr>
          <w:p w14:paraId="651BB86D" w14:textId="77777777" w:rsidR="00A3120F" w:rsidRDefault="00A3120F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5670" w:type="dxa"/>
            <w:vAlign w:val="center"/>
          </w:tcPr>
          <w:p w14:paraId="737F12AC" w14:textId="41EF9D5A" w:rsidR="00A3120F" w:rsidRDefault="00A3120F" w:rsidP="008C2F83">
            <w:pPr>
              <w:spacing w:after="200" w:line="276" w:lineRule="auto"/>
              <w:jc w:val="center"/>
              <w:rPr>
                <w:rFonts w:cs="Arial"/>
                <w:b/>
                <w:szCs w:val="22"/>
                <w:lang w:eastAsia="en-US"/>
              </w:rPr>
            </w:pPr>
            <w:r w:rsidRPr="001305CA">
              <w:rPr>
                <w:rFonts w:cs="Arial"/>
                <w:b/>
                <w:szCs w:val="22"/>
                <w:lang w:eastAsia="en-US"/>
              </w:rPr>
              <w:t xml:space="preserve">Nejvýhodnější nabídka, tzn. nejnižší </w:t>
            </w:r>
            <w:r w:rsidR="007E530E">
              <w:rPr>
                <w:rFonts w:cs="Arial"/>
                <w:b/>
                <w:szCs w:val="22"/>
                <w:lang w:eastAsia="en-US"/>
              </w:rPr>
              <w:t xml:space="preserve">celková </w:t>
            </w:r>
            <w:r>
              <w:rPr>
                <w:rFonts w:cs="Arial"/>
                <w:b/>
                <w:szCs w:val="22"/>
                <w:lang w:eastAsia="en-US"/>
              </w:rPr>
              <w:t xml:space="preserve">nabídková </w:t>
            </w:r>
            <w:r w:rsidRPr="001305CA">
              <w:rPr>
                <w:rFonts w:cs="Arial"/>
                <w:b/>
                <w:szCs w:val="22"/>
                <w:lang w:eastAsia="en-US"/>
              </w:rPr>
              <w:t xml:space="preserve">cena </w:t>
            </w:r>
            <w:r>
              <w:rPr>
                <w:rFonts w:cs="Arial"/>
                <w:b/>
                <w:szCs w:val="22"/>
                <w:lang w:eastAsia="en-US"/>
              </w:rPr>
              <w:t>bez DPH</w:t>
            </w:r>
          </w:p>
        </w:tc>
        <w:tc>
          <w:tcPr>
            <w:tcW w:w="333" w:type="dxa"/>
            <w:vAlign w:val="center"/>
          </w:tcPr>
          <w:p w14:paraId="6CFC51F5" w14:textId="77777777" w:rsidR="00A3120F" w:rsidRDefault="00A3120F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2702" w:type="dxa"/>
            <w:vAlign w:val="center"/>
          </w:tcPr>
          <w:p w14:paraId="26E11F6A" w14:textId="77777777" w:rsidR="00A3120F" w:rsidRDefault="00A3120F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</w:tr>
      <w:tr w:rsidR="00A3120F" w14:paraId="533E05D4" w14:textId="77777777" w:rsidTr="00117128">
        <w:tc>
          <w:tcPr>
            <w:tcW w:w="534" w:type="dxa"/>
            <w:vAlign w:val="center"/>
          </w:tcPr>
          <w:p w14:paraId="0F48825C" w14:textId="4EA3CD62" w:rsidR="00A3120F" w:rsidRDefault="00117128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5</w:t>
            </w:r>
            <w:r w:rsidRPr="001305CA">
              <w:rPr>
                <w:rFonts w:cs="Arial"/>
                <w:b/>
                <w:szCs w:val="22"/>
                <w:lang w:eastAsia="en-US"/>
              </w:rPr>
              <w:t>0</w:t>
            </w:r>
          </w:p>
        </w:tc>
        <w:tc>
          <w:tcPr>
            <w:tcW w:w="283" w:type="dxa"/>
            <w:vAlign w:val="center"/>
          </w:tcPr>
          <w:p w14:paraId="6BBDB58C" w14:textId="77777777" w:rsidR="00A3120F" w:rsidRDefault="00A3120F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X</w:t>
            </w:r>
          </w:p>
        </w:tc>
        <w:tc>
          <w:tcPr>
            <w:tcW w:w="5670" w:type="dxa"/>
          </w:tcPr>
          <w:p w14:paraId="67EAA98D" w14:textId="77777777" w:rsidR="00A3120F" w:rsidRDefault="00A3120F" w:rsidP="008C2F83">
            <w:pPr>
              <w:spacing w:after="200" w:line="276" w:lineRule="auto"/>
              <w:jc w:val="center"/>
              <w:rPr>
                <w:rFonts w:cs="Arial"/>
                <w:b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_________________________________________________</w:t>
            </w:r>
          </w:p>
        </w:tc>
        <w:tc>
          <w:tcPr>
            <w:tcW w:w="333" w:type="dxa"/>
            <w:vAlign w:val="center"/>
          </w:tcPr>
          <w:p w14:paraId="3077836E" w14:textId="77777777" w:rsidR="00A3120F" w:rsidRDefault="00A3120F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  <w:r w:rsidRPr="001305CA">
              <w:rPr>
                <w:rFonts w:cs="Arial"/>
                <w:b/>
                <w:szCs w:val="22"/>
                <w:lang w:eastAsia="en-US"/>
              </w:rPr>
              <w:t>=</w:t>
            </w:r>
          </w:p>
        </w:tc>
        <w:tc>
          <w:tcPr>
            <w:tcW w:w="2702" w:type="dxa"/>
            <w:vAlign w:val="center"/>
          </w:tcPr>
          <w:p w14:paraId="73F9DA71" w14:textId="77777777" w:rsidR="00A3120F" w:rsidRDefault="00A3120F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  <w:r w:rsidRPr="001305CA">
              <w:rPr>
                <w:rFonts w:cs="Arial"/>
                <w:b/>
                <w:szCs w:val="22"/>
                <w:lang w:eastAsia="en-US"/>
              </w:rPr>
              <w:t>Počet bodů za kritérium A</w:t>
            </w:r>
          </w:p>
        </w:tc>
      </w:tr>
      <w:tr w:rsidR="00A3120F" w14:paraId="19B00C03" w14:textId="77777777" w:rsidTr="00117128">
        <w:trPr>
          <w:trHeight w:val="541"/>
        </w:trPr>
        <w:tc>
          <w:tcPr>
            <w:tcW w:w="534" w:type="dxa"/>
            <w:vAlign w:val="center"/>
          </w:tcPr>
          <w:p w14:paraId="0D727BB2" w14:textId="77777777" w:rsidR="00A3120F" w:rsidRDefault="00A3120F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283" w:type="dxa"/>
            <w:vAlign w:val="center"/>
          </w:tcPr>
          <w:p w14:paraId="7C0021CB" w14:textId="77777777" w:rsidR="00A3120F" w:rsidRDefault="00A3120F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5670" w:type="dxa"/>
            <w:vAlign w:val="center"/>
          </w:tcPr>
          <w:p w14:paraId="2C1D698D" w14:textId="77777777" w:rsidR="00A3120F" w:rsidRDefault="00A3120F" w:rsidP="008C2F83">
            <w:pPr>
              <w:spacing w:after="200" w:line="276" w:lineRule="auto"/>
              <w:jc w:val="center"/>
              <w:rPr>
                <w:rFonts w:cs="Arial"/>
                <w:b/>
                <w:szCs w:val="22"/>
                <w:lang w:eastAsia="en-US"/>
              </w:rPr>
            </w:pPr>
            <w:r w:rsidRPr="001305CA">
              <w:rPr>
                <w:rFonts w:cs="Arial"/>
                <w:b/>
                <w:szCs w:val="22"/>
                <w:lang w:eastAsia="en-US"/>
              </w:rPr>
              <w:t xml:space="preserve">Cena </w:t>
            </w:r>
            <w:r>
              <w:rPr>
                <w:rFonts w:cs="Arial"/>
                <w:b/>
                <w:szCs w:val="22"/>
                <w:lang w:eastAsia="en-US"/>
              </w:rPr>
              <w:t xml:space="preserve">bez DPH </w:t>
            </w:r>
            <w:r w:rsidRPr="001305CA">
              <w:rPr>
                <w:rFonts w:cs="Arial"/>
                <w:b/>
                <w:szCs w:val="22"/>
                <w:lang w:eastAsia="en-US"/>
              </w:rPr>
              <w:t>v rámci tohoto dílčího hodnotícího kritéria v hodnocené nabídce</w:t>
            </w:r>
          </w:p>
        </w:tc>
        <w:tc>
          <w:tcPr>
            <w:tcW w:w="333" w:type="dxa"/>
            <w:vAlign w:val="center"/>
          </w:tcPr>
          <w:p w14:paraId="7F6702FC" w14:textId="77777777" w:rsidR="00A3120F" w:rsidRDefault="00A3120F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2702" w:type="dxa"/>
            <w:vAlign w:val="center"/>
          </w:tcPr>
          <w:p w14:paraId="2DEA89AA" w14:textId="77777777" w:rsidR="00A3120F" w:rsidRDefault="00A3120F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</w:tr>
    </w:tbl>
    <w:p w14:paraId="4CE245DD" w14:textId="43426130" w:rsidR="00A3120F" w:rsidRDefault="00F171D3" w:rsidP="006154B7">
      <w:pPr>
        <w:pStyle w:val="Zkladntext3"/>
        <w:spacing w:before="120" w:line="280" w:lineRule="atLeast"/>
        <w:rPr>
          <w:color w:val="auto"/>
          <w:szCs w:val="20"/>
        </w:rPr>
      </w:pPr>
      <w:r w:rsidRPr="00F171D3">
        <w:rPr>
          <w:color w:val="auto"/>
          <w:szCs w:val="20"/>
        </w:rPr>
        <w:t>Pro toto číselně vyjádřitelné dílčí hodnotící kritérium, pro které má nejvhodnější nabídka minimální hodnotu kritéria, získá tedy hodnocená nabídka bodovou hodnotu, která vznikne násobkem 100 a poměru hodnoty nejvhodnější nabídky („Nejvýhodnější nabídka, tzv. nejnižší cena (hodnota)“) k hodnocené nabídce („Cena (hodnota) hodnocené nabídky“). Výsledná hodnota pak bude převážená váhou tohoto dílčího hodnotícího kritéria v procentech (</w:t>
      </w:r>
      <w:r w:rsidR="00117128">
        <w:rPr>
          <w:color w:val="auto"/>
          <w:szCs w:val="20"/>
        </w:rPr>
        <w:t>5</w:t>
      </w:r>
      <w:r w:rsidR="00117128" w:rsidRPr="00F171D3">
        <w:rPr>
          <w:color w:val="auto"/>
          <w:szCs w:val="20"/>
        </w:rPr>
        <w:t>0</w:t>
      </w:r>
      <w:r w:rsidRPr="00F171D3">
        <w:rPr>
          <w:color w:val="auto"/>
          <w:szCs w:val="20"/>
        </w:rPr>
        <w:t>%).</w:t>
      </w:r>
    </w:p>
    <w:p w14:paraId="440F004E" w14:textId="77777777" w:rsidR="00F171D3" w:rsidRDefault="00F171D3" w:rsidP="006154B7">
      <w:pPr>
        <w:pStyle w:val="Zkladntext3"/>
        <w:spacing w:before="120" w:line="280" w:lineRule="atLeast"/>
        <w:rPr>
          <w:color w:val="auto"/>
          <w:szCs w:val="20"/>
        </w:rPr>
      </w:pPr>
    </w:p>
    <w:p w14:paraId="77209A25" w14:textId="6A74B783" w:rsidR="00F171D3" w:rsidRPr="00626F0F" w:rsidRDefault="006F0141" w:rsidP="006154B7">
      <w:pPr>
        <w:pStyle w:val="Zkladntext3"/>
        <w:spacing w:before="120" w:line="280" w:lineRule="atLeast"/>
        <w:rPr>
          <w:b/>
          <w:color w:val="auto"/>
        </w:rPr>
      </w:pPr>
      <w:r w:rsidRPr="00626F0F">
        <w:rPr>
          <w:b/>
          <w:color w:val="auto"/>
          <w:szCs w:val="20"/>
        </w:rPr>
        <w:t>B</w:t>
      </w:r>
      <w:r w:rsidR="00CC2A36" w:rsidRPr="00626F0F">
        <w:rPr>
          <w:b/>
          <w:color w:val="auto"/>
          <w:szCs w:val="20"/>
        </w:rPr>
        <w:t>.</w:t>
      </w:r>
      <w:r w:rsidRPr="00626F0F">
        <w:rPr>
          <w:b/>
          <w:color w:val="auto"/>
          <w:szCs w:val="20"/>
        </w:rPr>
        <w:t xml:space="preserve"> </w:t>
      </w:r>
      <w:r w:rsidRPr="00626F0F">
        <w:rPr>
          <w:b/>
          <w:color w:val="auto"/>
        </w:rPr>
        <w:t>Kvalita plnění</w:t>
      </w:r>
    </w:p>
    <w:p w14:paraId="70D2BC73" w14:textId="2D573F5D" w:rsidR="006F0141" w:rsidRPr="00626F0F" w:rsidRDefault="0043516E" w:rsidP="006154B7">
      <w:pPr>
        <w:pStyle w:val="Zkladntext3"/>
        <w:spacing w:before="120" w:line="280" w:lineRule="atLeast"/>
        <w:rPr>
          <w:color w:val="auto"/>
          <w:szCs w:val="20"/>
        </w:rPr>
      </w:pPr>
      <w:r w:rsidRPr="00626F0F">
        <w:rPr>
          <w:color w:val="auto"/>
          <w:szCs w:val="20"/>
        </w:rPr>
        <w:t>Toto dílčí hodnotící kritérium představuje kvalitativní kritérium. Předmětem hodnocení bude kvalitativní úroveň nabízených Služeb</w:t>
      </w:r>
      <w:r w:rsidR="003135B5" w:rsidRPr="00626F0F">
        <w:rPr>
          <w:color w:val="auto"/>
          <w:szCs w:val="20"/>
        </w:rPr>
        <w:t>.</w:t>
      </w:r>
    </w:p>
    <w:p w14:paraId="3BCFF9D9" w14:textId="77777777" w:rsidR="00CA6A6A" w:rsidRPr="00212C8E" w:rsidRDefault="003135B5" w:rsidP="003135B5">
      <w:pPr>
        <w:spacing w:before="120" w:line="280" w:lineRule="atLeast"/>
        <w:rPr>
          <w:rFonts w:eastAsia="Calibri" w:cs="Arial"/>
          <w:b/>
          <w:szCs w:val="22"/>
          <w:lang w:eastAsia="en-US"/>
        </w:rPr>
      </w:pPr>
      <w:r w:rsidRPr="00626F0F">
        <w:rPr>
          <w:rFonts w:eastAsia="Calibri" w:cs="Arial"/>
          <w:b/>
          <w:szCs w:val="22"/>
          <w:lang w:eastAsia="en-US"/>
        </w:rPr>
        <w:t>Jako podklad pro hodnocení</w:t>
      </w:r>
      <w:r w:rsidRPr="00212C8E">
        <w:rPr>
          <w:rFonts w:eastAsia="Calibri" w:cs="Arial"/>
          <w:b/>
          <w:szCs w:val="22"/>
          <w:lang w:eastAsia="en-US"/>
        </w:rPr>
        <w:t xml:space="preserve"> dle tohoto dílčího kritéria dodavatel zpracuje </w:t>
      </w:r>
      <w:r w:rsidR="00035AC1" w:rsidRPr="00212C8E">
        <w:rPr>
          <w:rFonts w:eastAsia="Calibri" w:cs="Arial"/>
          <w:b/>
          <w:szCs w:val="22"/>
          <w:lang w:eastAsia="en-US"/>
        </w:rPr>
        <w:t>dokument</w:t>
      </w:r>
      <w:r w:rsidRPr="00212C8E">
        <w:rPr>
          <w:rFonts w:eastAsia="Calibri" w:cs="Arial"/>
          <w:b/>
          <w:szCs w:val="22"/>
          <w:lang w:eastAsia="en-US"/>
        </w:rPr>
        <w:t xml:space="preserve"> </w:t>
      </w:r>
      <w:r w:rsidR="00035AC1" w:rsidRPr="00212C8E">
        <w:rPr>
          <w:rFonts w:eastAsia="Calibri" w:cs="Arial"/>
          <w:b/>
          <w:szCs w:val="22"/>
          <w:lang w:eastAsia="en-US"/>
        </w:rPr>
        <w:t>„</w:t>
      </w:r>
      <w:r w:rsidRPr="00212C8E">
        <w:rPr>
          <w:rFonts w:eastAsia="Calibri" w:cs="Arial"/>
          <w:b/>
          <w:szCs w:val="22"/>
          <w:lang w:eastAsia="en-US"/>
        </w:rPr>
        <w:t>Popis Služeb</w:t>
      </w:r>
      <w:r w:rsidR="00035AC1" w:rsidRPr="00212C8E">
        <w:rPr>
          <w:rFonts w:eastAsia="Calibri" w:cs="Arial"/>
          <w:b/>
          <w:szCs w:val="22"/>
          <w:lang w:eastAsia="en-US"/>
        </w:rPr>
        <w:t>“</w:t>
      </w:r>
      <w:r w:rsidRPr="00212C8E">
        <w:rPr>
          <w:rFonts w:eastAsia="Calibri" w:cs="Arial"/>
          <w:b/>
          <w:szCs w:val="22"/>
          <w:lang w:eastAsia="en-US"/>
        </w:rPr>
        <w:t>, v němž popíše</w:t>
      </w:r>
      <w:r w:rsidR="00CA6A6A" w:rsidRPr="00212C8E">
        <w:rPr>
          <w:rFonts w:eastAsia="Calibri" w:cs="Arial"/>
          <w:b/>
          <w:szCs w:val="22"/>
          <w:lang w:eastAsia="en-US"/>
        </w:rPr>
        <w:t>:</w:t>
      </w:r>
      <w:r w:rsidRPr="00212C8E">
        <w:rPr>
          <w:rFonts w:eastAsia="Calibri" w:cs="Arial"/>
          <w:b/>
          <w:szCs w:val="22"/>
          <w:lang w:eastAsia="en-US"/>
        </w:rPr>
        <w:t xml:space="preserve"> </w:t>
      </w:r>
    </w:p>
    <w:p w14:paraId="0BED64C6" w14:textId="0479CC90" w:rsidR="00CA6A6A" w:rsidRPr="00212C8E" w:rsidRDefault="00212C8E" w:rsidP="00212C8E">
      <w:pPr>
        <w:pStyle w:val="RLTextlnkuslovan"/>
        <w:numPr>
          <w:ilvl w:val="1"/>
          <w:numId w:val="31"/>
        </w:numPr>
        <w:rPr>
          <w:rFonts w:cs="Arial"/>
          <w:b/>
        </w:rPr>
      </w:pPr>
      <w:r w:rsidRPr="00212C8E">
        <w:rPr>
          <w:rFonts w:cs="Arial"/>
          <w:b/>
        </w:rPr>
        <w:t>rozsah Služeb, které bude poskytovat za účelem naplnění min</w:t>
      </w:r>
      <w:r w:rsidR="00885DD6" w:rsidRPr="00212C8E">
        <w:rPr>
          <w:rFonts w:cs="Arial"/>
          <w:b/>
        </w:rPr>
        <w:t xml:space="preserve">imálních požadavků zadavatele </w:t>
      </w:r>
      <w:r w:rsidR="003135B5" w:rsidRPr="00212C8E">
        <w:rPr>
          <w:rFonts w:cs="Arial"/>
          <w:b/>
        </w:rPr>
        <w:t xml:space="preserve">dle </w:t>
      </w:r>
      <w:r w:rsidRPr="00212C8E">
        <w:rPr>
          <w:rFonts w:cs="Arial"/>
          <w:b/>
        </w:rPr>
        <w:t>odst</w:t>
      </w:r>
      <w:r w:rsidR="003135B5" w:rsidRPr="00212C8E">
        <w:rPr>
          <w:rFonts w:cs="Arial"/>
          <w:b/>
        </w:rPr>
        <w:t xml:space="preserve">. </w:t>
      </w:r>
      <w:r w:rsidR="00035AC1" w:rsidRPr="00212C8E">
        <w:rPr>
          <w:rFonts w:cs="Arial"/>
          <w:b/>
        </w:rPr>
        <w:t xml:space="preserve">4.1 – 4.5 </w:t>
      </w:r>
      <w:r w:rsidR="003135B5" w:rsidRPr="00212C8E">
        <w:rPr>
          <w:rFonts w:cs="Arial"/>
          <w:b/>
        </w:rPr>
        <w:t>přílohy č. 5 zadávací dokumentace</w:t>
      </w:r>
      <w:r w:rsidR="00F61558">
        <w:rPr>
          <w:rFonts w:cs="Arial"/>
          <w:b/>
        </w:rPr>
        <w:t>, a to s uvedením četnosti těchto činností, jejich podrobné specifikace, rozsahu a kvality výstupů těchto činností apod.</w:t>
      </w:r>
      <w:r w:rsidRPr="00212C8E">
        <w:rPr>
          <w:rFonts w:cs="Arial"/>
          <w:b/>
        </w:rPr>
        <w:t xml:space="preserve"> – tato část Popisu Služeb nebude předmětem hodnocení, nýbrž bude posuzovány z hlediska splnění závazných požadavků zadavatele; </w:t>
      </w:r>
    </w:p>
    <w:p w14:paraId="01A704E1" w14:textId="1F609C4D" w:rsidR="00CA6A6A" w:rsidRPr="00212C8E" w:rsidRDefault="00872986" w:rsidP="00212C8E">
      <w:pPr>
        <w:pStyle w:val="RLTextlnkuslovan"/>
        <w:numPr>
          <w:ilvl w:val="1"/>
          <w:numId w:val="31"/>
        </w:numPr>
        <w:rPr>
          <w:rFonts w:cs="Arial"/>
          <w:b/>
        </w:rPr>
      </w:pPr>
      <w:r>
        <w:rPr>
          <w:rFonts w:cs="Arial"/>
          <w:b/>
        </w:rPr>
        <w:t xml:space="preserve">rozsah </w:t>
      </w:r>
      <w:r w:rsidR="00212C8E" w:rsidRPr="00212C8E">
        <w:rPr>
          <w:rFonts w:cs="Arial"/>
          <w:b/>
        </w:rPr>
        <w:t>Služeb</w:t>
      </w:r>
      <w:r w:rsidR="00CA6A6A" w:rsidRPr="00212C8E">
        <w:rPr>
          <w:rFonts w:cs="Arial"/>
          <w:b/>
        </w:rPr>
        <w:t>, které dodavatel bude poskytovat nad rámec</w:t>
      </w:r>
      <w:r w:rsidR="00212C8E" w:rsidRPr="00212C8E">
        <w:rPr>
          <w:rFonts w:cs="Arial"/>
          <w:b/>
        </w:rPr>
        <w:t xml:space="preserve"> Služeb poskytovaných za účelem naplnění minimálních požadavků zadavatele dle odst. 4.1 – 4.5 přílohy č. 5 zadávací dokumentace a popsaných dodavatelem dle bodu a) výše</w:t>
      </w:r>
      <w:r>
        <w:rPr>
          <w:rFonts w:cs="Arial"/>
          <w:b/>
        </w:rPr>
        <w:t>, a to s uvedením četnosti těchto činností, jejich podrobné specifikace, rozsahu a kvality výstupů těchto činností apod.</w:t>
      </w:r>
      <w:r w:rsidR="00212C8E">
        <w:rPr>
          <w:rFonts w:cs="Arial"/>
          <w:b/>
        </w:rPr>
        <w:t xml:space="preserve"> - </w:t>
      </w:r>
      <w:r w:rsidR="00212C8E" w:rsidRPr="00212C8E">
        <w:rPr>
          <w:rFonts w:cs="Arial"/>
          <w:b/>
        </w:rPr>
        <w:t xml:space="preserve">tato část Popisu Služeb </w:t>
      </w:r>
      <w:r w:rsidR="00212C8E">
        <w:rPr>
          <w:rFonts w:cs="Arial"/>
          <w:b/>
        </w:rPr>
        <w:t>bude</w:t>
      </w:r>
      <w:r w:rsidR="00212C8E" w:rsidRPr="00212C8E">
        <w:rPr>
          <w:rFonts w:cs="Arial"/>
          <w:b/>
        </w:rPr>
        <w:t xml:space="preserve"> předmětem hodnocení; </w:t>
      </w:r>
    </w:p>
    <w:p w14:paraId="3F4E0C2D" w14:textId="5E7FE520" w:rsidR="00212C8E" w:rsidRDefault="00212C8E" w:rsidP="00A35BDD">
      <w:pPr>
        <w:pStyle w:val="RLTextlnkuslovan"/>
        <w:numPr>
          <w:ilvl w:val="1"/>
          <w:numId w:val="31"/>
        </w:numPr>
        <w:rPr>
          <w:rFonts w:cs="Arial"/>
          <w:b/>
        </w:rPr>
      </w:pPr>
      <w:r w:rsidRPr="00212C8E">
        <w:rPr>
          <w:rFonts w:cs="Arial"/>
          <w:b/>
        </w:rPr>
        <w:lastRenderedPageBreak/>
        <w:t>způsob poskytování Služeb popsaných dodavatelem dle bodů a) a b) výše</w:t>
      </w:r>
      <w:r w:rsidR="00872986">
        <w:rPr>
          <w:rFonts w:cs="Arial"/>
          <w:b/>
        </w:rPr>
        <w:t xml:space="preserve">, a to s uvedením </w:t>
      </w:r>
      <w:r w:rsidR="00A35BDD" w:rsidRPr="00A35BDD">
        <w:rPr>
          <w:rFonts w:cs="Arial"/>
          <w:b/>
        </w:rPr>
        <w:t>metodik, standardů a best practice postupů</w:t>
      </w:r>
      <w:r w:rsidR="00A35BDD">
        <w:rPr>
          <w:rFonts w:cs="Arial"/>
          <w:b/>
        </w:rPr>
        <w:t>, které budou používány pro poskytování Služeb</w:t>
      </w:r>
      <w:r w:rsidR="00626F0F">
        <w:rPr>
          <w:rFonts w:cs="Arial"/>
          <w:b/>
        </w:rPr>
        <w:t xml:space="preserve"> </w:t>
      </w:r>
      <w:r>
        <w:rPr>
          <w:rFonts w:cs="Arial"/>
          <w:b/>
        </w:rPr>
        <w:t xml:space="preserve">- </w:t>
      </w:r>
      <w:r w:rsidRPr="00212C8E">
        <w:rPr>
          <w:rFonts w:cs="Arial"/>
          <w:b/>
        </w:rPr>
        <w:t xml:space="preserve">tato část Popisu Služeb </w:t>
      </w:r>
      <w:r>
        <w:rPr>
          <w:rFonts w:cs="Arial"/>
          <w:b/>
        </w:rPr>
        <w:t>bude</w:t>
      </w:r>
      <w:r w:rsidRPr="00212C8E">
        <w:rPr>
          <w:rFonts w:cs="Arial"/>
          <w:b/>
        </w:rPr>
        <w:t xml:space="preserve"> </w:t>
      </w:r>
      <w:r w:rsidR="00A11538">
        <w:rPr>
          <w:rFonts w:cs="Arial"/>
          <w:b/>
        </w:rPr>
        <w:t xml:space="preserve">taktéž </w:t>
      </w:r>
      <w:r w:rsidRPr="00212C8E">
        <w:rPr>
          <w:rFonts w:cs="Arial"/>
          <w:b/>
        </w:rPr>
        <w:t>předmětem hodnocení</w:t>
      </w:r>
      <w:r w:rsidR="007F5F71">
        <w:rPr>
          <w:rFonts w:cs="Arial"/>
          <w:b/>
        </w:rPr>
        <w:t>; a</w:t>
      </w:r>
    </w:p>
    <w:p w14:paraId="33BC1D16" w14:textId="70DCEBD6" w:rsidR="00FC18AC" w:rsidRPr="00FC18AC" w:rsidRDefault="00FC18AC" w:rsidP="00212C8E">
      <w:pPr>
        <w:pStyle w:val="RLTextlnkuslovan"/>
        <w:numPr>
          <w:ilvl w:val="1"/>
          <w:numId w:val="31"/>
        </w:numPr>
        <w:rPr>
          <w:rFonts w:cs="Arial"/>
          <w:b/>
        </w:rPr>
      </w:pPr>
      <w:r w:rsidRPr="00FC18AC">
        <w:rPr>
          <w:rFonts w:cs="Arial"/>
          <w:b/>
        </w:rPr>
        <w:t>rozsah součinnosti</w:t>
      </w:r>
      <w:r w:rsidR="005A0606">
        <w:rPr>
          <w:rFonts w:cs="Arial"/>
          <w:b/>
        </w:rPr>
        <w:t xml:space="preserve"> </w:t>
      </w:r>
      <w:r w:rsidR="00F8291F">
        <w:rPr>
          <w:rFonts w:cs="Arial"/>
          <w:b/>
        </w:rPr>
        <w:t>zadavatele (tj. O</w:t>
      </w:r>
      <w:r w:rsidR="005A0606">
        <w:rPr>
          <w:rFonts w:cs="Arial"/>
          <w:b/>
        </w:rPr>
        <w:t>bjednatele</w:t>
      </w:r>
      <w:r w:rsidR="00F8291F">
        <w:rPr>
          <w:rFonts w:cs="Arial"/>
          <w:b/>
        </w:rPr>
        <w:t xml:space="preserve"> dle Smlouvy)</w:t>
      </w:r>
      <w:r w:rsidRPr="00FC18AC">
        <w:rPr>
          <w:rFonts w:cs="Arial"/>
          <w:b/>
        </w:rPr>
        <w:t xml:space="preserve"> požadované při poskytování </w:t>
      </w:r>
      <w:r w:rsidR="00BF7C97">
        <w:rPr>
          <w:rFonts w:cs="Arial"/>
          <w:b/>
        </w:rPr>
        <w:t>S</w:t>
      </w:r>
      <w:r w:rsidRPr="00FC18AC">
        <w:rPr>
          <w:rFonts w:cs="Arial"/>
          <w:b/>
        </w:rPr>
        <w:t>lužeb dle</w:t>
      </w:r>
      <w:r w:rsidR="00C51977">
        <w:rPr>
          <w:rFonts w:cs="Arial"/>
          <w:b/>
        </w:rPr>
        <w:t xml:space="preserve"> bodů</w:t>
      </w:r>
      <w:r w:rsidRPr="00FC18AC">
        <w:rPr>
          <w:rFonts w:cs="Arial"/>
          <w:b/>
        </w:rPr>
        <w:t xml:space="preserve"> a) a b) výše, a to s uvedením </w:t>
      </w:r>
      <w:r w:rsidRPr="00FC18AC">
        <w:rPr>
          <w:b/>
          <w:szCs w:val="20"/>
        </w:rPr>
        <w:t xml:space="preserve">časového rozsahu požadované součinnosti, úrovní pracovních pozic, na nichž by tato součinnost měla být poskytována a časových lhůt od okamžiku doručení žádosti o poskytnutí součinnosti zadavateli do okamžiku, kdy by tato součinnost měla být poskytnuta </w:t>
      </w:r>
      <w:r w:rsidRPr="00FC18AC">
        <w:rPr>
          <w:rFonts w:cs="Arial"/>
          <w:b/>
        </w:rPr>
        <w:t>- tato část Popisu Služeb bude taktéž předmětem hodnocení.</w:t>
      </w:r>
    </w:p>
    <w:p w14:paraId="0726AE20" w14:textId="09E4A55B" w:rsidR="003135B5" w:rsidRPr="00212C8E" w:rsidRDefault="00DB70CE" w:rsidP="003135B5">
      <w:pPr>
        <w:spacing w:before="120" w:line="280" w:lineRule="atLeast"/>
        <w:rPr>
          <w:rFonts w:eastAsia="Calibri" w:cs="Arial"/>
          <w:b/>
          <w:szCs w:val="22"/>
          <w:lang w:eastAsia="en-US"/>
        </w:rPr>
      </w:pPr>
      <w:r w:rsidRPr="00212C8E">
        <w:rPr>
          <w:rFonts w:eastAsia="Calibri" w:cs="Arial"/>
          <w:b/>
          <w:szCs w:val="22"/>
          <w:lang w:eastAsia="en-US"/>
        </w:rPr>
        <w:t xml:space="preserve">Popis </w:t>
      </w:r>
      <w:r w:rsidR="00CA6A6A" w:rsidRPr="00212C8E">
        <w:rPr>
          <w:rFonts w:eastAsia="Calibri" w:cs="Arial"/>
          <w:b/>
          <w:szCs w:val="22"/>
          <w:lang w:eastAsia="en-US"/>
        </w:rPr>
        <w:t>S</w:t>
      </w:r>
      <w:r w:rsidRPr="00212C8E">
        <w:rPr>
          <w:rFonts w:eastAsia="Calibri" w:cs="Arial"/>
          <w:b/>
          <w:szCs w:val="22"/>
          <w:lang w:eastAsia="en-US"/>
        </w:rPr>
        <w:t xml:space="preserve">lužeb bude předložen v rozsahu maximálně </w:t>
      </w:r>
      <w:del w:id="69" w:author="Autor">
        <w:r w:rsidR="00790A95">
          <w:rPr>
            <w:rFonts w:eastAsia="Calibri" w:cs="Arial"/>
            <w:b/>
            <w:szCs w:val="22"/>
            <w:lang w:eastAsia="en-US"/>
          </w:rPr>
          <w:delText>tří</w:delText>
        </w:r>
      </w:del>
      <w:ins w:id="70" w:author="Autor">
        <w:r w:rsidR="00771DFB">
          <w:rPr>
            <w:rFonts w:eastAsia="Calibri" w:cs="Arial"/>
            <w:b/>
            <w:szCs w:val="22"/>
            <w:lang w:eastAsia="en-US"/>
          </w:rPr>
          <w:t>deseti</w:t>
        </w:r>
      </w:ins>
      <w:r w:rsidR="00771DFB">
        <w:rPr>
          <w:rFonts w:eastAsia="Calibri" w:cs="Arial"/>
          <w:b/>
          <w:szCs w:val="22"/>
          <w:lang w:eastAsia="en-US"/>
        </w:rPr>
        <w:t xml:space="preserve"> </w:t>
      </w:r>
      <w:r w:rsidRPr="00212C8E">
        <w:rPr>
          <w:rFonts w:eastAsia="Calibri" w:cs="Arial"/>
          <w:b/>
          <w:szCs w:val="22"/>
          <w:lang w:eastAsia="en-US"/>
        </w:rPr>
        <w:t xml:space="preserve">normostran (tj. </w:t>
      </w:r>
      <w:del w:id="71" w:author="Autor">
        <w:r w:rsidR="00790A95">
          <w:rPr>
            <w:rFonts w:eastAsia="Calibri" w:cs="Arial"/>
            <w:b/>
            <w:szCs w:val="22"/>
            <w:lang w:eastAsia="en-US"/>
          </w:rPr>
          <w:delText>5</w:delText>
        </w:r>
        <w:r w:rsidRPr="00212C8E">
          <w:rPr>
            <w:rFonts w:eastAsia="Calibri" w:cs="Arial"/>
            <w:b/>
            <w:szCs w:val="22"/>
            <w:lang w:eastAsia="en-US"/>
          </w:rPr>
          <w:delText>.</w:delText>
        </w:r>
        <w:r w:rsidR="00790A95">
          <w:rPr>
            <w:rFonts w:eastAsia="Calibri" w:cs="Arial"/>
            <w:b/>
            <w:szCs w:val="22"/>
            <w:lang w:eastAsia="en-US"/>
          </w:rPr>
          <w:delText>4</w:delText>
        </w:r>
        <w:r w:rsidRPr="00212C8E">
          <w:rPr>
            <w:rFonts w:eastAsia="Calibri" w:cs="Arial"/>
            <w:b/>
            <w:szCs w:val="22"/>
            <w:lang w:eastAsia="en-US"/>
          </w:rPr>
          <w:delText>00</w:delText>
        </w:r>
      </w:del>
      <w:ins w:id="72" w:author="Autor">
        <w:r w:rsidR="00D125B9">
          <w:rPr>
            <w:rFonts w:eastAsia="Calibri" w:cs="Arial"/>
            <w:b/>
            <w:szCs w:val="22"/>
            <w:lang w:eastAsia="en-US"/>
          </w:rPr>
          <w:t>18</w:t>
        </w:r>
        <w:r w:rsidRPr="00212C8E">
          <w:rPr>
            <w:rFonts w:eastAsia="Calibri" w:cs="Arial"/>
            <w:b/>
            <w:szCs w:val="22"/>
            <w:lang w:eastAsia="en-US"/>
          </w:rPr>
          <w:t>.</w:t>
        </w:r>
        <w:r w:rsidR="00D125B9">
          <w:rPr>
            <w:rFonts w:eastAsia="Calibri" w:cs="Arial"/>
            <w:b/>
            <w:szCs w:val="22"/>
            <w:lang w:eastAsia="en-US"/>
          </w:rPr>
          <w:t>000</w:t>
        </w:r>
      </w:ins>
      <w:r w:rsidR="00D125B9" w:rsidRPr="00212C8E">
        <w:rPr>
          <w:rFonts w:eastAsia="Calibri" w:cs="Arial"/>
          <w:b/>
          <w:szCs w:val="22"/>
          <w:lang w:eastAsia="en-US"/>
        </w:rPr>
        <w:t xml:space="preserve"> </w:t>
      </w:r>
      <w:r w:rsidRPr="00212C8E">
        <w:rPr>
          <w:rFonts w:eastAsia="Calibri" w:cs="Arial"/>
          <w:b/>
          <w:szCs w:val="22"/>
          <w:lang w:eastAsia="en-US"/>
        </w:rPr>
        <w:t xml:space="preserve">znaků vč. mezer) pro každé dílčí hodnotící subkritérium B1. – B5. Části textu týkající se jednotlivých </w:t>
      </w:r>
      <w:r w:rsidR="00B21E5D" w:rsidRPr="00212C8E">
        <w:rPr>
          <w:rFonts w:eastAsia="Calibri" w:cs="Arial"/>
          <w:b/>
          <w:szCs w:val="22"/>
          <w:lang w:eastAsia="en-US"/>
        </w:rPr>
        <w:t xml:space="preserve">dílčích hodnotících </w:t>
      </w:r>
      <w:r w:rsidRPr="00212C8E">
        <w:rPr>
          <w:rFonts w:eastAsia="Calibri" w:cs="Arial"/>
          <w:b/>
          <w:szCs w:val="22"/>
          <w:lang w:eastAsia="en-US"/>
        </w:rPr>
        <w:t>subkritérií</w:t>
      </w:r>
      <w:r w:rsidR="00212C8E" w:rsidRPr="00212C8E">
        <w:rPr>
          <w:rFonts w:eastAsia="Calibri" w:cs="Arial"/>
          <w:b/>
          <w:szCs w:val="22"/>
          <w:lang w:eastAsia="en-US"/>
        </w:rPr>
        <w:t xml:space="preserve"> B1. – B5</w:t>
      </w:r>
      <w:r w:rsidRPr="00212C8E">
        <w:rPr>
          <w:rFonts w:eastAsia="Calibri" w:cs="Arial"/>
          <w:b/>
          <w:szCs w:val="22"/>
          <w:lang w:eastAsia="en-US"/>
        </w:rPr>
        <w:t xml:space="preserve"> budou vzájemně zřetelně odděleny (např. nadpisy)</w:t>
      </w:r>
      <w:r w:rsidR="00212C8E" w:rsidRPr="00212C8E">
        <w:rPr>
          <w:rFonts w:eastAsia="Calibri" w:cs="Arial"/>
          <w:b/>
          <w:szCs w:val="22"/>
          <w:lang w:eastAsia="en-US"/>
        </w:rPr>
        <w:t>, přičemž v každé z těchto částí budou zřetelně odděleny informace dle bodů a)</w:t>
      </w:r>
      <w:r w:rsidR="008F711E">
        <w:rPr>
          <w:rFonts w:eastAsia="Calibri" w:cs="Arial"/>
          <w:b/>
          <w:szCs w:val="22"/>
          <w:lang w:eastAsia="en-US"/>
        </w:rPr>
        <w:t>, b)</w:t>
      </w:r>
      <w:r w:rsidR="00C51977">
        <w:rPr>
          <w:rFonts w:eastAsia="Calibri" w:cs="Arial"/>
          <w:b/>
          <w:szCs w:val="22"/>
          <w:lang w:eastAsia="en-US"/>
        </w:rPr>
        <w:t>,</w:t>
      </w:r>
      <w:r w:rsidR="008F711E">
        <w:rPr>
          <w:rFonts w:eastAsia="Calibri" w:cs="Arial"/>
          <w:b/>
          <w:szCs w:val="22"/>
          <w:lang w:eastAsia="en-US"/>
        </w:rPr>
        <w:t xml:space="preserve"> </w:t>
      </w:r>
      <w:r w:rsidR="00212C8E" w:rsidRPr="00212C8E">
        <w:rPr>
          <w:rFonts w:eastAsia="Calibri" w:cs="Arial"/>
          <w:b/>
          <w:szCs w:val="22"/>
          <w:lang w:eastAsia="en-US"/>
        </w:rPr>
        <w:t xml:space="preserve">c) </w:t>
      </w:r>
      <w:r w:rsidR="00C51977">
        <w:rPr>
          <w:rFonts w:eastAsia="Calibri" w:cs="Arial"/>
          <w:b/>
          <w:szCs w:val="22"/>
          <w:lang w:eastAsia="en-US"/>
        </w:rPr>
        <w:t xml:space="preserve">a d) </w:t>
      </w:r>
      <w:r w:rsidR="00212C8E" w:rsidRPr="00212C8E">
        <w:rPr>
          <w:rFonts w:eastAsia="Calibri" w:cs="Arial"/>
          <w:b/>
          <w:szCs w:val="22"/>
          <w:lang w:eastAsia="en-US"/>
        </w:rPr>
        <w:t>výše</w:t>
      </w:r>
      <w:r w:rsidRPr="00212C8E">
        <w:rPr>
          <w:rFonts w:eastAsia="Calibri" w:cs="Arial"/>
          <w:b/>
          <w:szCs w:val="22"/>
          <w:lang w:eastAsia="en-US"/>
        </w:rPr>
        <w:t>.</w:t>
      </w:r>
    </w:p>
    <w:p w14:paraId="62086F80" w14:textId="546D8295" w:rsidR="00035AC1" w:rsidRDefault="00035AC1" w:rsidP="003135B5">
      <w:pPr>
        <w:spacing w:before="120" w:line="280" w:lineRule="atLeast"/>
        <w:rPr>
          <w:rFonts w:eastAsia="Calibri" w:cs="Arial"/>
          <w:szCs w:val="22"/>
          <w:lang w:eastAsia="en-US"/>
        </w:rPr>
      </w:pPr>
      <w:r w:rsidRPr="00356859">
        <w:rPr>
          <w:rFonts w:cs="Arial"/>
          <w:b/>
          <w:szCs w:val="20"/>
        </w:rPr>
        <w:t xml:space="preserve">B1. </w:t>
      </w:r>
      <w:r w:rsidRPr="00035AC1">
        <w:rPr>
          <w:rFonts w:cs="Arial"/>
          <w:b/>
          <w:szCs w:val="20"/>
        </w:rPr>
        <w:t>Strategie a koncepce ICT a jeho rozvoje</w:t>
      </w:r>
    </w:p>
    <w:p w14:paraId="42735376" w14:textId="715CE51E" w:rsidR="00E46F70" w:rsidRDefault="00E46F70" w:rsidP="003135B5">
      <w:pPr>
        <w:pStyle w:val="Zkladntext3"/>
        <w:spacing w:before="60" w:line="280" w:lineRule="atLeast"/>
        <w:rPr>
          <w:color w:val="auto"/>
          <w:szCs w:val="20"/>
        </w:rPr>
      </w:pPr>
      <w:r w:rsidRPr="00E46F70">
        <w:rPr>
          <w:color w:val="auto"/>
          <w:szCs w:val="20"/>
        </w:rPr>
        <w:t xml:space="preserve">Předmětem hodnocení v rámci tohoto dílčího hodnotícího subkritéria B1. bude </w:t>
      </w:r>
      <w:r w:rsidR="00885DD6">
        <w:rPr>
          <w:color w:val="auto"/>
          <w:szCs w:val="20"/>
        </w:rPr>
        <w:t xml:space="preserve">komplexnost a rozsah činností, resp. služeb, které budou realizovány pro </w:t>
      </w:r>
      <w:r>
        <w:rPr>
          <w:color w:val="auto"/>
          <w:szCs w:val="20"/>
        </w:rPr>
        <w:t>naplnění cíle „</w:t>
      </w:r>
      <w:r w:rsidRPr="00E46F70">
        <w:rPr>
          <w:color w:val="auto"/>
          <w:szCs w:val="20"/>
        </w:rPr>
        <w:t>Strategie a koncepce ICT a jeho rozvoje</w:t>
      </w:r>
      <w:r>
        <w:rPr>
          <w:color w:val="auto"/>
          <w:szCs w:val="20"/>
        </w:rPr>
        <w:t xml:space="preserve">“ ve smyslu </w:t>
      </w:r>
      <w:r w:rsidR="004345B4">
        <w:rPr>
          <w:color w:val="auto"/>
          <w:szCs w:val="20"/>
        </w:rPr>
        <w:t>odst</w:t>
      </w:r>
      <w:r>
        <w:rPr>
          <w:color w:val="auto"/>
          <w:szCs w:val="20"/>
        </w:rPr>
        <w:t>. 4.1 přílohy č. 5 zadávací dokumentace</w:t>
      </w:r>
      <w:r w:rsidRPr="00E46F70">
        <w:rPr>
          <w:color w:val="auto"/>
          <w:szCs w:val="20"/>
        </w:rPr>
        <w:t xml:space="preserve">.  </w:t>
      </w:r>
    </w:p>
    <w:p w14:paraId="71F2C535" w14:textId="7A55320D" w:rsidR="003135B5" w:rsidRPr="00356859" w:rsidRDefault="003135B5" w:rsidP="003135B5">
      <w:pPr>
        <w:pStyle w:val="Zkladntext3"/>
        <w:spacing w:before="60" w:line="280" w:lineRule="atLeast"/>
        <w:rPr>
          <w:color w:val="auto"/>
          <w:szCs w:val="20"/>
        </w:rPr>
      </w:pPr>
      <w:r w:rsidRPr="00356859">
        <w:rPr>
          <w:color w:val="auto"/>
          <w:szCs w:val="20"/>
        </w:rPr>
        <w:t>Jako výhodnější bude hodnocen takov</w:t>
      </w:r>
      <w:r w:rsidR="00E46F70">
        <w:rPr>
          <w:color w:val="auto"/>
          <w:szCs w:val="20"/>
        </w:rPr>
        <w:t>ý Popis Služeb</w:t>
      </w:r>
      <w:r w:rsidRPr="00356859">
        <w:rPr>
          <w:color w:val="auto"/>
          <w:szCs w:val="20"/>
        </w:rPr>
        <w:t xml:space="preserve">: </w:t>
      </w:r>
    </w:p>
    <w:p w14:paraId="6D5DA843" w14:textId="6E098963" w:rsidR="00EA53CE" w:rsidRDefault="00EA53CE" w:rsidP="00E46F70">
      <w:pPr>
        <w:pStyle w:val="Zkladntext3"/>
        <w:numPr>
          <w:ilvl w:val="0"/>
          <w:numId w:val="24"/>
        </w:numPr>
        <w:spacing w:before="60" w:line="280" w:lineRule="atLeast"/>
        <w:rPr>
          <w:color w:val="auto"/>
          <w:szCs w:val="20"/>
        </w:rPr>
      </w:pPr>
      <w:r w:rsidRPr="004345B4">
        <w:rPr>
          <w:color w:val="auto"/>
          <w:szCs w:val="20"/>
        </w:rPr>
        <w:t>v němž dodavatel</w:t>
      </w:r>
      <w:r>
        <w:rPr>
          <w:color w:val="auto"/>
          <w:szCs w:val="20"/>
        </w:rPr>
        <w:t xml:space="preserve"> dle čl. </w:t>
      </w:r>
      <w:r>
        <w:rPr>
          <w:color w:val="auto"/>
          <w:szCs w:val="20"/>
        </w:rPr>
        <w:fldChar w:fldCharType="begin"/>
      </w:r>
      <w:r>
        <w:rPr>
          <w:color w:val="auto"/>
          <w:szCs w:val="20"/>
        </w:rPr>
        <w:instrText xml:space="preserve"> REF _Ref465436804 \r \h </w:instrText>
      </w:r>
      <w:r>
        <w:rPr>
          <w:color w:val="auto"/>
          <w:szCs w:val="20"/>
        </w:rPr>
      </w:r>
      <w:r>
        <w:rPr>
          <w:color w:val="auto"/>
          <w:szCs w:val="20"/>
        </w:rPr>
        <w:fldChar w:fldCharType="separate"/>
      </w:r>
      <w:r w:rsidR="009F3838">
        <w:rPr>
          <w:color w:val="auto"/>
          <w:szCs w:val="20"/>
        </w:rPr>
        <w:t>9</w:t>
      </w:r>
      <w:r>
        <w:rPr>
          <w:color w:val="auto"/>
          <w:szCs w:val="20"/>
        </w:rPr>
        <w:fldChar w:fldCharType="end"/>
      </w:r>
      <w:r>
        <w:rPr>
          <w:color w:val="auto"/>
          <w:szCs w:val="20"/>
        </w:rPr>
        <w:t xml:space="preserve"> bodu B., písm. b) této zadávací dokumentace,</w:t>
      </w:r>
      <w:r w:rsidRPr="004345B4">
        <w:rPr>
          <w:color w:val="auto"/>
          <w:szCs w:val="20"/>
        </w:rPr>
        <w:t xml:space="preserve"> vymezí</w:t>
      </w:r>
      <w:r>
        <w:rPr>
          <w:color w:val="auto"/>
          <w:szCs w:val="20"/>
        </w:rPr>
        <w:t xml:space="preserve">, nad rámec minimálních požadavků zadavatele </w:t>
      </w:r>
      <w:r w:rsidRPr="004345B4">
        <w:rPr>
          <w:rFonts w:eastAsia="Calibri"/>
          <w:color w:val="auto"/>
          <w:szCs w:val="22"/>
          <w:lang w:eastAsia="en-US"/>
        </w:rPr>
        <w:t>dle odst. 4.1 přílohy č. 5 zadávací dokumentace</w:t>
      </w:r>
      <w:r>
        <w:rPr>
          <w:rFonts w:eastAsia="Calibri"/>
          <w:color w:val="auto"/>
          <w:szCs w:val="22"/>
          <w:lang w:eastAsia="en-US"/>
        </w:rPr>
        <w:t xml:space="preserve">, </w:t>
      </w:r>
      <w:r>
        <w:rPr>
          <w:color w:val="auto"/>
          <w:szCs w:val="20"/>
        </w:rPr>
        <w:t xml:space="preserve">širší rozsah dodatečných Služeb </w:t>
      </w:r>
      <w:r w:rsidRPr="004345B4">
        <w:rPr>
          <w:color w:val="auto"/>
          <w:szCs w:val="20"/>
        </w:rPr>
        <w:t xml:space="preserve">ve vztahu k danému cíli a k požadavkům </w:t>
      </w:r>
      <w:r w:rsidR="00F47D17">
        <w:rPr>
          <w:color w:val="auto"/>
          <w:szCs w:val="20"/>
        </w:rPr>
        <w:t xml:space="preserve">a cílům </w:t>
      </w:r>
      <w:r w:rsidRPr="004345B4">
        <w:rPr>
          <w:color w:val="auto"/>
          <w:szCs w:val="20"/>
        </w:rPr>
        <w:t>zadavatele uvedených v přílohách č. 8 až 11 zadávací dokumentace</w:t>
      </w:r>
      <w:r>
        <w:rPr>
          <w:color w:val="auto"/>
          <w:szCs w:val="20"/>
        </w:rPr>
        <w:t>,</w:t>
      </w:r>
    </w:p>
    <w:p w14:paraId="563B5AC5" w14:textId="596618D2" w:rsidR="00093E50" w:rsidRPr="00F47D17" w:rsidRDefault="00EA53CE" w:rsidP="00BF7C97">
      <w:pPr>
        <w:pStyle w:val="Zkladntext3"/>
        <w:numPr>
          <w:ilvl w:val="0"/>
          <w:numId w:val="24"/>
        </w:numPr>
        <w:spacing w:before="60" w:line="280" w:lineRule="atLeast"/>
        <w:rPr>
          <w:color w:val="auto"/>
          <w:szCs w:val="20"/>
        </w:rPr>
      </w:pPr>
      <w:r w:rsidRPr="004345B4">
        <w:rPr>
          <w:color w:val="auto"/>
          <w:szCs w:val="20"/>
        </w:rPr>
        <w:t>v němž dodavatel</w:t>
      </w:r>
      <w:r>
        <w:rPr>
          <w:color w:val="auto"/>
          <w:szCs w:val="20"/>
        </w:rPr>
        <w:t xml:space="preserve"> dle čl. </w:t>
      </w:r>
      <w:r>
        <w:rPr>
          <w:color w:val="auto"/>
          <w:szCs w:val="20"/>
        </w:rPr>
        <w:fldChar w:fldCharType="begin"/>
      </w:r>
      <w:r>
        <w:rPr>
          <w:color w:val="auto"/>
          <w:szCs w:val="20"/>
        </w:rPr>
        <w:instrText xml:space="preserve"> REF _Ref465436804 \r \h </w:instrText>
      </w:r>
      <w:r>
        <w:rPr>
          <w:color w:val="auto"/>
          <w:szCs w:val="20"/>
        </w:rPr>
      </w:r>
      <w:r>
        <w:rPr>
          <w:color w:val="auto"/>
          <w:szCs w:val="20"/>
        </w:rPr>
        <w:fldChar w:fldCharType="separate"/>
      </w:r>
      <w:r w:rsidR="009F3838">
        <w:rPr>
          <w:color w:val="auto"/>
          <w:szCs w:val="20"/>
        </w:rPr>
        <w:t>9</w:t>
      </w:r>
      <w:r>
        <w:rPr>
          <w:color w:val="auto"/>
          <w:szCs w:val="20"/>
        </w:rPr>
        <w:fldChar w:fldCharType="end"/>
      </w:r>
      <w:r>
        <w:rPr>
          <w:color w:val="auto"/>
          <w:szCs w:val="20"/>
        </w:rPr>
        <w:t xml:space="preserve"> bodu B., písm. c) této zadávací dokumentace </w:t>
      </w:r>
      <w:r w:rsidR="004345B4" w:rsidRPr="00F47D17">
        <w:rPr>
          <w:color w:val="auto"/>
          <w:szCs w:val="20"/>
        </w:rPr>
        <w:t xml:space="preserve">přesnějí a přehledněji </w:t>
      </w:r>
      <w:r w:rsidR="00093E50" w:rsidRPr="00F47D17">
        <w:rPr>
          <w:color w:val="auto"/>
          <w:szCs w:val="20"/>
        </w:rPr>
        <w:t>popíše vazby mezi jednotlivými cíli</w:t>
      </w:r>
      <w:r w:rsidR="00F47D17" w:rsidRPr="00F47D17">
        <w:rPr>
          <w:color w:val="auto"/>
          <w:szCs w:val="20"/>
        </w:rPr>
        <w:t xml:space="preserve"> a činnostmi</w:t>
      </w:r>
      <w:r w:rsidR="00093E50" w:rsidRPr="00F47D17">
        <w:rPr>
          <w:color w:val="auto"/>
          <w:szCs w:val="20"/>
        </w:rPr>
        <w:t xml:space="preserve"> </w:t>
      </w:r>
      <w:r w:rsidR="004345B4" w:rsidRPr="00F47D17">
        <w:rPr>
          <w:rFonts w:eastAsia="Calibri"/>
          <w:color w:val="auto"/>
          <w:szCs w:val="22"/>
          <w:lang w:eastAsia="en-US"/>
        </w:rPr>
        <w:t>dle odst</w:t>
      </w:r>
      <w:r w:rsidR="00093E50" w:rsidRPr="00F47D17">
        <w:rPr>
          <w:rFonts w:eastAsia="Calibri"/>
          <w:color w:val="auto"/>
          <w:szCs w:val="22"/>
          <w:lang w:eastAsia="en-US"/>
        </w:rPr>
        <w:t>. 4.1 přílohy č. 5 zadávací dokumentace</w:t>
      </w:r>
      <w:r w:rsidR="00F47D17" w:rsidRPr="00F47D17">
        <w:rPr>
          <w:rFonts w:eastAsia="Calibri"/>
          <w:color w:val="auto"/>
          <w:szCs w:val="22"/>
          <w:lang w:eastAsia="en-US"/>
        </w:rPr>
        <w:t xml:space="preserve"> a jehož způsob poskytování služeb bude více zohledňovat </w:t>
      </w:r>
      <w:r w:rsidR="00F47D17" w:rsidRPr="00F47D17">
        <w:rPr>
          <w:color w:val="auto"/>
          <w:szCs w:val="20"/>
        </w:rPr>
        <w:t xml:space="preserve">cíle </w:t>
      </w:r>
      <w:r w:rsidR="00F47D17" w:rsidRPr="00F47D17">
        <w:rPr>
          <w:rFonts w:eastAsia="Calibri"/>
          <w:color w:val="auto"/>
          <w:szCs w:val="22"/>
          <w:lang w:eastAsia="en-US"/>
        </w:rPr>
        <w:t xml:space="preserve">dle odst. 4.1 přílohy č. 5 zadávací dokumentace a </w:t>
      </w:r>
      <w:r w:rsidR="00F47D17" w:rsidRPr="00F47D17">
        <w:rPr>
          <w:color w:val="auto"/>
          <w:szCs w:val="20"/>
        </w:rPr>
        <w:t>požadavky a cíle zadavatele uvedených v přílohách č. 8 až 11 zadávací dokumentace</w:t>
      </w:r>
      <w:r w:rsidRPr="00F47D17">
        <w:rPr>
          <w:rFonts w:eastAsia="Calibri"/>
          <w:color w:val="auto"/>
          <w:szCs w:val="22"/>
          <w:lang w:eastAsia="en-US"/>
        </w:rPr>
        <w:t>.</w:t>
      </w:r>
    </w:p>
    <w:p w14:paraId="24886F33" w14:textId="141BBC0E" w:rsidR="00E46F70" w:rsidRDefault="00E46F70" w:rsidP="00E46F70">
      <w:pPr>
        <w:spacing w:before="120" w:line="280" w:lineRule="atLeast"/>
        <w:rPr>
          <w:rFonts w:eastAsia="Calibri" w:cs="Arial"/>
          <w:szCs w:val="22"/>
          <w:lang w:eastAsia="en-US"/>
        </w:rPr>
      </w:pPr>
      <w:r w:rsidRPr="00356859">
        <w:rPr>
          <w:rFonts w:cs="Arial"/>
          <w:b/>
          <w:szCs w:val="20"/>
        </w:rPr>
        <w:t>B</w:t>
      </w:r>
      <w:r>
        <w:rPr>
          <w:rFonts w:cs="Arial"/>
          <w:b/>
          <w:szCs w:val="20"/>
        </w:rPr>
        <w:t>2</w:t>
      </w:r>
      <w:r w:rsidRPr="00356859">
        <w:rPr>
          <w:rFonts w:cs="Arial"/>
          <w:b/>
          <w:szCs w:val="20"/>
        </w:rPr>
        <w:t xml:space="preserve">. </w:t>
      </w:r>
      <w:r w:rsidRPr="00E46F70">
        <w:rPr>
          <w:rFonts w:cs="Arial"/>
          <w:b/>
          <w:szCs w:val="20"/>
        </w:rPr>
        <w:t>Portfolio ICT služeb</w:t>
      </w:r>
    </w:p>
    <w:p w14:paraId="211EB81E" w14:textId="3CD327BA" w:rsidR="00E46F70" w:rsidRDefault="00E46F70" w:rsidP="00E46F70">
      <w:pPr>
        <w:pStyle w:val="Zkladntext3"/>
        <w:spacing w:before="60" w:line="280" w:lineRule="atLeast"/>
        <w:rPr>
          <w:color w:val="auto"/>
          <w:szCs w:val="20"/>
        </w:rPr>
      </w:pPr>
      <w:r w:rsidRPr="00E46F70">
        <w:rPr>
          <w:color w:val="auto"/>
          <w:szCs w:val="20"/>
        </w:rPr>
        <w:t>Předmětem hodnocení v rámci tohoto dílčího hodnotícího subkritéria B</w:t>
      </w:r>
      <w:r>
        <w:rPr>
          <w:color w:val="auto"/>
          <w:szCs w:val="20"/>
        </w:rPr>
        <w:t>2</w:t>
      </w:r>
      <w:r w:rsidRPr="00E46F70">
        <w:rPr>
          <w:color w:val="auto"/>
          <w:szCs w:val="20"/>
        </w:rPr>
        <w:t xml:space="preserve">. bude </w:t>
      </w:r>
      <w:r w:rsidR="00885DD6">
        <w:rPr>
          <w:color w:val="auto"/>
          <w:szCs w:val="20"/>
        </w:rPr>
        <w:t xml:space="preserve">komplexnost a rozsah činností, resp. služeb, které budou realizovány pro </w:t>
      </w:r>
      <w:r>
        <w:rPr>
          <w:color w:val="auto"/>
          <w:szCs w:val="20"/>
        </w:rPr>
        <w:t>naplnění cíle „</w:t>
      </w:r>
      <w:r w:rsidRPr="00E46F70">
        <w:rPr>
          <w:color w:val="auto"/>
          <w:szCs w:val="20"/>
        </w:rPr>
        <w:t>Portfolio ICT služeb</w:t>
      </w:r>
      <w:r>
        <w:rPr>
          <w:color w:val="auto"/>
          <w:szCs w:val="20"/>
        </w:rPr>
        <w:t>“ ve smyslu čl. 4.2 přílohy č. 5 zadávací dokumentace</w:t>
      </w:r>
      <w:r w:rsidRPr="00E46F70">
        <w:rPr>
          <w:color w:val="auto"/>
          <w:szCs w:val="20"/>
        </w:rPr>
        <w:t xml:space="preserve">.  </w:t>
      </w:r>
    </w:p>
    <w:p w14:paraId="5F8637AE" w14:textId="77777777" w:rsidR="00912459" w:rsidRPr="00356859" w:rsidRDefault="00912459" w:rsidP="00912459">
      <w:pPr>
        <w:pStyle w:val="Zkladntext3"/>
        <w:spacing w:before="60" w:line="280" w:lineRule="atLeast"/>
        <w:rPr>
          <w:color w:val="auto"/>
          <w:szCs w:val="20"/>
        </w:rPr>
      </w:pPr>
      <w:r w:rsidRPr="00356859">
        <w:rPr>
          <w:color w:val="auto"/>
          <w:szCs w:val="20"/>
        </w:rPr>
        <w:t>Jako výhodnější bude hodnocen takov</w:t>
      </w:r>
      <w:r>
        <w:rPr>
          <w:color w:val="auto"/>
          <w:szCs w:val="20"/>
        </w:rPr>
        <w:t>ý Popis Služeb</w:t>
      </w:r>
      <w:r w:rsidRPr="00356859">
        <w:rPr>
          <w:color w:val="auto"/>
          <w:szCs w:val="20"/>
        </w:rPr>
        <w:t xml:space="preserve">: </w:t>
      </w:r>
    </w:p>
    <w:p w14:paraId="3B12F6F6" w14:textId="2436B722" w:rsidR="00912459" w:rsidRDefault="00912459" w:rsidP="00912459">
      <w:pPr>
        <w:pStyle w:val="Zkladntext3"/>
        <w:numPr>
          <w:ilvl w:val="0"/>
          <w:numId w:val="24"/>
        </w:numPr>
        <w:spacing w:before="60" w:line="280" w:lineRule="atLeast"/>
        <w:rPr>
          <w:color w:val="auto"/>
          <w:szCs w:val="20"/>
        </w:rPr>
      </w:pPr>
      <w:r w:rsidRPr="004345B4">
        <w:rPr>
          <w:color w:val="auto"/>
          <w:szCs w:val="20"/>
        </w:rPr>
        <w:t>v němž dodavatel</w:t>
      </w:r>
      <w:r>
        <w:rPr>
          <w:color w:val="auto"/>
          <w:szCs w:val="20"/>
        </w:rPr>
        <w:t xml:space="preserve"> dle čl. </w:t>
      </w:r>
      <w:r>
        <w:rPr>
          <w:color w:val="auto"/>
          <w:szCs w:val="20"/>
        </w:rPr>
        <w:fldChar w:fldCharType="begin"/>
      </w:r>
      <w:r>
        <w:rPr>
          <w:color w:val="auto"/>
          <w:szCs w:val="20"/>
        </w:rPr>
        <w:instrText xml:space="preserve"> REF _Ref465436804 \r \h </w:instrText>
      </w:r>
      <w:r>
        <w:rPr>
          <w:color w:val="auto"/>
          <w:szCs w:val="20"/>
        </w:rPr>
      </w:r>
      <w:r>
        <w:rPr>
          <w:color w:val="auto"/>
          <w:szCs w:val="20"/>
        </w:rPr>
        <w:fldChar w:fldCharType="separate"/>
      </w:r>
      <w:r w:rsidR="009F3838">
        <w:rPr>
          <w:color w:val="auto"/>
          <w:szCs w:val="20"/>
        </w:rPr>
        <w:t>9</w:t>
      </w:r>
      <w:r>
        <w:rPr>
          <w:color w:val="auto"/>
          <w:szCs w:val="20"/>
        </w:rPr>
        <w:fldChar w:fldCharType="end"/>
      </w:r>
      <w:r>
        <w:rPr>
          <w:color w:val="auto"/>
          <w:szCs w:val="20"/>
        </w:rPr>
        <w:t xml:space="preserve"> bodu B., písm. b) této zadávací dokumentace,</w:t>
      </w:r>
      <w:r w:rsidRPr="004345B4">
        <w:rPr>
          <w:color w:val="auto"/>
          <w:szCs w:val="20"/>
        </w:rPr>
        <w:t xml:space="preserve"> vymezí</w:t>
      </w:r>
      <w:r>
        <w:rPr>
          <w:color w:val="auto"/>
          <w:szCs w:val="20"/>
        </w:rPr>
        <w:t xml:space="preserve">, nad rámec minimálních požadavků zadavatele </w:t>
      </w:r>
      <w:r w:rsidRPr="004345B4">
        <w:rPr>
          <w:rFonts w:eastAsia="Calibri"/>
          <w:color w:val="auto"/>
          <w:szCs w:val="22"/>
          <w:lang w:eastAsia="en-US"/>
        </w:rPr>
        <w:t>dle odst. 4.</w:t>
      </w:r>
      <w:r w:rsidR="003C18F4">
        <w:rPr>
          <w:rFonts w:eastAsia="Calibri"/>
          <w:color w:val="auto"/>
          <w:szCs w:val="22"/>
          <w:lang w:eastAsia="en-US"/>
        </w:rPr>
        <w:t>2</w:t>
      </w:r>
      <w:r w:rsidRPr="004345B4">
        <w:rPr>
          <w:rFonts w:eastAsia="Calibri"/>
          <w:color w:val="auto"/>
          <w:szCs w:val="22"/>
          <w:lang w:eastAsia="en-US"/>
        </w:rPr>
        <w:t xml:space="preserve"> přílohy č. 5 zadávací dokumentace</w:t>
      </w:r>
      <w:r>
        <w:rPr>
          <w:rFonts w:eastAsia="Calibri"/>
          <w:color w:val="auto"/>
          <w:szCs w:val="22"/>
          <w:lang w:eastAsia="en-US"/>
        </w:rPr>
        <w:t xml:space="preserve">, </w:t>
      </w:r>
      <w:r>
        <w:rPr>
          <w:color w:val="auto"/>
          <w:szCs w:val="20"/>
        </w:rPr>
        <w:t xml:space="preserve">širší rozsah dodatečných Služeb </w:t>
      </w:r>
      <w:r w:rsidRPr="004345B4">
        <w:rPr>
          <w:color w:val="auto"/>
          <w:szCs w:val="20"/>
        </w:rPr>
        <w:t xml:space="preserve">ve vztahu k danému cíli a k požadavkům </w:t>
      </w:r>
      <w:r>
        <w:rPr>
          <w:color w:val="auto"/>
          <w:szCs w:val="20"/>
        </w:rPr>
        <w:t xml:space="preserve">a cílům </w:t>
      </w:r>
      <w:r w:rsidRPr="004345B4">
        <w:rPr>
          <w:color w:val="auto"/>
          <w:szCs w:val="20"/>
        </w:rPr>
        <w:t>zadavatele uvedených v přílohách č. 8 až 11 zadávací dokumentace</w:t>
      </w:r>
      <w:r>
        <w:rPr>
          <w:color w:val="auto"/>
          <w:szCs w:val="20"/>
        </w:rPr>
        <w:t>,</w:t>
      </w:r>
    </w:p>
    <w:p w14:paraId="074C4DC9" w14:textId="159DE207" w:rsidR="00912459" w:rsidRDefault="00912459" w:rsidP="00912459">
      <w:pPr>
        <w:pStyle w:val="Zkladntext3"/>
        <w:numPr>
          <w:ilvl w:val="0"/>
          <w:numId w:val="24"/>
        </w:numPr>
        <w:spacing w:before="60" w:line="280" w:lineRule="atLeast"/>
        <w:rPr>
          <w:color w:val="auto"/>
          <w:szCs w:val="20"/>
        </w:rPr>
      </w:pPr>
      <w:r w:rsidRPr="00912459">
        <w:rPr>
          <w:color w:val="auto"/>
          <w:szCs w:val="20"/>
        </w:rPr>
        <w:t xml:space="preserve">v němž dodavatel dle čl. </w:t>
      </w:r>
      <w:r w:rsidRPr="00912459">
        <w:rPr>
          <w:color w:val="auto"/>
          <w:szCs w:val="20"/>
        </w:rPr>
        <w:fldChar w:fldCharType="begin"/>
      </w:r>
      <w:r w:rsidRPr="00912459">
        <w:rPr>
          <w:color w:val="auto"/>
          <w:szCs w:val="20"/>
        </w:rPr>
        <w:instrText xml:space="preserve"> REF _Ref465436804 \r \h </w:instrText>
      </w:r>
      <w:r>
        <w:rPr>
          <w:szCs w:val="20"/>
        </w:rPr>
        <w:instrText xml:space="preserve"> \* MERGEFORMAT </w:instrText>
      </w:r>
      <w:r w:rsidRPr="00912459">
        <w:rPr>
          <w:color w:val="auto"/>
          <w:szCs w:val="20"/>
        </w:rPr>
      </w:r>
      <w:r w:rsidRPr="00912459">
        <w:rPr>
          <w:color w:val="auto"/>
          <w:szCs w:val="20"/>
        </w:rPr>
        <w:fldChar w:fldCharType="separate"/>
      </w:r>
      <w:r w:rsidR="009F3838">
        <w:rPr>
          <w:color w:val="auto"/>
          <w:szCs w:val="20"/>
        </w:rPr>
        <w:t>9</w:t>
      </w:r>
      <w:r w:rsidRPr="00912459">
        <w:rPr>
          <w:color w:val="auto"/>
          <w:szCs w:val="20"/>
        </w:rPr>
        <w:fldChar w:fldCharType="end"/>
      </w:r>
      <w:r w:rsidRPr="00912459">
        <w:rPr>
          <w:color w:val="auto"/>
          <w:szCs w:val="20"/>
        </w:rPr>
        <w:t xml:space="preserve"> bodu B., písm. c) této zadávací dokumentace přesnějí a přehledněji popíše vazby mezi jednotlivými cíli a činnostmi dle odst. 4.</w:t>
      </w:r>
      <w:r w:rsidR="003C18F4">
        <w:rPr>
          <w:color w:val="auto"/>
          <w:szCs w:val="20"/>
        </w:rPr>
        <w:t>2</w:t>
      </w:r>
      <w:r w:rsidRPr="00912459">
        <w:rPr>
          <w:color w:val="auto"/>
          <w:szCs w:val="20"/>
        </w:rPr>
        <w:t xml:space="preserve"> přílohy č. 5 zadávací dokumentace a jehož způsob poskytování služeb bude více zohledňovat cíle dle odst. 4.</w:t>
      </w:r>
      <w:r w:rsidR="003C18F4">
        <w:rPr>
          <w:color w:val="auto"/>
          <w:szCs w:val="20"/>
        </w:rPr>
        <w:t>2</w:t>
      </w:r>
      <w:r w:rsidRPr="00912459">
        <w:rPr>
          <w:color w:val="auto"/>
          <w:szCs w:val="20"/>
        </w:rPr>
        <w:t xml:space="preserve"> přílohy č. 5 zadávací dokumentace a požadavky a cíle zadavatele uvedených v přílohách č. 8 až 11 zadávací dokumentace</w:t>
      </w:r>
      <w:r>
        <w:rPr>
          <w:color w:val="auto"/>
          <w:szCs w:val="20"/>
        </w:rPr>
        <w:t>.</w:t>
      </w:r>
    </w:p>
    <w:p w14:paraId="471B11B6" w14:textId="0571B346" w:rsidR="00ED15E2" w:rsidRDefault="00ED15E2" w:rsidP="00ED15E2">
      <w:pPr>
        <w:spacing w:before="120" w:line="280" w:lineRule="atLeast"/>
        <w:rPr>
          <w:rFonts w:eastAsia="Calibri" w:cs="Arial"/>
          <w:szCs w:val="22"/>
          <w:lang w:eastAsia="en-US"/>
        </w:rPr>
      </w:pPr>
      <w:r w:rsidRPr="00356859">
        <w:rPr>
          <w:rFonts w:cs="Arial"/>
          <w:b/>
          <w:szCs w:val="20"/>
        </w:rPr>
        <w:t>B</w:t>
      </w:r>
      <w:r>
        <w:rPr>
          <w:rFonts w:cs="Arial"/>
          <w:b/>
          <w:szCs w:val="20"/>
        </w:rPr>
        <w:t>3</w:t>
      </w:r>
      <w:r w:rsidRPr="00356859">
        <w:rPr>
          <w:rFonts w:cs="Arial"/>
          <w:b/>
          <w:szCs w:val="20"/>
        </w:rPr>
        <w:t xml:space="preserve">. </w:t>
      </w:r>
      <w:r w:rsidRPr="00ED15E2">
        <w:rPr>
          <w:rFonts w:cs="Arial"/>
          <w:b/>
          <w:szCs w:val="20"/>
        </w:rPr>
        <w:t>Řízení požadavků vč. změnových</w:t>
      </w:r>
    </w:p>
    <w:p w14:paraId="74835558" w14:textId="16BE84A1" w:rsidR="00ED15E2" w:rsidRDefault="00ED15E2" w:rsidP="00ED15E2">
      <w:pPr>
        <w:pStyle w:val="Zkladntext3"/>
        <w:spacing w:before="60" w:line="280" w:lineRule="atLeast"/>
        <w:rPr>
          <w:color w:val="auto"/>
          <w:szCs w:val="20"/>
        </w:rPr>
      </w:pPr>
      <w:r w:rsidRPr="00E46F70">
        <w:rPr>
          <w:color w:val="auto"/>
          <w:szCs w:val="20"/>
        </w:rPr>
        <w:lastRenderedPageBreak/>
        <w:t>Předmětem hodnocení v rámci tohoto dílčího hodnotícího subkritéria B</w:t>
      </w:r>
      <w:r>
        <w:rPr>
          <w:color w:val="auto"/>
          <w:szCs w:val="20"/>
        </w:rPr>
        <w:t>3</w:t>
      </w:r>
      <w:r w:rsidRPr="00E46F70">
        <w:rPr>
          <w:color w:val="auto"/>
          <w:szCs w:val="20"/>
        </w:rPr>
        <w:t xml:space="preserve">. bude </w:t>
      </w:r>
      <w:r w:rsidR="00885DD6">
        <w:rPr>
          <w:color w:val="auto"/>
          <w:szCs w:val="20"/>
        </w:rPr>
        <w:t xml:space="preserve">komplexnost a rozsah činností, resp. služeb, které budou realizovány pro </w:t>
      </w:r>
      <w:r>
        <w:rPr>
          <w:color w:val="auto"/>
          <w:szCs w:val="20"/>
        </w:rPr>
        <w:t>naplnění cíle „</w:t>
      </w:r>
      <w:r w:rsidRPr="00ED15E2">
        <w:rPr>
          <w:color w:val="auto"/>
          <w:szCs w:val="20"/>
        </w:rPr>
        <w:t>Řízení požadavků vč. změnových</w:t>
      </w:r>
      <w:r>
        <w:rPr>
          <w:color w:val="auto"/>
          <w:szCs w:val="20"/>
        </w:rPr>
        <w:t>“ ve smyslu čl. 4.3 přílohy č. 5 zadávací dokumentace</w:t>
      </w:r>
      <w:r w:rsidRPr="00E46F70">
        <w:rPr>
          <w:color w:val="auto"/>
          <w:szCs w:val="20"/>
        </w:rPr>
        <w:t xml:space="preserve">.  </w:t>
      </w:r>
    </w:p>
    <w:p w14:paraId="4647BA73" w14:textId="77777777" w:rsidR="001537FC" w:rsidRDefault="001537FC" w:rsidP="00ED15E2">
      <w:pPr>
        <w:pStyle w:val="Zkladntext3"/>
        <w:spacing w:before="60" w:line="280" w:lineRule="atLeast"/>
        <w:rPr>
          <w:color w:val="auto"/>
          <w:szCs w:val="20"/>
        </w:rPr>
      </w:pPr>
    </w:p>
    <w:p w14:paraId="48C89FD3" w14:textId="53B5E077" w:rsidR="001537FC" w:rsidRDefault="001537FC" w:rsidP="00ED15E2">
      <w:pPr>
        <w:pStyle w:val="Zkladntext3"/>
        <w:spacing w:before="60" w:line="280" w:lineRule="atLeast"/>
        <w:rPr>
          <w:color w:val="auto"/>
          <w:szCs w:val="20"/>
        </w:rPr>
      </w:pPr>
    </w:p>
    <w:p w14:paraId="6D6E1630" w14:textId="273B847F" w:rsidR="00ED15E2" w:rsidRPr="00356859" w:rsidRDefault="00ED15E2" w:rsidP="00ED15E2">
      <w:pPr>
        <w:pStyle w:val="Zkladntext3"/>
        <w:spacing w:before="60" w:line="280" w:lineRule="atLeast"/>
        <w:rPr>
          <w:color w:val="auto"/>
          <w:szCs w:val="20"/>
        </w:rPr>
      </w:pPr>
      <w:r w:rsidRPr="00356859">
        <w:rPr>
          <w:color w:val="auto"/>
          <w:szCs w:val="20"/>
        </w:rPr>
        <w:t>Jako výhodnější bude hodnoce</w:t>
      </w:r>
      <w:r>
        <w:rPr>
          <w:color w:val="auto"/>
          <w:szCs w:val="20"/>
        </w:rPr>
        <w:t>n</w:t>
      </w:r>
      <w:r w:rsidRPr="00356859">
        <w:rPr>
          <w:color w:val="auto"/>
          <w:szCs w:val="20"/>
        </w:rPr>
        <w:t xml:space="preserve"> takov</w:t>
      </w:r>
      <w:r>
        <w:rPr>
          <w:color w:val="auto"/>
          <w:szCs w:val="20"/>
        </w:rPr>
        <w:t>ý Popis Služeb</w:t>
      </w:r>
      <w:r w:rsidRPr="00356859">
        <w:rPr>
          <w:color w:val="auto"/>
          <w:szCs w:val="20"/>
        </w:rPr>
        <w:t xml:space="preserve">, který: </w:t>
      </w:r>
    </w:p>
    <w:p w14:paraId="4BFD8394" w14:textId="3DE8D902" w:rsidR="00912459" w:rsidRDefault="00912459" w:rsidP="00912459">
      <w:pPr>
        <w:pStyle w:val="Zkladntext3"/>
        <w:numPr>
          <w:ilvl w:val="0"/>
          <w:numId w:val="24"/>
        </w:numPr>
        <w:spacing w:before="60" w:line="280" w:lineRule="atLeast"/>
        <w:rPr>
          <w:color w:val="auto"/>
          <w:szCs w:val="20"/>
        </w:rPr>
      </w:pPr>
      <w:r w:rsidRPr="004345B4">
        <w:rPr>
          <w:color w:val="auto"/>
          <w:szCs w:val="20"/>
        </w:rPr>
        <w:t>v němž dodavatel</w:t>
      </w:r>
      <w:r>
        <w:rPr>
          <w:color w:val="auto"/>
          <w:szCs w:val="20"/>
        </w:rPr>
        <w:t xml:space="preserve"> dle čl. </w:t>
      </w:r>
      <w:r>
        <w:rPr>
          <w:color w:val="auto"/>
          <w:szCs w:val="20"/>
        </w:rPr>
        <w:fldChar w:fldCharType="begin"/>
      </w:r>
      <w:r>
        <w:rPr>
          <w:color w:val="auto"/>
          <w:szCs w:val="20"/>
        </w:rPr>
        <w:instrText xml:space="preserve"> REF _Ref465436804 \r \h </w:instrText>
      </w:r>
      <w:r>
        <w:rPr>
          <w:color w:val="auto"/>
          <w:szCs w:val="20"/>
        </w:rPr>
      </w:r>
      <w:r>
        <w:rPr>
          <w:color w:val="auto"/>
          <w:szCs w:val="20"/>
        </w:rPr>
        <w:fldChar w:fldCharType="separate"/>
      </w:r>
      <w:r w:rsidR="009F3838">
        <w:rPr>
          <w:color w:val="auto"/>
          <w:szCs w:val="20"/>
        </w:rPr>
        <w:t>9</w:t>
      </w:r>
      <w:r>
        <w:rPr>
          <w:color w:val="auto"/>
          <w:szCs w:val="20"/>
        </w:rPr>
        <w:fldChar w:fldCharType="end"/>
      </w:r>
      <w:r>
        <w:rPr>
          <w:color w:val="auto"/>
          <w:szCs w:val="20"/>
        </w:rPr>
        <w:t xml:space="preserve"> bodu B., písm. b) této zadávací dokumentace,</w:t>
      </w:r>
      <w:r w:rsidRPr="004345B4">
        <w:rPr>
          <w:color w:val="auto"/>
          <w:szCs w:val="20"/>
        </w:rPr>
        <w:t xml:space="preserve"> vymezí</w:t>
      </w:r>
      <w:r>
        <w:rPr>
          <w:color w:val="auto"/>
          <w:szCs w:val="20"/>
        </w:rPr>
        <w:t xml:space="preserve">, nad rámec minimálních požadavků zadavatele </w:t>
      </w:r>
      <w:r w:rsidRPr="004345B4">
        <w:rPr>
          <w:rFonts w:eastAsia="Calibri"/>
          <w:color w:val="auto"/>
          <w:szCs w:val="22"/>
          <w:lang w:eastAsia="en-US"/>
        </w:rPr>
        <w:t>dle odst. 4.</w:t>
      </w:r>
      <w:r w:rsidR="003C18F4">
        <w:rPr>
          <w:rFonts w:eastAsia="Calibri"/>
          <w:color w:val="auto"/>
          <w:szCs w:val="22"/>
          <w:lang w:eastAsia="en-US"/>
        </w:rPr>
        <w:t>3</w:t>
      </w:r>
      <w:r w:rsidRPr="004345B4">
        <w:rPr>
          <w:rFonts w:eastAsia="Calibri"/>
          <w:color w:val="auto"/>
          <w:szCs w:val="22"/>
          <w:lang w:eastAsia="en-US"/>
        </w:rPr>
        <w:t xml:space="preserve"> přílohy č. 5 zadávací dokumentace</w:t>
      </w:r>
      <w:r>
        <w:rPr>
          <w:rFonts w:eastAsia="Calibri"/>
          <w:color w:val="auto"/>
          <w:szCs w:val="22"/>
          <w:lang w:eastAsia="en-US"/>
        </w:rPr>
        <w:t xml:space="preserve">, </w:t>
      </w:r>
      <w:r>
        <w:rPr>
          <w:color w:val="auto"/>
          <w:szCs w:val="20"/>
        </w:rPr>
        <w:t xml:space="preserve">širší rozsah dodatečných Služeb </w:t>
      </w:r>
      <w:r w:rsidRPr="004345B4">
        <w:rPr>
          <w:color w:val="auto"/>
          <w:szCs w:val="20"/>
        </w:rPr>
        <w:t xml:space="preserve">ve vztahu k danému cíli a k požadavkům </w:t>
      </w:r>
      <w:r>
        <w:rPr>
          <w:color w:val="auto"/>
          <w:szCs w:val="20"/>
        </w:rPr>
        <w:t xml:space="preserve">a cílům </w:t>
      </w:r>
      <w:r w:rsidRPr="004345B4">
        <w:rPr>
          <w:color w:val="auto"/>
          <w:szCs w:val="20"/>
        </w:rPr>
        <w:t>zadavatele uvedených v přílohách č. 8 až 11 zadávací dokumentace</w:t>
      </w:r>
      <w:r>
        <w:rPr>
          <w:color w:val="auto"/>
          <w:szCs w:val="20"/>
        </w:rPr>
        <w:t>,</w:t>
      </w:r>
    </w:p>
    <w:p w14:paraId="33562E24" w14:textId="4B4E55CF" w:rsidR="00ED15E2" w:rsidRPr="00093E50" w:rsidRDefault="00912459" w:rsidP="00093E50">
      <w:pPr>
        <w:pStyle w:val="Zkladntext3"/>
        <w:numPr>
          <w:ilvl w:val="0"/>
          <w:numId w:val="24"/>
        </w:numPr>
        <w:spacing w:before="60" w:line="280" w:lineRule="atLeast"/>
        <w:rPr>
          <w:color w:val="auto"/>
          <w:szCs w:val="20"/>
        </w:rPr>
      </w:pPr>
      <w:r w:rsidRPr="00912459">
        <w:rPr>
          <w:color w:val="auto"/>
          <w:szCs w:val="20"/>
        </w:rPr>
        <w:t xml:space="preserve">v němž dodavatel dle čl. </w:t>
      </w:r>
      <w:r w:rsidRPr="00912459">
        <w:rPr>
          <w:color w:val="auto"/>
          <w:szCs w:val="20"/>
        </w:rPr>
        <w:fldChar w:fldCharType="begin"/>
      </w:r>
      <w:r w:rsidRPr="00912459">
        <w:rPr>
          <w:color w:val="auto"/>
          <w:szCs w:val="20"/>
        </w:rPr>
        <w:instrText xml:space="preserve"> REF _Ref465436804 \r \h </w:instrText>
      </w:r>
      <w:r>
        <w:rPr>
          <w:szCs w:val="20"/>
        </w:rPr>
        <w:instrText xml:space="preserve"> \* MERGEFORMAT </w:instrText>
      </w:r>
      <w:r w:rsidRPr="00912459">
        <w:rPr>
          <w:color w:val="auto"/>
          <w:szCs w:val="20"/>
        </w:rPr>
      </w:r>
      <w:r w:rsidRPr="00912459">
        <w:rPr>
          <w:color w:val="auto"/>
          <w:szCs w:val="20"/>
        </w:rPr>
        <w:fldChar w:fldCharType="separate"/>
      </w:r>
      <w:r w:rsidR="009F3838">
        <w:rPr>
          <w:color w:val="auto"/>
          <w:szCs w:val="20"/>
        </w:rPr>
        <w:t>9</w:t>
      </w:r>
      <w:r w:rsidRPr="00912459">
        <w:rPr>
          <w:color w:val="auto"/>
          <w:szCs w:val="20"/>
        </w:rPr>
        <w:fldChar w:fldCharType="end"/>
      </w:r>
      <w:r w:rsidRPr="00912459">
        <w:rPr>
          <w:color w:val="auto"/>
          <w:szCs w:val="20"/>
        </w:rPr>
        <w:t xml:space="preserve"> bodu B., písm. c) této zadávací dokumentace přesnějí a přehledněji popíše vazby mezi jednotlivými cíli a činnostmi dle odst. 4.</w:t>
      </w:r>
      <w:r w:rsidR="003C18F4">
        <w:rPr>
          <w:color w:val="auto"/>
          <w:szCs w:val="20"/>
        </w:rPr>
        <w:t>3</w:t>
      </w:r>
      <w:r w:rsidRPr="00912459">
        <w:rPr>
          <w:color w:val="auto"/>
          <w:szCs w:val="20"/>
        </w:rPr>
        <w:t xml:space="preserve"> přílohy č. 5 zadávací dokumentace a jehož způsob poskytování služeb bude více zohledňovat cíle dle odst. 4.</w:t>
      </w:r>
      <w:r w:rsidR="004C6F5A">
        <w:rPr>
          <w:color w:val="auto"/>
          <w:szCs w:val="20"/>
        </w:rPr>
        <w:t>3</w:t>
      </w:r>
      <w:r w:rsidRPr="00912459">
        <w:rPr>
          <w:color w:val="auto"/>
          <w:szCs w:val="20"/>
        </w:rPr>
        <w:t xml:space="preserve"> přílohy č. 5 zadávací dokumentace a požadavky a cíle zadavatele uvedených v přílohách č. 8 až 11 zadávací dokumentace</w:t>
      </w:r>
      <w:r w:rsidR="003C18F4">
        <w:rPr>
          <w:color w:val="auto"/>
          <w:szCs w:val="20"/>
        </w:rPr>
        <w:t>.</w:t>
      </w:r>
    </w:p>
    <w:p w14:paraId="10494D7C" w14:textId="16C878EC" w:rsidR="00ED15E2" w:rsidRDefault="00ED15E2" w:rsidP="00ED15E2">
      <w:pPr>
        <w:spacing w:before="120" w:line="280" w:lineRule="atLeast"/>
        <w:rPr>
          <w:rFonts w:eastAsia="Calibri" w:cs="Arial"/>
          <w:szCs w:val="22"/>
          <w:lang w:eastAsia="en-US"/>
        </w:rPr>
      </w:pPr>
      <w:r w:rsidRPr="00356859">
        <w:rPr>
          <w:rFonts w:cs="Arial"/>
          <w:b/>
          <w:szCs w:val="20"/>
        </w:rPr>
        <w:t>B</w:t>
      </w:r>
      <w:r>
        <w:rPr>
          <w:rFonts w:cs="Arial"/>
          <w:b/>
          <w:szCs w:val="20"/>
        </w:rPr>
        <w:t>4</w:t>
      </w:r>
      <w:r w:rsidRPr="00356859">
        <w:rPr>
          <w:rFonts w:cs="Arial"/>
          <w:b/>
          <w:szCs w:val="20"/>
        </w:rPr>
        <w:t xml:space="preserve">. </w:t>
      </w:r>
      <w:r w:rsidRPr="00ED15E2">
        <w:rPr>
          <w:rFonts w:cs="Arial"/>
          <w:b/>
          <w:szCs w:val="20"/>
        </w:rPr>
        <w:t>Zajištění kvality ICT služeb včetně interních a externí vztahů a vazeb</w:t>
      </w:r>
    </w:p>
    <w:p w14:paraId="672E3D06" w14:textId="173EBCD2" w:rsidR="00ED15E2" w:rsidRDefault="00ED15E2" w:rsidP="00ED15E2">
      <w:pPr>
        <w:pStyle w:val="Zkladntext3"/>
        <w:spacing w:before="60" w:line="280" w:lineRule="atLeast"/>
        <w:rPr>
          <w:color w:val="auto"/>
          <w:szCs w:val="20"/>
        </w:rPr>
      </w:pPr>
      <w:r w:rsidRPr="00E46F70">
        <w:rPr>
          <w:color w:val="auto"/>
          <w:szCs w:val="20"/>
        </w:rPr>
        <w:t>Předmětem hodnocení v rámci tohoto dílčího hodnotícího subkritéria B</w:t>
      </w:r>
      <w:r>
        <w:rPr>
          <w:color w:val="auto"/>
          <w:szCs w:val="20"/>
        </w:rPr>
        <w:t>4</w:t>
      </w:r>
      <w:r w:rsidRPr="00E46F70">
        <w:rPr>
          <w:color w:val="auto"/>
          <w:szCs w:val="20"/>
        </w:rPr>
        <w:t xml:space="preserve">. bude </w:t>
      </w:r>
      <w:r w:rsidR="00885DD6">
        <w:rPr>
          <w:color w:val="auto"/>
          <w:szCs w:val="20"/>
        </w:rPr>
        <w:t xml:space="preserve">komplexnost a rozsah činností, resp. služeb, které budou realizovány pro </w:t>
      </w:r>
      <w:r>
        <w:rPr>
          <w:color w:val="auto"/>
          <w:szCs w:val="20"/>
        </w:rPr>
        <w:t>naplnění cíle „</w:t>
      </w:r>
      <w:r w:rsidRPr="00ED15E2">
        <w:rPr>
          <w:color w:val="auto"/>
          <w:szCs w:val="20"/>
        </w:rPr>
        <w:t>Zajištění kvality ICT služeb včetně interních a externí vztahů a vazeb</w:t>
      </w:r>
      <w:r>
        <w:rPr>
          <w:color w:val="auto"/>
          <w:szCs w:val="20"/>
        </w:rPr>
        <w:t>“ ve smyslu čl. 4.4 přílohy č. 5 zadávací dokumentace.</w:t>
      </w:r>
    </w:p>
    <w:p w14:paraId="73E80B1C" w14:textId="4F25DBDC" w:rsidR="00ED15E2" w:rsidRPr="00356859" w:rsidRDefault="00ED15E2" w:rsidP="00ED15E2">
      <w:pPr>
        <w:pStyle w:val="Zkladntext3"/>
        <w:spacing w:before="60" w:line="280" w:lineRule="atLeast"/>
        <w:rPr>
          <w:color w:val="auto"/>
          <w:szCs w:val="20"/>
        </w:rPr>
      </w:pPr>
      <w:r w:rsidRPr="00356859">
        <w:rPr>
          <w:color w:val="auto"/>
          <w:szCs w:val="20"/>
        </w:rPr>
        <w:t>Jako výhodnější bude hodnocen takov</w:t>
      </w:r>
      <w:r>
        <w:rPr>
          <w:color w:val="auto"/>
          <w:szCs w:val="20"/>
        </w:rPr>
        <w:t>ý Popis Služeb</w:t>
      </w:r>
      <w:r w:rsidRPr="00356859">
        <w:rPr>
          <w:color w:val="auto"/>
          <w:szCs w:val="20"/>
        </w:rPr>
        <w:t xml:space="preserve">, který: </w:t>
      </w:r>
    </w:p>
    <w:p w14:paraId="0B815338" w14:textId="75A39CD5" w:rsidR="004C6F5A" w:rsidRDefault="004C6F5A" w:rsidP="004C6F5A">
      <w:pPr>
        <w:pStyle w:val="Zkladntext3"/>
        <w:numPr>
          <w:ilvl w:val="0"/>
          <w:numId w:val="24"/>
        </w:numPr>
        <w:spacing w:before="60" w:line="280" w:lineRule="atLeast"/>
        <w:rPr>
          <w:color w:val="auto"/>
          <w:szCs w:val="20"/>
        </w:rPr>
      </w:pPr>
      <w:r w:rsidRPr="004345B4">
        <w:rPr>
          <w:color w:val="auto"/>
          <w:szCs w:val="20"/>
        </w:rPr>
        <w:t>v němž dodavatel</w:t>
      </w:r>
      <w:r>
        <w:rPr>
          <w:color w:val="auto"/>
          <w:szCs w:val="20"/>
        </w:rPr>
        <w:t xml:space="preserve"> dle čl. </w:t>
      </w:r>
      <w:r>
        <w:rPr>
          <w:color w:val="auto"/>
          <w:szCs w:val="20"/>
        </w:rPr>
        <w:fldChar w:fldCharType="begin"/>
      </w:r>
      <w:r>
        <w:rPr>
          <w:color w:val="auto"/>
          <w:szCs w:val="20"/>
        </w:rPr>
        <w:instrText xml:space="preserve"> REF _Ref465436804 \r \h </w:instrText>
      </w:r>
      <w:r>
        <w:rPr>
          <w:color w:val="auto"/>
          <w:szCs w:val="20"/>
        </w:rPr>
      </w:r>
      <w:r>
        <w:rPr>
          <w:color w:val="auto"/>
          <w:szCs w:val="20"/>
        </w:rPr>
        <w:fldChar w:fldCharType="separate"/>
      </w:r>
      <w:r w:rsidR="009F3838">
        <w:rPr>
          <w:color w:val="auto"/>
          <w:szCs w:val="20"/>
        </w:rPr>
        <w:t>9</w:t>
      </w:r>
      <w:r>
        <w:rPr>
          <w:color w:val="auto"/>
          <w:szCs w:val="20"/>
        </w:rPr>
        <w:fldChar w:fldCharType="end"/>
      </w:r>
      <w:r>
        <w:rPr>
          <w:color w:val="auto"/>
          <w:szCs w:val="20"/>
        </w:rPr>
        <w:t xml:space="preserve"> bodu B., písm. b) této zadávací dokumentace,</w:t>
      </w:r>
      <w:r w:rsidRPr="004345B4">
        <w:rPr>
          <w:color w:val="auto"/>
          <w:szCs w:val="20"/>
        </w:rPr>
        <w:t xml:space="preserve"> vymezí</w:t>
      </w:r>
      <w:r>
        <w:rPr>
          <w:color w:val="auto"/>
          <w:szCs w:val="20"/>
        </w:rPr>
        <w:t xml:space="preserve">, nad rámec minimálních požadavků zadavatele </w:t>
      </w:r>
      <w:r w:rsidRPr="004345B4">
        <w:rPr>
          <w:rFonts w:eastAsia="Calibri"/>
          <w:color w:val="auto"/>
          <w:szCs w:val="22"/>
          <w:lang w:eastAsia="en-US"/>
        </w:rPr>
        <w:t>dle odst. 4.</w:t>
      </w:r>
      <w:r>
        <w:rPr>
          <w:rFonts w:eastAsia="Calibri"/>
          <w:color w:val="auto"/>
          <w:szCs w:val="22"/>
          <w:lang w:eastAsia="en-US"/>
        </w:rPr>
        <w:t>4</w:t>
      </w:r>
      <w:r w:rsidRPr="004345B4">
        <w:rPr>
          <w:rFonts w:eastAsia="Calibri"/>
          <w:color w:val="auto"/>
          <w:szCs w:val="22"/>
          <w:lang w:eastAsia="en-US"/>
        </w:rPr>
        <w:t xml:space="preserve"> přílohy č. 5 zadávací dokumentace</w:t>
      </w:r>
      <w:r>
        <w:rPr>
          <w:rFonts w:eastAsia="Calibri"/>
          <w:color w:val="auto"/>
          <w:szCs w:val="22"/>
          <w:lang w:eastAsia="en-US"/>
        </w:rPr>
        <w:t xml:space="preserve">, </w:t>
      </w:r>
      <w:r>
        <w:rPr>
          <w:color w:val="auto"/>
          <w:szCs w:val="20"/>
        </w:rPr>
        <w:t xml:space="preserve">širší rozsah dodatečných Služeb </w:t>
      </w:r>
      <w:r w:rsidRPr="004345B4">
        <w:rPr>
          <w:color w:val="auto"/>
          <w:szCs w:val="20"/>
        </w:rPr>
        <w:t xml:space="preserve">ve vztahu k danému cíli a k požadavkům </w:t>
      </w:r>
      <w:r>
        <w:rPr>
          <w:color w:val="auto"/>
          <w:szCs w:val="20"/>
        </w:rPr>
        <w:t xml:space="preserve">a cílům </w:t>
      </w:r>
      <w:r w:rsidRPr="004345B4">
        <w:rPr>
          <w:color w:val="auto"/>
          <w:szCs w:val="20"/>
        </w:rPr>
        <w:t>zadavatele uvedených v přílohách č. 8 až 11 zadávací dokumentace</w:t>
      </w:r>
      <w:r>
        <w:rPr>
          <w:color w:val="auto"/>
          <w:szCs w:val="20"/>
        </w:rPr>
        <w:t>,</w:t>
      </w:r>
    </w:p>
    <w:p w14:paraId="27FF1BA6" w14:textId="031E0F0B" w:rsidR="00ED15E2" w:rsidRPr="00093E50" w:rsidRDefault="004C6F5A" w:rsidP="00093E50">
      <w:pPr>
        <w:pStyle w:val="Zkladntext3"/>
        <w:numPr>
          <w:ilvl w:val="0"/>
          <w:numId w:val="24"/>
        </w:numPr>
        <w:spacing w:before="60" w:line="280" w:lineRule="atLeast"/>
        <w:rPr>
          <w:color w:val="auto"/>
          <w:szCs w:val="20"/>
        </w:rPr>
      </w:pPr>
      <w:r w:rsidRPr="00912459">
        <w:rPr>
          <w:color w:val="auto"/>
          <w:szCs w:val="20"/>
        </w:rPr>
        <w:t xml:space="preserve">v němž dodavatel dle čl. </w:t>
      </w:r>
      <w:r w:rsidRPr="00912459">
        <w:rPr>
          <w:color w:val="auto"/>
          <w:szCs w:val="20"/>
        </w:rPr>
        <w:fldChar w:fldCharType="begin"/>
      </w:r>
      <w:r w:rsidRPr="00912459">
        <w:rPr>
          <w:color w:val="auto"/>
          <w:szCs w:val="20"/>
        </w:rPr>
        <w:instrText xml:space="preserve"> REF _Ref465436804 \r \h </w:instrText>
      </w:r>
      <w:r>
        <w:rPr>
          <w:szCs w:val="20"/>
        </w:rPr>
        <w:instrText xml:space="preserve"> \* MERGEFORMAT </w:instrText>
      </w:r>
      <w:r w:rsidRPr="00912459">
        <w:rPr>
          <w:color w:val="auto"/>
          <w:szCs w:val="20"/>
        </w:rPr>
      </w:r>
      <w:r w:rsidRPr="00912459">
        <w:rPr>
          <w:color w:val="auto"/>
          <w:szCs w:val="20"/>
        </w:rPr>
        <w:fldChar w:fldCharType="separate"/>
      </w:r>
      <w:r w:rsidR="009F3838">
        <w:rPr>
          <w:color w:val="auto"/>
          <w:szCs w:val="20"/>
        </w:rPr>
        <w:t>9</w:t>
      </w:r>
      <w:r w:rsidRPr="00912459">
        <w:rPr>
          <w:color w:val="auto"/>
          <w:szCs w:val="20"/>
        </w:rPr>
        <w:fldChar w:fldCharType="end"/>
      </w:r>
      <w:r w:rsidRPr="00912459">
        <w:rPr>
          <w:color w:val="auto"/>
          <w:szCs w:val="20"/>
        </w:rPr>
        <w:t xml:space="preserve"> bodu B., písm. c) této zadávací dokumentace přesnějí a přehledněji popíše vazby mezi jednotlivými cíli a činnostmi dle odst. 4.</w:t>
      </w:r>
      <w:r>
        <w:rPr>
          <w:color w:val="auto"/>
          <w:szCs w:val="20"/>
        </w:rPr>
        <w:t>4</w:t>
      </w:r>
      <w:r w:rsidRPr="00912459">
        <w:rPr>
          <w:color w:val="auto"/>
          <w:szCs w:val="20"/>
        </w:rPr>
        <w:t xml:space="preserve"> přílohy č. 5 zadávací dokumentace a jehož způsob poskytování služeb bude více zohledňovat cíle dle odst. 4.</w:t>
      </w:r>
      <w:r>
        <w:rPr>
          <w:color w:val="auto"/>
          <w:szCs w:val="20"/>
        </w:rPr>
        <w:t>4</w:t>
      </w:r>
      <w:r w:rsidRPr="00912459">
        <w:rPr>
          <w:color w:val="auto"/>
          <w:szCs w:val="20"/>
        </w:rPr>
        <w:t xml:space="preserve"> přílohy č. 5 zadávací dokumentace a požadavky a cíle zadavatele uvedených v přílohách č. 8 až 11 zadávací dokumentace</w:t>
      </w:r>
      <w:r>
        <w:rPr>
          <w:color w:val="auto"/>
          <w:szCs w:val="20"/>
        </w:rPr>
        <w:t>.</w:t>
      </w:r>
    </w:p>
    <w:p w14:paraId="7A47573A" w14:textId="046ECB2F" w:rsidR="00ED15E2" w:rsidRDefault="00ED15E2" w:rsidP="00ED15E2">
      <w:pPr>
        <w:spacing w:before="120" w:line="280" w:lineRule="atLeast"/>
        <w:rPr>
          <w:rFonts w:eastAsia="Calibri" w:cs="Arial"/>
          <w:szCs w:val="22"/>
          <w:lang w:eastAsia="en-US"/>
        </w:rPr>
      </w:pPr>
      <w:r w:rsidRPr="00356859">
        <w:rPr>
          <w:rFonts w:cs="Arial"/>
          <w:b/>
          <w:szCs w:val="20"/>
        </w:rPr>
        <w:t>B</w:t>
      </w:r>
      <w:r>
        <w:rPr>
          <w:rFonts w:cs="Arial"/>
          <w:b/>
          <w:szCs w:val="20"/>
        </w:rPr>
        <w:t>5</w:t>
      </w:r>
      <w:r w:rsidRPr="00356859">
        <w:rPr>
          <w:rFonts w:cs="Arial"/>
          <w:b/>
          <w:szCs w:val="20"/>
        </w:rPr>
        <w:t xml:space="preserve">. </w:t>
      </w:r>
      <w:r w:rsidRPr="00ED15E2">
        <w:rPr>
          <w:rFonts w:cs="Arial"/>
          <w:b/>
          <w:szCs w:val="20"/>
        </w:rPr>
        <w:t>Řízení rizik a bezpečnosti informací</w:t>
      </w:r>
    </w:p>
    <w:p w14:paraId="1DEA3B57" w14:textId="3333CA86" w:rsidR="00ED15E2" w:rsidRDefault="00ED15E2" w:rsidP="00ED15E2">
      <w:pPr>
        <w:pStyle w:val="Zkladntext3"/>
        <w:spacing w:before="60" w:line="280" w:lineRule="atLeast"/>
        <w:rPr>
          <w:color w:val="auto"/>
          <w:szCs w:val="20"/>
        </w:rPr>
      </w:pPr>
      <w:r w:rsidRPr="00E46F70">
        <w:rPr>
          <w:color w:val="auto"/>
          <w:szCs w:val="20"/>
        </w:rPr>
        <w:t>Předmětem hodnocení v rámci tohoto dílčího hodnotícího subkritéria B</w:t>
      </w:r>
      <w:r>
        <w:rPr>
          <w:color w:val="auto"/>
          <w:szCs w:val="20"/>
        </w:rPr>
        <w:t>5</w:t>
      </w:r>
      <w:r w:rsidRPr="00E46F70">
        <w:rPr>
          <w:color w:val="auto"/>
          <w:szCs w:val="20"/>
        </w:rPr>
        <w:t xml:space="preserve">. bude </w:t>
      </w:r>
      <w:r w:rsidR="00885DD6">
        <w:rPr>
          <w:color w:val="auto"/>
          <w:szCs w:val="20"/>
        </w:rPr>
        <w:t xml:space="preserve">komplexnost a rozsah činností, resp. služeb, které budou realizovány pro </w:t>
      </w:r>
      <w:r>
        <w:rPr>
          <w:color w:val="auto"/>
          <w:szCs w:val="20"/>
        </w:rPr>
        <w:t>naplnění cíle „</w:t>
      </w:r>
      <w:r w:rsidRPr="00ED15E2">
        <w:rPr>
          <w:color w:val="auto"/>
          <w:szCs w:val="20"/>
        </w:rPr>
        <w:t>Řízení rizik a bezpečnosti informací</w:t>
      </w:r>
      <w:r>
        <w:rPr>
          <w:color w:val="auto"/>
          <w:szCs w:val="20"/>
        </w:rPr>
        <w:t>“ ve smyslu čl. 4.5 přílohy č. 5 zadávací dokumentace</w:t>
      </w:r>
      <w:r w:rsidRPr="00E46F70">
        <w:rPr>
          <w:color w:val="auto"/>
          <w:szCs w:val="20"/>
        </w:rPr>
        <w:t xml:space="preserve">.  </w:t>
      </w:r>
    </w:p>
    <w:p w14:paraId="3DF34868" w14:textId="6E279340" w:rsidR="00ED15E2" w:rsidRPr="00356859" w:rsidRDefault="00ED15E2" w:rsidP="00ED15E2">
      <w:pPr>
        <w:pStyle w:val="Zkladntext3"/>
        <w:spacing w:before="60" w:line="280" w:lineRule="atLeast"/>
        <w:rPr>
          <w:color w:val="auto"/>
          <w:szCs w:val="20"/>
        </w:rPr>
      </w:pPr>
      <w:r w:rsidRPr="00356859">
        <w:rPr>
          <w:color w:val="auto"/>
          <w:szCs w:val="20"/>
        </w:rPr>
        <w:t>Jako výhodnější bude hodnocen takov</w:t>
      </w:r>
      <w:r>
        <w:rPr>
          <w:color w:val="auto"/>
          <w:szCs w:val="20"/>
        </w:rPr>
        <w:t>ý Popis Služeb</w:t>
      </w:r>
      <w:r w:rsidRPr="00356859">
        <w:rPr>
          <w:color w:val="auto"/>
          <w:szCs w:val="20"/>
        </w:rPr>
        <w:t xml:space="preserve">, který: </w:t>
      </w:r>
    </w:p>
    <w:p w14:paraId="1E48F9C4" w14:textId="64ED52FE" w:rsidR="004C6F5A" w:rsidRDefault="004C6F5A" w:rsidP="004C6F5A">
      <w:pPr>
        <w:pStyle w:val="Zkladntext3"/>
        <w:numPr>
          <w:ilvl w:val="0"/>
          <w:numId w:val="24"/>
        </w:numPr>
        <w:spacing w:before="60" w:line="280" w:lineRule="atLeast"/>
        <w:rPr>
          <w:color w:val="auto"/>
          <w:szCs w:val="20"/>
        </w:rPr>
      </w:pPr>
      <w:r w:rsidRPr="004345B4">
        <w:rPr>
          <w:color w:val="auto"/>
          <w:szCs w:val="20"/>
        </w:rPr>
        <w:t>v němž dodavatel</w:t>
      </w:r>
      <w:r>
        <w:rPr>
          <w:color w:val="auto"/>
          <w:szCs w:val="20"/>
        </w:rPr>
        <w:t xml:space="preserve"> dle čl. </w:t>
      </w:r>
      <w:r>
        <w:rPr>
          <w:color w:val="auto"/>
          <w:szCs w:val="20"/>
        </w:rPr>
        <w:fldChar w:fldCharType="begin"/>
      </w:r>
      <w:r>
        <w:rPr>
          <w:color w:val="auto"/>
          <w:szCs w:val="20"/>
        </w:rPr>
        <w:instrText xml:space="preserve"> REF _Ref465436804 \r \h </w:instrText>
      </w:r>
      <w:r>
        <w:rPr>
          <w:color w:val="auto"/>
          <w:szCs w:val="20"/>
        </w:rPr>
      </w:r>
      <w:r>
        <w:rPr>
          <w:color w:val="auto"/>
          <w:szCs w:val="20"/>
        </w:rPr>
        <w:fldChar w:fldCharType="separate"/>
      </w:r>
      <w:r w:rsidR="009F3838">
        <w:rPr>
          <w:color w:val="auto"/>
          <w:szCs w:val="20"/>
        </w:rPr>
        <w:t>9</w:t>
      </w:r>
      <w:r>
        <w:rPr>
          <w:color w:val="auto"/>
          <w:szCs w:val="20"/>
        </w:rPr>
        <w:fldChar w:fldCharType="end"/>
      </w:r>
      <w:r>
        <w:rPr>
          <w:color w:val="auto"/>
          <w:szCs w:val="20"/>
        </w:rPr>
        <w:t xml:space="preserve"> bodu B., písm. b) této zadávací dokumentace,</w:t>
      </w:r>
      <w:r w:rsidRPr="004345B4">
        <w:rPr>
          <w:color w:val="auto"/>
          <w:szCs w:val="20"/>
        </w:rPr>
        <w:t xml:space="preserve"> vymezí</w:t>
      </w:r>
      <w:r>
        <w:rPr>
          <w:color w:val="auto"/>
          <w:szCs w:val="20"/>
        </w:rPr>
        <w:t xml:space="preserve">, nad rámec minimálních požadavků zadavatele </w:t>
      </w:r>
      <w:r w:rsidRPr="004345B4">
        <w:rPr>
          <w:rFonts w:eastAsia="Calibri"/>
          <w:color w:val="auto"/>
          <w:szCs w:val="22"/>
          <w:lang w:eastAsia="en-US"/>
        </w:rPr>
        <w:t>dle odst. 4.</w:t>
      </w:r>
      <w:r w:rsidR="00940DC3">
        <w:rPr>
          <w:rFonts w:eastAsia="Calibri"/>
          <w:color w:val="auto"/>
          <w:szCs w:val="22"/>
          <w:lang w:eastAsia="en-US"/>
        </w:rPr>
        <w:t>5</w:t>
      </w:r>
      <w:r w:rsidRPr="004345B4">
        <w:rPr>
          <w:rFonts w:eastAsia="Calibri"/>
          <w:color w:val="auto"/>
          <w:szCs w:val="22"/>
          <w:lang w:eastAsia="en-US"/>
        </w:rPr>
        <w:t xml:space="preserve"> přílohy č. 5 zadávací dokumentace</w:t>
      </w:r>
      <w:r>
        <w:rPr>
          <w:rFonts w:eastAsia="Calibri"/>
          <w:color w:val="auto"/>
          <w:szCs w:val="22"/>
          <w:lang w:eastAsia="en-US"/>
        </w:rPr>
        <w:t xml:space="preserve">, </w:t>
      </w:r>
      <w:r>
        <w:rPr>
          <w:color w:val="auto"/>
          <w:szCs w:val="20"/>
        </w:rPr>
        <w:t xml:space="preserve">širší rozsah dodatečných Služeb </w:t>
      </w:r>
      <w:r w:rsidRPr="004345B4">
        <w:rPr>
          <w:color w:val="auto"/>
          <w:szCs w:val="20"/>
        </w:rPr>
        <w:t xml:space="preserve">ve vztahu k danému cíli a k požadavkům </w:t>
      </w:r>
      <w:r>
        <w:rPr>
          <w:color w:val="auto"/>
          <w:szCs w:val="20"/>
        </w:rPr>
        <w:t xml:space="preserve">a cílům </w:t>
      </w:r>
      <w:r w:rsidRPr="004345B4">
        <w:rPr>
          <w:color w:val="auto"/>
          <w:szCs w:val="20"/>
        </w:rPr>
        <w:t>zadavatele uvedených v přílohách č. 8 až 11 zadávací dokumentace</w:t>
      </w:r>
      <w:r>
        <w:rPr>
          <w:color w:val="auto"/>
          <w:szCs w:val="20"/>
        </w:rPr>
        <w:t>,</w:t>
      </w:r>
    </w:p>
    <w:p w14:paraId="392D826B" w14:textId="70F3AF14" w:rsidR="00ED15E2" w:rsidRPr="00093E50" w:rsidRDefault="004C6F5A" w:rsidP="00093E50">
      <w:pPr>
        <w:pStyle w:val="Zkladntext3"/>
        <w:numPr>
          <w:ilvl w:val="0"/>
          <w:numId w:val="24"/>
        </w:numPr>
        <w:spacing w:before="60" w:line="280" w:lineRule="atLeast"/>
        <w:rPr>
          <w:color w:val="auto"/>
          <w:szCs w:val="20"/>
        </w:rPr>
      </w:pPr>
      <w:r w:rsidRPr="00912459">
        <w:rPr>
          <w:color w:val="auto"/>
          <w:szCs w:val="20"/>
        </w:rPr>
        <w:t xml:space="preserve">v němž dodavatel dle čl. </w:t>
      </w:r>
      <w:r w:rsidRPr="00912459">
        <w:rPr>
          <w:color w:val="auto"/>
          <w:szCs w:val="20"/>
        </w:rPr>
        <w:fldChar w:fldCharType="begin"/>
      </w:r>
      <w:r w:rsidRPr="00912459">
        <w:rPr>
          <w:color w:val="auto"/>
          <w:szCs w:val="20"/>
        </w:rPr>
        <w:instrText xml:space="preserve"> REF _Ref465436804 \r \h </w:instrText>
      </w:r>
      <w:r>
        <w:rPr>
          <w:szCs w:val="20"/>
        </w:rPr>
        <w:instrText xml:space="preserve"> \* MERGEFORMAT </w:instrText>
      </w:r>
      <w:r w:rsidRPr="00912459">
        <w:rPr>
          <w:color w:val="auto"/>
          <w:szCs w:val="20"/>
        </w:rPr>
      </w:r>
      <w:r w:rsidRPr="00912459">
        <w:rPr>
          <w:color w:val="auto"/>
          <w:szCs w:val="20"/>
        </w:rPr>
        <w:fldChar w:fldCharType="separate"/>
      </w:r>
      <w:r w:rsidR="009F3838">
        <w:rPr>
          <w:color w:val="auto"/>
          <w:szCs w:val="20"/>
        </w:rPr>
        <w:t>9</w:t>
      </w:r>
      <w:r w:rsidRPr="00912459">
        <w:rPr>
          <w:color w:val="auto"/>
          <w:szCs w:val="20"/>
        </w:rPr>
        <w:fldChar w:fldCharType="end"/>
      </w:r>
      <w:r w:rsidRPr="00912459">
        <w:rPr>
          <w:color w:val="auto"/>
          <w:szCs w:val="20"/>
        </w:rPr>
        <w:t xml:space="preserve"> bodu B., písm. c) této zadávací dokumentace přesnějí a přehledněji popíše vazby mezi jednotlivými cíli a činnostmi dle odst. 4.</w:t>
      </w:r>
      <w:r w:rsidR="00940DC3">
        <w:rPr>
          <w:color w:val="auto"/>
          <w:szCs w:val="20"/>
        </w:rPr>
        <w:t>5</w:t>
      </w:r>
      <w:r w:rsidRPr="00912459">
        <w:rPr>
          <w:color w:val="auto"/>
          <w:szCs w:val="20"/>
        </w:rPr>
        <w:t xml:space="preserve"> přílohy č. 5 zadávací dokumentace a jehož způsob poskytování služeb bude více zohledňovat cíle dle odst. 4.</w:t>
      </w:r>
      <w:r w:rsidR="00940DC3">
        <w:rPr>
          <w:color w:val="auto"/>
          <w:szCs w:val="20"/>
        </w:rPr>
        <w:t>5</w:t>
      </w:r>
      <w:r w:rsidRPr="00912459">
        <w:rPr>
          <w:color w:val="auto"/>
          <w:szCs w:val="20"/>
        </w:rPr>
        <w:t xml:space="preserve"> přílohy č. 5 zadávací dokumentace a požadavky a cíle zadavatele uvedených v přílohách č. 8 až 11 zadávací dokumentace</w:t>
      </w:r>
      <w:r>
        <w:rPr>
          <w:color w:val="auto"/>
          <w:szCs w:val="20"/>
        </w:rPr>
        <w:t>.</w:t>
      </w:r>
    </w:p>
    <w:p w14:paraId="5EBA73DE" w14:textId="7BE9D948" w:rsidR="00ED15E2" w:rsidRDefault="00ED15E2" w:rsidP="006154B7">
      <w:pPr>
        <w:pStyle w:val="Zkladntext3"/>
        <w:spacing w:before="120" w:line="280" w:lineRule="atLeast"/>
        <w:rPr>
          <w:b/>
          <w:color w:val="auto"/>
          <w:szCs w:val="20"/>
          <w:u w:val="single"/>
        </w:rPr>
      </w:pPr>
      <w:r w:rsidRPr="00ED15E2">
        <w:rPr>
          <w:b/>
          <w:color w:val="auto"/>
          <w:szCs w:val="20"/>
          <w:u w:val="single"/>
        </w:rPr>
        <w:t>Způsob hodnocení dílčího hodnotícího kritéria</w:t>
      </w:r>
      <w:r>
        <w:rPr>
          <w:b/>
          <w:color w:val="auto"/>
          <w:szCs w:val="20"/>
          <w:u w:val="single"/>
        </w:rPr>
        <w:t xml:space="preserve"> B</w:t>
      </w:r>
      <w:r w:rsidR="00290097">
        <w:rPr>
          <w:b/>
          <w:color w:val="auto"/>
          <w:szCs w:val="20"/>
          <w:u w:val="single"/>
        </w:rPr>
        <w:t>.</w:t>
      </w:r>
    </w:p>
    <w:p w14:paraId="7B0CF828" w14:textId="04E822CF" w:rsidR="00ED15E2" w:rsidRPr="00ED15E2" w:rsidRDefault="00ED15E2" w:rsidP="006154B7">
      <w:pPr>
        <w:pStyle w:val="Zkladntext3"/>
        <w:spacing w:before="120" w:line="280" w:lineRule="atLeast"/>
        <w:rPr>
          <w:color w:val="auto"/>
          <w:szCs w:val="20"/>
        </w:rPr>
      </w:pPr>
      <w:r w:rsidRPr="00ED15E2">
        <w:rPr>
          <w:color w:val="auto"/>
          <w:szCs w:val="20"/>
        </w:rPr>
        <w:lastRenderedPageBreak/>
        <w:t xml:space="preserve">V případě hodnocení nabídek podle dílčího hodnotícího kritéria </w:t>
      </w:r>
      <w:r>
        <w:rPr>
          <w:color w:val="auto"/>
          <w:szCs w:val="20"/>
        </w:rPr>
        <w:t>B</w:t>
      </w:r>
      <w:r w:rsidR="00290097">
        <w:rPr>
          <w:color w:val="auto"/>
          <w:szCs w:val="20"/>
        </w:rPr>
        <w:t>.</w:t>
      </w:r>
      <w:r w:rsidRPr="00ED15E2">
        <w:rPr>
          <w:color w:val="auto"/>
          <w:szCs w:val="20"/>
        </w:rPr>
        <w:t xml:space="preserve"> sestaví </w:t>
      </w:r>
      <w:r>
        <w:rPr>
          <w:color w:val="auto"/>
          <w:szCs w:val="20"/>
        </w:rPr>
        <w:t>zadavatel</w:t>
      </w:r>
      <w:r w:rsidRPr="00ED15E2">
        <w:rPr>
          <w:color w:val="auto"/>
          <w:szCs w:val="20"/>
        </w:rPr>
        <w:t xml:space="preserve"> pořadí nabídek od nejvýhodnější k nejméně výhodné.</w:t>
      </w:r>
    </w:p>
    <w:p w14:paraId="158D11C4" w14:textId="4FF8DAA6" w:rsidR="00ED15E2" w:rsidRPr="00ED15E2" w:rsidRDefault="00ED15E2" w:rsidP="00ED15E2">
      <w:pPr>
        <w:widowControl w:val="0"/>
        <w:spacing w:before="120" w:after="120" w:line="276" w:lineRule="auto"/>
        <w:rPr>
          <w:rFonts w:cs="Arial"/>
          <w:szCs w:val="20"/>
        </w:rPr>
      </w:pPr>
      <w:r w:rsidRPr="00ED15E2">
        <w:rPr>
          <w:rFonts w:cs="Arial"/>
          <w:szCs w:val="20"/>
        </w:rPr>
        <w:t xml:space="preserve">V rámci dílčího kritéria B přidělí </w:t>
      </w:r>
      <w:r>
        <w:rPr>
          <w:rFonts w:cs="Arial"/>
          <w:szCs w:val="20"/>
        </w:rPr>
        <w:t>zadavatel</w:t>
      </w:r>
      <w:r w:rsidRPr="00ED15E2">
        <w:rPr>
          <w:rFonts w:cs="Arial"/>
          <w:szCs w:val="20"/>
        </w:rPr>
        <w:t xml:space="preserve"> jako celek počet bodů jednotlivým nabídkám na základě dílčích hodnotících subkritérií B1. a</w:t>
      </w:r>
      <w:r>
        <w:rPr>
          <w:rFonts w:cs="Arial"/>
          <w:szCs w:val="20"/>
        </w:rPr>
        <w:t>ž</w:t>
      </w:r>
      <w:r w:rsidRPr="00ED15E2">
        <w:rPr>
          <w:rFonts w:cs="Arial"/>
          <w:szCs w:val="20"/>
        </w:rPr>
        <w:t xml:space="preserve"> B</w:t>
      </w:r>
      <w:r>
        <w:rPr>
          <w:rFonts w:cs="Arial"/>
          <w:szCs w:val="20"/>
        </w:rPr>
        <w:t>5</w:t>
      </w:r>
      <w:r w:rsidRPr="00ED15E2">
        <w:rPr>
          <w:rFonts w:cs="Arial"/>
          <w:szCs w:val="20"/>
        </w:rPr>
        <w:t>. Nejvýhodnější nabídka v daném ukazateli kvality (tzn. za každý ukazatel B1. a</w:t>
      </w:r>
      <w:r>
        <w:rPr>
          <w:rFonts w:cs="Arial"/>
          <w:szCs w:val="20"/>
        </w:rPr>
        <w:t>ž</w:t>
      </w:r>
      <w:r w:rsidRPr="00ED15E2">
        <w:rPr>
          <w:rFonts w:cs="Arial"/>
          <w:szCs w:val="20"/>
        </w:rPr>
        <w:t xml:space="preserve"> B</w:t>
      </w:r>
      <w:r>
        <w:rPr>
          <w:rFonts w:cs="Arial"/>
          <w:szCs w:val="20"/>
        </w:rPr>
        <w:t>5</w:t>
      </w:r>
      <w:r w:rsidRPr="00ED15E2">
        <w:rPr>
          <w:rFonts w:cs="Arial"/>
          <w:szCs w:val="20"/>
        </w:rPr>
        <w:t>. zvlášť) získá maximální možný počet 100 bodů a ostatní nabídky získají poměrný počet bodů vyjadřující kvalitu nabídky oproti nejlepší nab</w:t>
      </w:r>
      <w:r>
        <w:rPr>
          <w:rFonts w:cs="Arial"/>
          <w:szCs w:val="20"/>
        </w:rPr>
        <w:t>ídce v daném ukazateli kvality.</w:t>
      </w:r>
    </w:p>
    <w:p w14:paraId="5FEF53D5" w14:textId="0BE3F495" w:rsidR="00ED15E2" w:rsidRPr="00ED15E2" w:rsidRDefault="00ED15E2" w:rsidP="00ED15E2">
      <w:pPr>
        <w:widowControl w:val="0"/>
        <w:spacing w:before="120" w:after="120" w:line="276" w:lineRule="auto"/>
        <w:rPr>
          <w:rFonts w:cs="Arial"/>
          <w:szCs w:val="20"/>
        </w:rPr>
      </w:pPr>
      <w:r w:rsidRPr="00ED15E2">
        <w:rPr>
          <w:rFonts w:cs="Arial"/>
          <w:szCs w:val="20"/>
        </w:rPr>
        <w:t>Počet přidělených bodů bude následně pro každé subkritérium B1. a</w:t>
      </w:r>
      <w:r>
        <w:rPr>
          <w:rFonts w:cs="Arial"/>
          <w:szCs w:val="20"/>
        </w:rPr>
        <w:t>ž</w:t>
      </w:r>
      <w:r w:rsidRPr="00ED15E2">
        <w:rPr>
          <w:rFonts w:cs="Arial"/>
          <w:szCs w:val="20"/>
        </w:rPr>
        <w:t xml:space="preserve"> B</w:t>
      </w:r>
      <w:r>
        <w:rPr>
          <w:rFonts w:cs="Arial"/>
          <w:szCs w:val="20"/>
        </w:rPr>
        <w:t>5</w:t>
      </w:r>
      <w:r w:rsidRPr="00ED15E2">
        <w:rPr>
          <w:rFonts w:cs="Arial"/>
          <w:szCs w:val="20"/>
        </w:rPr>
        <w:t>. převážen procentní hodnotou přidělenou pro každé subkritérium v tabulce výše (bude získána tzv. převážená hodnota).</w:t>
      </w:r>
    </w:p>
    <w:p w14:paraId="455C5227" w14:textId="665074D7" w:rsidR="008C7868" w:rsidRDefault="00ED15E2" w:rsidP="00ED15E2">
      <w:pPr>
        <w:widowControl w:val="0"/>
        <w:spacing w:before="120" w:after="120" w:line="276" w:lineRule="auto"/>
        <w:rPr>
          <w:rFonts w:cs="Arial"/>
          <w:szCs w:val="20"/>
        </w:rPr>
      </w:pPr>
      <w:r w:rsidRPr="00ED15E2">
        <w:rPr>
          <w:rFonts w:cs="Arial"/>
          <w:szCs w:val="20"/>
        </w:rPr>
        <w:t xml:space="preserve">Po sečtení takto získaných převážených hodnot za jednotlivé ukazatele kvality B1. </w:t>
      </w:r>
      <w:r>
        <w:rPr>
          <w:rFonts w:cs="Arial"/>
          <w:szCs w:val="20"/>
        </w:rPr>
        <w:t>až</w:t>
      </w:r>
      <w:r w:rsidRPr="00ED15E2">
        <w:rPr>
          <w:rFonts w:cs="Arial"/>
          <w:szCs w:val="20"/>
        </w:rPr>
        <w:t xml:space="preserve"> B</w:t>
      </w:r>
      <w:r>
        <w:rPr>
          <w:rFonts w:cs="Arial"/>
          <w:szCs w:val="20"/>
        </w:rPr>
        <w:t>5</w:t>
      </w:r>
      <w:r w:rsidRPr="00ED15E2">
        <w:rPr>
          <w:rFonts w:cs="Arial"/>
          <w:szCs w:val="20"/>
        </w:rPr>
        <w:t>. bude určeno pořadí nabídek od nejvýhodnější k nejméně výhodné na základě vzorce níže, přičemž výsledná hodnota pak bude převážená váhou dílčího hodnotící</w:t>
      </w:r>
      <w:r>
        <w:rPr>
          <w:rFonts w:cs="Arial"/>
          <w:szCs w:val="20"/>
        </w:rPr>
        <w:t>ho kritéria v procentech (</w:t>
      </w:r>
      <w:r w:rsidR="00117128">
        <w:rPr>
          <w:rFonts w:cs="Arial"/>
          <w:szCs w:val="20"/>
        </w:rPr>
        <w:t xml:space="preserve">40 </w:t>
      </w:r>
      <w:r>
        <w:rPr>
          <w:rFonts w:cs="Arial"/>
          <w:szCs w:val="20"/>
        </w:rPr>
        <w:t>%)</w:t>
      </w:r>
      <w:r w:rsidRPr="00ED15E2">
        <w:rPr>
          <w:rFonts w:cs="Arial"/>
          <w:szCs w:val="20"/>
        </w:rPr>
        <w:t>:</w:t>
      </w:r>
    </w:p>
    <w:p w14:paraId="57F88662" w14:textId="77777777" w:rsidR="00ED15E2" w:rsidRDefault="00ED15E2" w:rsidP="00ED15E2">
      <w:pPr>
        <w:widowControl w:val="0"/>
        <w:spacing w:before="120" w:after="120" w:line="276" w:lineRule="auto"/>
        <w:rPr>
          <w:rFonts w:cs="Arial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375"/>
        <w:gridCol w:w="5451"/>
        <w:gridCol w:w="284"/>
        <w:gridCol w:w="2799"/>
      </w:tblGrid>
      <w:tr w:rsidR="00ED15E2" w14:paraId="56C87329" w14:textId="77777777" w:rsidTr="00117128">
        <w:tc>
          <w:tcPr>
            <w:tcW w:w="661" w:type="dxa"/>
            <w:vAlign w:val="center"/>
          </w:tcPr>
          <w:p w14:paraId="388136B3" w14:textId="77777777" w:rsidR="00ED15E2" w:rsidRDefault="00ED15E2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375" w:type="dxa"/>
            <w:vAlign w:val="center"/>
          </w:tcPr>
          <w:p w14:paraId="501C5308" w14:textId="77777777" w:rsidR="00ED15E2" w:rsidRDefault="00ED15E2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5451" w:type="dxa"/>
            <w:vAlign w:val="center"/>
          </w:tcPr>
          <w:p w14:paraId="69AA4A39" w14:textId="2D47735F" w:rsidR="00ED15E2" w:rsidRDefault="00ED15E2" w:rsidP="00ED15E2">
            <w:pPr>
              <w:spacing w:after="200" w:line="276" w:lineRule="auto"/>
              <w:jc w:val="center"/>
              <w:rPr>
                <w:rFonts w:cs="Arial"/>
                <w:b/>
                <w:szCs w:val="22"/>
                <w:lang w:eastAsia="en-US"/>
              </w:rPr>
            </w:pPr>
            <w:r w:rsidRPr="00ED15E2">
              <w:rPr>
                <w:rFonts w:cs="Arial"/>
                <w:b/>
                <w:szCs w:val="22"/>
                <w:lang w:eastAsia="en-US"/>
              </w:rPr>
              <w:t>Sečtená převážená bodová hodnota nabídky (součet B1. a</w:t>
            </w:r>
            <w:r>
              <w:rPr>
                <w:rFonts w:cs="Arial"/>
                <w:b/>
                <w:szCs w:val="22"/>
                <w:lang w:eastAsia="en-US"/>
              </w:rPr>
              <w:t>ž</w:t>
            </w:r>
            <w:r w:rsidRPr="00ED15E2">
              <w:rPr>
                <w:rFonts w:cs="Arial"/>
                <w:b/>
                <w:szCs w:val="22"/>
                <w:lang w:eastAsia="en-US"/>
              </w:rPr>
              <w:t xml:space="preserve"> B</w:t>
            </w:r>
            <w:r>
              <w:rPr>
                <w:rFonts w:cs="Arial"/>
                <w:b/>
                <w:szCs w:val="22"/>
                <w:lang w:eastAsia="en-US"/>
              </w:rPr>
              <w:t>5</w:t>
            </w:r>
            <w:r w:rsidRPr="00ED15E2">
              <w:rPr>
                <w:rFonts w:cs="Arial"/>
                <w:b/>
                <w:szCs w:val="22"/>
                <w:lang w:eastAsia="en-US"/>
              </w:rPr>
              <w:t>.)</w:t>
            </w:r>
          </w:p>
        </w:tc>
        <w:tc>
          <w:tcPr>
            <w:tcW w:w="284" w:type="dxa"/>
            <w:vAlign w:val="center"/>
          </w:tcPr>
          <w:p w14:paraId="44EE5143" w14:textId="77777777" w:rsidR="00ED15E2" w:rsidRDefault="00ED15E2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2799" w:type="dxa"/>
            <w:vAlign w:val="center"/>
          </w:tcPr>
          <w:p w14:paraId="05B0480B" w14:textId="77777777" w:rsidR="00ED15E2" w:rsidRDefault="00ED15E2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</w:tr>
      <w:tr w:rsidR="00ED15E2" w14:paraId="69FB9FA2" w14:textId="77777777" w:rsidTr="00117128">
        <w:tc>
          <w:tcPr>
            <w:tcW w:w="661" w:type="dxa"/>
            <w:vAlign w:val="center"/>
          </w:tcPr>
          <w:p w14:paraId="62F6C954" w14:textId="373934C3" w:rsidR="00ED15E2" w:rsidRDefault="00117128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40</w:t>
            </w:r>
          </w:p>
        </w:tc>
        <w:tc>
          <w:tcPr>
            <w:tcW w:w="375" w:type="dxa"/>
            <w:vAlign w:val="center"/>
          </w:tcPr>
          <w:p w14:paraId="309688C3" w14:textId="77777777" w:rsidR="00ED15E2" w:rsidRDefault="00ED15E2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X</w:t>
            </w:r>
          </w:p>
        </w:tc>
        <w:tc>
          <w:tcPr>
            <w:tcW w:w="5451" w:type="dxa"/>
          </w:tcPr>
          <w:p w14:paraId="1A09743D" w14:textId="77777777" w:rsidR="00ED15E2" w:rsidRDefault="00ED15E2" w:rsidP="008C2F83">
            <w:pPr>
              <w:spacing w:after="200" w:line="276" w:lineRule="auto"/>
              <w:jc w:val="center"/>
              <w:rPr>
                <w:rFonts w:cs="Arial"/>
                <w:b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_________________________________________________</w:t>
            </w:r>
          </w:p>
        </w:tc>
        <w:tc>
          <w:tcPr>
            <w:tcW w:w="284" w:type="dxa"/>
            <w:vAlign w:val="center"/>
          </w:tcPr>
          <w:p w14:paraId="77BD0200" w14:textId="77777777" w:rsidR="00ED15E2" w:rsidRDefault="00ED15E2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  <w:r w:rsidRPr="001305CA">
              <w:rPr>
                <w:rFonts w:cs="Arial"/>
                <w:b/>
                <w:szCs w:val="22"/>
                <w:lang w:eastAsia="en-US"/>
              </w:rPr>
              <w:t>=</w:t>
            </w:r>
          </w:p>
        </w:tc>
        <w:tc>
          <w:tcPr>
            <w:tcW w:w="2799" w:type="dxa"/>
            <w:vAlign w:val="center"/>
          </w:tcPr>
          <w:p w14:paraId="2902C2E5" w14:textId="6F4F3051" w:rsidR="00ED15E2" w:rsidRDefault="00ED15E2" w:rsidP="00ED15E2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  <w:r w:rsidRPr="001305CA">
              <w:rPr>
                <w:rFonts w:cs="Arial"/>
                <w:b/>
                <w:szCs w:val="22"/>
                <w:lang w:eastAsia="en-US"/>
              </w:rPr>
              <w:t xml:space="preserve">Počet bodů za kritérium </w:t>
            </w:r>
            <w:r>
              <w:rPr>
                <w:rFonts w:cs="Arial"/>
                <w:b/>
                <w:szCs w:val="22"/>
                <w:lang w:eastAsia="en-US"/>
              </w:rPr>
              <w:t>B</w:t>
            </w:r>
          </w:p>
        </w:tc>
      </w:tr>
      <w:tr w:rsidR="00ED15E2" w14:paraId="7E1AEB2E" w14:textId="77777777" w:rsidTr="00117128">
        <w:trPr>
          <w:trHeight w:val="541"/>
        </w:trPr>
        <w:tc>
          <w:tcPr>
            <w:tcW w:w="661" w:type="dxa"/>
            <w:vAlign w:val="center"/>
          </w:tcPr>
          <w:p w14:paraId="7527FEE3" w14:textId="77777777" w:rsidR="00ED15E2" w:rsidRDefault="00ED15E2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375" w:type="dxa"/>
            <w:vAlign w:val="center"/>
          </w:tcPr>
          <w:p w14:paraId="1A6A4008" w14:textId="77777777" w:rsidR="00ED15E2" w:rsidRDefault="00ED15E2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5451" w:type="dxa"/>
            <w:vAlign w:val="center"/>
          </w:tcPr>
          <w:p w14:paraId="7927263B" w14:textId="37C5B861" w:rsidR="00ED15E2" w:rsidRDefault="00ED15E2" w:rsidP="00ED15E2">
            <w:pPr>
              <w:spacing w:after="200" w:line="276" w:lineRule="auto"/>
              <w:jc w:val="center"/>
              <w:rPr>
                <w:rFonts w:cs="Arial"/>
                <w:b/>
                <w:szCs w:val="22"/>
                <w:lang w:eastAsia="en-US"/>
              </w:rPr>
            </w:pPr>
            <w:r w:rsidRPr="00ED15E2">
              <w:rPr>
                <w:rFonts w:cs="Arial"/>
                <w:b/>
                <w:szCs w:val="22"/>
                <w:lang w:eastAsia="en-US"/>
              </w:rPr>
              <w:t>Sečtená převážená bodová hodnota nejlepší nabídky, tzn. nejvyšší hodnota (součet B1. a</w:t>
            </w:r>
            <w:r>
              <w:rPr>
                <w:rFonts w:cs="Arial"/>
                <w:b/>
                <w:szCs w:val="22"/>
                <w:lang w:eastAsia="en-US"/>
              </w:rPr>
              <w:t>ž</w:t>
            </w:r>
            <w:r w:rsidRPr="00ED15E2">
              <w:rPr>
                <w:rFonts w:cs="Arial"/>
                <w:b/>
                <w:szCs w:val="22"/>
                <w:lang w:eastAsia="en-US"/>
              </w:rPr>
              <w:t xml:space="preserve"> B</w:t>
            </w:r>
            <w:r>
              <w:rPr>
                <w:rFonts w:cs="Arial"/>
                <w:b/>
                <w:szCs w:val="22"/>
                <w:lang w:eastAsia="en-US"/>
              </w:rPr>
              <w:t>5</w:t>
            </w:r>
            <w:r w:rsidRPr="00ED15E2">
              <w:rPr>
                <w:rFonts w:cs="Arial"/>
                <w:b/>
                <w:szCs w:val="22"/>
                <w:lang w:eastAsia="en-US"/>
              </w:rPr>
              <w:t>.)</w:t>
            </w:r>
          </w:p>
        </w:tc>
        <w:tc>
          <w:tcPr>
            <w:tcW w:w="284" w:type="dxa"/>
            <w:vAlign w:val="center"/>
          </w:tcPr>
          <w:p w14:paraId="6DF28F88" w14:textId="77777777" w:rsidR="00ED15E2" w:rsidRDefault="00ED15E2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2799" w:type="dxa"/>
            <w:vAlign w:val="center"/>
          </w:tcPr>
          <w:p w14:paraId="0D79360B" w14:textId="77777777" w:rsidR="00ED15E2" w:rsidRDefault="00ED15E2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</w:tr>
    </w:tbl>
    <w:p w14:paraId="6B011EDE" w14:textId="2AF8BB4F" w:rsidR="00EB113D" w:rsidRPr="0043516E" w:rsidRDefault="00CC2A36" w:rsidP="00EB113D">
      <w:pPr>
        <w:pStyle w:val="Zkladntext3"/>
        <w:spacing w:before="120" w:line="280" w:lineRule="atLeast"/>
        <w:rPr>
          <w:b/>
          <w:color w:val="auto"/>
        </w:rPr>
      </w:pPr>
      <w:r>
        <w:rPr>
          <w:b/>
          <w:color w:val="auto"/>
          <w:szCs w:val="20"/>
        </w:rPr>
        <w:t>C.</w:t>
      </w:r>
      <w:r w:rsidR="00EB113D" w:rsidRPr="0043516E">
        <w:rPr>
          <w:b/>
          <w:color w:val="auto"/>
          <w:szCs w:val="20"/>
        </w:rPr>
        <w:t xml:space="preserve"> </w:t>
      </w:r>
      <w:r w:rsidR="00845AD5" w:rsidRPr="00845AD5">
        <w:rPr>
          <w:b/>
          <w:color w:val="auto"/>
        </w:rPr>
        <w:t xml:space="preserve">Rozsah potřebné součinnosti </w:t>
      </w:r>
      <w:r w:rsidR="00016542">
        <w:rPr>
          <w:b/>
          <w:color w:val="auto"/>
        </w:rPr>
        <w:t>zadavatele</w:t>
      </w:r>
    </w:p>
    <w:p w14:paraId="770FE475" w14:textId="020EDD3F" w:rsidR="00ED15E2" w:rsidRDefault="00EB113D" w:rsidP="00EB113D">
      <w:pPr>
        <w:widowControl w:val="0"/>
        <w:spacing w:before="120" w:after="120" w:line="276" w:lineRule="auto"/>
        <w:rPr>
          <w:szCs w:val="20"/>
        </w:rPr>
      </w:pPr>
      <w:r w:rsidRPr="0043516E">
        <w:rPr>
          <w:szCs w:val="20"/>
        </w:rPr>
        <w:t xml:space="preserve">Toto dílčí hodnotící kritérium představuje kvalitativní kritérium. Předmětem hodnocení bude </w:t>
      </w:r>
      <w:r w:rsidR="00D52905">
        <w:rPr>
          <w:szCs w:val="20"/>
        </w:rPr>
        <w:t>rozsah potřebné součinnosti zadavatele</w:t>
      </w:r>
      <w:r w:rsidR="00016542">
        <w:rPr>
          <w:szCs w:val="20"/>
        </w:rPr>
        <w:t xml:space="preserve"> (tj. Objednatele dle Smlouvy)</w:t>
      </w:r>
      <w:r w:rsidR="00D52905">
        <w:rPr>
          <w:szCs w:val="20"/>
        </w:rPr>
        <w:t xml:space="preserve"> při realizaci Služeb</w:t>
      </w:r>
      <w:r>
        <w:rPr>
          <w:szCs w:val="20"/>
        </w:rPr>
        <w:t>.</w:t>
      </w:r>
    </w:p>
    <w:p w14:paraId="5E7AA309" w14:textId="1141051B" w:rsidR="00CD0D9B" w:rsidRDefault="00CD0D9B" w:rsidP="00EB113D">
      <w:pPr>
        <w:widowControl w:val="0"/>
        <w:spacing w:before="120" w:after="120" w:line="276" w:lineRule="auto"/>
        <w:rPr>
          <w:szCs w:val="20"/>
        </w:rPr>
      </w:pPr>
      <w:r>
        <w:rPr>
          <w:rFonts w:eastAsia="Calibri" w:cs="Arial"/>
          <w:b/>
          <w:szCs w:val="22"/>
          <w:lang w:eastAsia="en-US"/>
        </w:rPr>
        <w:t>P</w:t>
      </w:r>
      <w:r w:rsidRPr="00035AC1">
        <w:rPr>
          <w:rFonts w:eastAsia="Calibri" w:cs="Arial"/>
          <w:b/>
          <w:szCs w:val="22"/>
          <w:lang w:eastAsia="en-US"/>
        </w:rPr>
        <w:t>odklad</w:t>
      </w:r>
      <w:r>
        <w:rPr>
          <w:rFonts w:eastAsia="Calibri" w:cs="Arial"/>
          <w:b/>
          <w:szCs w:val="22"/>
          <w:lang w:eastAsia="en-US"/>
        </w:rPr>
        <w:t>em</w:t>
      </w:r>
      <w:r w:rsidRPr="00035AC1">
        <w:rPr>
          <w:rFonts w:eastAsia="Calibri" w:cs="Arial"/>
          <w:b/>
          <w:szCs w:val="22"/>
          <w:lang w:eastAsia="en-US"/>
        </w:rPr>
        <w:t xml:space="preserve"> pro hodnocení dle tohoto dílčího kritéria </w:t>
      </w:r>
      <w:r>
        <w:rPr>
          <w:rFonts w:eastAsia="Calibri" w:cs="Arial"/>
          <w:b/>
          <w:szCs w:val="22"/>
          <w:lang w:eastAsia="en-US"/>
        </w:rPr>
        <w:t xml:space="preserve">bude </w:t>
      </w:r>
      <w:r w:rsidRPr="00035AC1">
        <w:rPr>
          <w:rFonts w:eastAsia="Calibri" w:cs="Arial"/>
          <w:b/>
          <w:szCs w:val="22"/>
          <w:lang w:eastAsia="en-US"/>
        </w:rPr>
        <w:t>dodavatel</w:t>
      </w:r>
      <w:r>
        <w:rPr>
          <w:rFonts w:eastAsia="Calibri" w:cs="Arial"/>
          <w:b/>
          <w:szCs w:val="22"/>
          <w:lang w:eastAsia="en-US"/>
        </w:rPr>
        <w:t>em</w:t>
      </w:r>
      <w:r w:rsidRPr="00035AC1">
        <w:rPr>
          <w:rFonts w:eastAsia="Calibri" w:cs="Arial"/>
          <w:b/>
          <w:szCs w:val="22"/>
          <w:lang w:eastAsia="en-US"/>
        </w:rPr>
        <w:t xml:space="preserve"> zprac</w:t>
      </w:r>
      <w:r>
        <w:rPr>
          <w:rFonts w:eastAsia="Calibri" w:cs="Arial"/>
          <w:b/>
          <w:szCs w:val="22"/>
          <w:lang w:eastAsia="en-US"/>
        </w:rPr>
        <w:t>ovaný</w:t>
      </w:r>
      <w:r w:rsidRPr="00035AC1">
        <w:rPr>
          <w:rFonts w:eastAsia="Calibri" w:cs="Arial"/>
          <w:b/>
          <w:szCs w:val="22"/>
          <w:lang w:eastAsia="en-US"/>
        </w:rPr>
        <w:t xml:space="preserve"> dokument „Popis Služeb“</w:t>
      </w:r>
      <w:r>
        <w:rPr>
          <w:rFonts w:eastAsia="Calibri" w:cs="Arial"/>
          <w:b/>
          <w:szCs w:val="22"/>
          <w:lang w:eastAsia="en-US"/>
        </w:rPr>
        <w:t xml:space="preserve"> (který slouží rovněž jako podklad pro hodnocení nabídek dle kritéria B.)</w:t>
      </w:r>
      <w:r w:rsidRPr="00035AC1">
        <w:rPr>
          <w:rFonts w:eastAsia="Calibri" w:cs="Arial"/>
          <w:b/>
          <w:szCs w:val="22"/>
          <w:lang w:eastAsia="en-US"/>
        </w:rPr>
        <w:t>,</w:t>
      </w:r>
      <w:r w:rsidR="00BF7C97">
        <w:rPr>
          <w:rFonts w:eastAsia="Calibri" w:cs="Arial"/>
          <w:b/>
          <w:szCs w:val="22"/>
          <w:lang w:eastAsia="en-US"/>
        </w:rPr>
        <w:t xml:space="preserve"> a to v části </w:t>
      </w:r>
      <w:r w:rsidR="00BF7C97" w:rsidRPr="00BF7C97">
        <w:rPr>
          <w:rFonts w:eastAsia="Calibri" w:cs="Arial"/>
          <w:b/>
          <w:szCs w:val="22"/>
          <w:lang w:eastAsia="en-US"/>
        </w:rPr>
        <w:t xml:space="preserve">dle </w:t>
      </w:r>
      <w:r w:rsidR="00BF7C97" w:rsidRPr="00BF7C97">
        <w:rPr>
          <w:b/>
          <w:szCs w:val="20"/>
        </w:rPr>
        <w:t xml:space="preserve">čl. </w:t>
      </w:r>
      <w:r w:rsidR="00BF7C97" w:rsidRPr="00BF7C97">
        <w:rPr>
          <w:b/>
          <w:szCs w:val="20"/>
        </w:rPr>
        <w:fldChar w:fldCharType="begin"/>
      </w:r>
      <w:r w:rsidR="00BF7C97" w:rsidRPr="00BF7C97">
        <w:rPr>
          <w:b/>
          <w:szCs w:val="20"/>
        </w:rPr>
        <w:instrText xml:space="preserve"> REF _Ref465436804 \r \h  \* MERGEFORMAT </w:instrText>
      </w:r>
      <w:r w:rsidR="00BF7C97" w:rsidRPr="00BF7C97">
        <w:rPr>
          <w:b/>
          <w:szCs w:val="20"/>
        </w:rPr>
      </w:r>
      <w:r w:rsidR="00BF7C97" w:rsidRPr="00BF7C97">
        <w:rPr>
          <w:b/>
          <w:szCs w:val="20"/>
        </w:rPr>
        <w:fldChar w:fldCharType="separate"/>
      </w:r>
      <w:r w:rsidR="009F3838">
        <w:rPr>
          <w:b/>
          <w:szCs w:val="20"/>
        </w:rPr>
        <w:t>9</w:t>
      </w:r>
      <w:r w:rsidR="00BF7C97" w:rsidRPr="00BF7C97">
        <w:rPr>
          <w:b/>
          <w:szCs w:val="20"/>
        </w:rPr>
        <w:fldChar w:fldCharType="end"/>
      </w:r>
      <w:r w:rsidR="00BF7C97" w:rsidRPr="00BF7C97">
        <w:rPr>
          <w:b/>
          <w:szCs w:val="20"/>
        </w:rPr>
        <w:t xml:space="preserve"> bodu B., písm. d) této zadávací dokumentace</w:t>
      </w:r>
      <w:r w:rsidR="00BF7C97">
        <w:rPr>
          <w:b/>
          <w:szCs w:val="20"/>
        </w:rPr>
        <w:t>,</w:t>
      </w:r>
      <w:r w:rsidRPr="00BF7C97">
        <w:rPr>
          <w:rFonts w:eastAsia="Calibri" w:cs="Arial"/>
          <w:b/>
          <w:szCs w:val="22"/>
          <w:lang w:eastAsia="en-US"/>
        </w:rPr>
        <w:t xml:space="preserve"> v němž</w:t>
      </w:r>
      <w:r w:rsidRPr="00035AC1">
        <w:rPr>
          <w:rFonts w:eastAsia="Calibri" w:cs="Arial"/>
          <w:b/>
          <w:szCs w:val="22"/>
          <w:lang w:eastAsia="en-US"/>
        </w:rPr>
        <w:t xml:space="preserve"> </w:t>
      </w:r>
      <w:r>
        <w:rPr>
          <w:rFonts w:eastAsia="Calibri" w:cs="Arial"/>
          <w:b/>
          <w:szCs w:val="22"/>
          <w:lang w:eastAsia="en-US"/>
        </w:rPr>
        <w:t xml:space="preserve">dodavatel </w:t>
      </w:r>
      <w:r w:rsidRPr="00035AC1">
        <w:rPr>
          <w:rFonts w:eastAsia="Calibri" w:cs="Arial"/>
          <w:b/>
          <w:szCs w:val="22"/>
          <w:lang w:eastAsia="en-US"/>
        </w:rPr>
        <w:t xml:space="preserve">popíše </w:t>
      </w:r>
      <w:r>
        <w:rPr>
          <w:rFonts w:eastAsia="Calibri" w:cs="Arial"/>
          <w:b/>
          <w:szCs w:val="22"/>
          <w:lang w:eastAsia="en-US"/>
        </w:rPr>
        <w:t xml:space="preserve">rozsah potřebné součinnosti </w:t>
      </w:r>
      <w:r w:rsidR="00016542">
        <w:rPr>
          <w:rFonts w:eastAsia="Calibri" w:cs="Arial"/>
          <w:b/>
          <w:szCs w:val="22"/>
          <w:lang w:eastAsia="en-US"/>
        </w:rPr>
        <w:t>zadavatele</w:t>
      </w:r>
      <w:r>
        <w:rPr>
          <w:rFonts w:eastAsia="Calibri" w:cs="Arial"/>
          <w:b/>
          <w:szCs w:val="22"/>
          <w:lang w:eastAsia="en-US"/>
        </w:rPr>
        <w:t xml:space="preserve">. </w:t>
      </w:r>
    </w:p>
    <w:p w14:paraId="1CE705A0" w14:textId="09F44F9F" w:rsidR="00D52905" w:rsidRPr="00356859" w:rsidRDefault="00D52905" w:rsidP="00D52905">
      <w:pPr>
        <w:pStyle w:val="Zkladntext3"/>
        <w:spacing w:before="60" w:line="280" w:lineRule="atLeast"/>
        <w:rPr>
          <w:color w:val="auto"/>
          <w:szCs w:val="20"/>
        </w:rPr>
      </w:pPr>
      <w:r w:rsidRPr="00356859">
        <w:rPr>
          <w:color w:val="auto"/>
          <w:szCs w:val="20"/>
        </w:rPr>
        <w:t>Jako výhodnější bude hodnocen takov</w:t>
      </w:r>
      <w:r>
        <w:rPr>
          <w:color w:val="auto"/>
          <w:szCs w:val="20"/>
        </w:rPr>
        <w:t>ý Popis Služeb</w:t>
      </w:r>
      <w:r w:rsidRPr="00356859">
        <w:rPr>
          <w:color w:val="auto"/>
          <w:szCs w:val="20"/>
        </w:rPr>
        <w:t>, který</w:t>
      </w:r>
      <w:r w:rsidR="00DF3C5D">
        <w:rPr>
          <w:color w:val="auto"/>
          <w:szCs w:val="20"/>
        </w:rPr>
        <w:t xml:space="preserve"> bude požadovat součinnost zadavatele v menším časovém rozsahu, na nižších odborných pozicích, a s delšími časovými lhůtami od okamžiku doručení žádosti o poskytnutí součinnosti zadavateli do okamžiku, kdy by tato součinnost měla být poskytnuta.</w:t>
      </w:r>
    </w:p>
    <w:p w14:paraId="602417D4" w14:textId="21AE7B7E" w:rsidR="00D52905" w:rsidRDefault="00D52905" w:rsidP="00F00BB7">
      <w:pPr>
        <w:pStyle w:val="Zkladntext3"/>
        <w:spacing w:before="60" w:line="280" w:lineRule="atLeast"/>
        <w:ind w:left="720"/>
        <w:rPr>
          <w:szCs w:val="20"/>
        </w:rPr>
      </w:pPr>
    </w:p>
    <w:p w14:paraId="6289D21C" w14:textId="00FB3ADB" w:rsidR="003473F6" w:rsidRDefault="003473F6" w:rsidP="003473F6">
      <w:pPr>
        <w:pStyle w:val="Zkladntext3"/>
        <w:spacing w:before="120" w:line="280" w:lineRule="atLeast"/>
        <w:rPr>
          <w:b/>
          <w:color w:val="auto"/>
          <w:szCs w:val="20"/>
          <w:u w:val="single"/>
        </w:rPr>
      </w:pPr>
      <w:r w:rsidRPr="00ED15E2">
        <w:rPr>
          <w:b/>
          <w:color w:val="auto"/>
          <w:szCs w:val="20"/>
          <w:u w:val="single"/>
        </w:rPr>
        <w:t>Způsob hodnocení dílčího hodnotícího kritéria</w:t>
      </w:r>
      <w:r>
        <w:rPr>
          <w:b/>
          <w:color w:val="auto"/>
          <w:szCs w:val="20"/>
          <w:u w:val="single"/>
        </w:rPr>
        <w:t xml:space="preserve"> C.</w:t>
      </w:r>
    </w:p>
    <w:p w14:paraId="43788150" w14:textId="53A90855" w:rsidR="003473F6" w:rsidRPr="00356859" w:rsidRDefault="003473F6" w:rsidP="003473F6">
      <w:pPr>
        <w:spacing w:before="120" w:line="280" w:lineRule="atLeast"/>
        <w:ind w:right="-2"/>
        <w:rPr>
          <w:rFonts w:eastAsia="Calibri" w:cs="Arial"/>
          <w:szCs w:val="22"/>
          <w:lang w:eastAsia="en-US"/>
        </w:rPr>
      </w:pPr>
      <w:r w:rsidRPr="00356859">
        <w:rPr>
          <w:rFonts w:eastAsia="Calibri" w:cs="Arial"/>
          <w:szCs w:val="22"/>
          <w:lang w:eastAsia="en-US"/>
        </w:rPr>
        <w:t xml:space="preserve">V případě hodnocení nabídek podle dílčího hodnotícího kritéria </w:t>
      </w:r>
      <w:r>
        <w:rPr>
          <w:rFonts w:eastAsia="Calibri" w:cs="Arial"/>
          <w:szCs w:val="22"/>
          <w:lang w:eastAsia="en-US"/>
        </w:rPr>
        <w:t>C.</w:t>
      </w:r>
      <w:r w:rsidRPr="00356859">
        <w:rPr>
          <w:rFonts w:eastAsia="Calibri" w:cs="Arial"/>
          <w:szCs w:val="22"/>
          <w:lang w:eastAsia="en-US"/>
        </w:rPr>
        <w:t xml:space="preserve"> sestaví </w:t>
      </w:r>
      <w:r>
        <w:rPr>
          <w:rFonts w:eastAsia="Calibri" w:cs="Arial"/>
          <w:szCs w:val="22"/>
          <w:lang w:eastAsia="en-US"/>
        </w:rPr>
        <w:t>zadavatel</w:t>
      </w:r>
      <w:r w:rsidRPr="00356859">
        <w:rPr>
          <w:rFonts w:eastAsia="Calibri" w:cs="Arial"/>
          <w:szCs w:val="22"/>
          <w:lang w:eastAsia="en-US"/>
        </w:rPr>
        <w:t xml:space="preserve"> pořadí nabídek od nejvýhodnější k nejméně výhodné. </w:t>
      </w:r>
    </w:p>
    <w:p w14:paraId="46AD7B7C" w14:textId="51E5F50B" w:rsidR="00ED15E2" w:rsidRDefault="003473F6" w:rsidP="003473F6">
      <w:pPr>
        <w:widowControl w:val="0"/>
        <w:spacing w:before="120" w:after="120" w:line="276" w:lineRule="auto"/>
        <w:rPr>
          <w:rFonts w:eastAsia="Calibri" w:cs="Arial"/>
          <w:szCs w:val="22"/>
          <w:lang w:eastAsia="en-US"/>
        </w:rPr>
      </w:pPr>
      <w:r w:rsidRPr="00356859">
        <w:rPr>
          <w:rFonts w:eastAsia="Calibri" w:cs="Arial"/>
          <w:szCs w:val="22"/>
          <w:lang w:eastAsia="en-US"/>
        </w:rPr>
        <w:t>V rámci dílčího kritéria C</w:t>
      </w:r>
      <w:r>
        <w:rPr>
          <w:rFonts w:eastAsia="Calibri" w:cs="Arial"/>
          <w:szCs w:val="22"/>
          <w:lang w:eastAsia="en-US"/>
        </w:rPr>
        <w:t>.</w:t>
      </w:r>
      <w:r w:rsidRPr="00356859">
        <w:rPr>
          <w:rFonts w:eastAsia="Calibri" w:cs="Arial"/>
          <w:szCs w:val="22"/>
          <w:lang w:eastAsia="en-US"/>
        </w:rPr>
        <w:t xml:space="preserve"> přidělí </w:t>
      </w:r>
      <w:r>
        <w:rPr>
          <w:rFonts w:eastAsia="Calibri" w:cs="Arial"/>
          <w:szCs w:val="22"/>
          <w:lang w:eastAsia="en-US"/>
        </w:rPr>
        <w:t>zadavatel</w:t>
      </w:r>
      <w:r w:rsidRPr="00356859">
        <w:rPr>
          <w:rFonts w:eastAsia="Calibri" w:cs="Arial"/>
          <w:szCs w:val="22"/>
          <w:lang w:eastAsia="en-US"/>
        </w:rPr>
        <w:t xml:space="preserve"> jako celek počet bodů jednotlivým nabídkám. Nejvýhodnější nabídka v daném ukazateli kvality získá maximální možný počet 100 bodů a ostatní nabídky získají poměrný počet bodů vyjadřující kvalitu nabídky oproti nejlepší nabídce v daném ukazateli kvality, přičemž</w:t>
      </w:r>
      <w:r w:rsidRPr="00356859">
        <w:rPr>
          <w:rFonts w:cs="Arial"/>
        </w:rPr>
        <w:t xml:space="preserve"> v</w:t>
      </w:r>
      <w:r w:rsidRPr="00356859">
        <w:rPr>
          <w:rFonts w:eastAsia="Calibri" w:cs="Arial"/>
          <w:szCs w:val="22"/>
          <w:lang w:eastAsia="en-US"/>
        </w:rPr>
        <w:t>ýsledná hodnota pak bude převážená váhou dílčího hodnotícího kritéria v procentech (</w:t>
      </w:r>
      <w:r w:rsidR="00117128" w:rsidRPr="00356859">
        <w:rPr>
          <w:rFonts w:eastAsia="Calibri" w:cs="Arial"/>
          <w:szCs w:val="22"/>
          <w:lang w:eastAsia="en-US"/>
        </w:rPr>
        <w:t>1</w:t>
      </w:r>
      <w:r w:rsidR="00117128">
        <w:rPr>
          <w:rFonts w:eastAsia="Calibri" w:cs="Arial"/>
          <w:szCs w:val="22"/>
          <w:lang w:eastAsia="en-US"/>
        </w:rPr>
        <w:t>0</w:t>
      </w:r>
      <w:r w:rsidR="00117128" w:rsidRPr="00356859">
        <w:rPr>
          <w:rFonts w:eastAsia="Calibri" w:cs="Arial"/>
          <w:szCs w:val="22"/>
          <w:lang w:eastAsia="en-US"/>
        </w:rPr>
        <w:t xml:space="preserve"> </w:t>
      </w:r>
      <w:r>
        <w:rPr>
          <w:rFonts w:eastAsia="Calibri" w:cs="Arial"/>
          <w:szCs w:val="22"/>
          <w:lang w:eastAsia="en-US"/>
        </w:rPr>
        <w:t>%)</w:t>
      </w:r>
      <w:r w:rsidRPr="00356859">
        <w:rPr>
          <w:rFonts w:eastAsia="Calibri" w:cs="Arial"/>
          <w:szCs w:val="22"/>
          <w:lang w:eastAsia="en-US"/>
        </w:rPr>
        <w:t>:</w:t>
      </w:r>
    </w:p>
    <w:p w14:paraId="0E6B6E40" w14:textId="77777777" w:rsidR="003473F6" w:rsidRDefault="003473F6" w:rsidP="003473F6">
      <w:pPr>
        <w:widowControl w:val="0"/>
        <w:spacing w:before="120" w:after="120" w:line="276" w:lineRule="auto"/>
        <w:rPr>
          <w:rFonts w:eastAsia="Calibri" w:cs="Arial"/>
          <w:szCs w:val="22"/>
          <w:lang w:eastAsia="en-US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"/>
        <w:gridCol w:w="5670"/>
        <w:gridCol w:w="219"/>
        <w:gridCol w:w="65"/>
        <w:gridCol w:w="171"/>
        <w:gridCol w:w="2628"/>
      </w:tblGrid>
      <w:tr w:rsidR="003473F6" w14:paraId="4CF79199" w14:textId="77777777" w:rsidTr="00117128">
        <w:tc>
          <w:tcPr>
            <w:tcW w:w="534" w:type="dxa"/>
            <w:vAlign w:val="center"/>
          </w:tcPr>
          <w:p w14:paraId="44D363A5" w14:textId="77777777" w:rsidR="003473F6" w:rsidRDefault="003473F6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283" w:type="dxa"/>
            <w:vAlign w:val="center"/>
          </w:tcPr>
          <w:p w14:paraId="7CA27845" w14:textId="77777777" w:rsidR="003473F6" w:rsidRDefault="003473F6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5889" w:type="dxa"/>
            <w:gridSpan w:val="2"/>
            <w:vAlign w:val="center"/>
          </w:tcPr>
          <w:p w14:paraId="7FECEC45" w14:textId="32E0A30E" w:rsidR="003473F6" w:rsidRDefault="003473F6" w:rsidP="008C2F83">
            <w:pPr>
              <w:spacing w:after="200" w:line="276" w:lineRule="auto"/>
              <w:jc w:val="center"/>
              <w:rPr>
                <w:rFonts w:cs="Arial"/>
                <w:b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Bodová hodnota hodnocené nabídky v kritériu C.</w:t>
            </w:r>
          </w:p>
        </w:tc>
        <w:tc>
          <w:tcPr>
            <w:tcW w:w="236" w:type="dxa"/>
            <w:gridSpan w:val="2"/>
            <w:vAlign w:val="center"/>
          </w:tcPr>
          <w:p w14:paraId="3F3100FD" w14:textId="77777777" w:rsidR="003473F6" w:rsidRDefault="003473F6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2628" w:type="dxa"/>
            <w:vAlign w:val="center"/>
          </w:tcPr>
          <w:p w14:paraId="55FFAF5E" w14:textId="77777777" w:rsidR="003473F6" w:rsidRDefault="003473F6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</w:tr>
      <w:tr w:rsidR="003473F6" w14:paraId="34ABC113" w14:textId="77777777" w:rsidTr="00117128">
        <w:tc>
          <w:tcPr>
            <w:tcW w:w="534" w:type="dxa"/>
            <w:vAlign w:val="center"/>
          </w:tcPr>
          <w:p w14:paraId="50997C5D" w14:textId="1254D88F" w:rsidR="003473F6" w:rsidRDefault="00117128" w:rsidP="00117128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10</w:t>
            </w:r>
          </w:p>
        </w:tc>
        <w:tc>
          <w:tcPr>
            <w:tcW w:w="283" w:type="dxa"/>
            <w:vAlign w:val="center"/>
          </w:tcPr>
          <w:p w14:paraId="2B44D733" w14:textId="77777777" w:rsidR="003473F6" w:rsidRDefault="003473F6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X</w:t>
            </w:r>
          </w:p>
        </w:tc>
        <w:tc>
          <w:tcPr>
            <w:tcW w:w="5670" w:type="dxa"/>
          </w:tcPr>
          <w:p w14:paraId="0B008A16" w14:textId="77777777" w:rsidR="003473F6" w:rsidRDefault="003473F6" w:rsidP="008C2F83">
            <w:pPr>
              <w:spacing w:after="200" w:line="276" w:lineRule="auto"/>
              <w:jc w:val="center"/>
              <w:rPr>
                <w:rFonts w:cs="Arial"/>
                <w:b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_________________________________________________</w:t>
            </w:r>
          </w:p>
        </w:tc>
        <w:tc>
          <w:tcPr>
            <w:tcW w:w="284" w:type="dxa"/>
            <w:gridSpan w:val="2"/>
            <w:vAlign w:val="center"/>
          </w:tcPr>
          <w:p w14:paraId="2EBE1734" w14:textId="77777777" w:rsidR="003473F6" w:rsidRDefault="003473F6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  <w:r w:rsidRPr="001305CA">
              <w:rPr>
                <w:rFonts w:cs="Arial"/>
                <w:b/>
                <w:szCs w:val="22"/>
                <w:lang w:eastAsia="en-US"/>
              </w:rPr>
              <w:t>=</w:t>
            </w:r>
          </w:p>
        </w:tc>
        <w:tc>
          <w:tcPr>
            <w:tcW w:w="2799" w:type="dxa"/>
            <w:gridSpan w:val="2"/>
            <w:vAlign w:val="center"/>
          </w:tcPr>
          <w:p w14:paraId="4D8CFBFC" w14:textId="7C430AD8" w:rsidR="003473F6" w:rsidRDefault="003473F6" w:rsidP="003473F6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  <w:r w:rsidRPr="001305CA">
              <w:rPr>
                <w:rFonts w:cs="Arial"/>
                <w:b/>
                <w:szCs w:val="22"/>
                <w:lang w:eastAsia="en-US"/>
              </w:rPr>
              <w:t xml:space="preserve">Počet bodů za kritérium </w:t>
            </w:r>
            <w:r>
              <w:rPr>
                <w:rFonts w:cs="Arial"/>
                <w:b/>
                <w:szCs w:val="22"/>
                <w:lang w:eastAsia="en-US"/>
              </w:rPr>
              <w:t>C</w:t>
            </w:r>
          </w:p>
        </w:tc>
      </w:tr>
      <w:tr w:rsidR="003473F6" w14:paraId="60DC1697" w14:textId="77777777" w:rsidTr="00117128">
        <w:trPr>
          <w:trHeight w:val="541"/>
        </w:trPr>
        <w:tc>
          <w:tcPr>
            <w:tcW w:w="534" w:type="dxa"/>
            <w:vAlign w:val="center"/>
          </w:tcPr>
          <w:p w14:paraId="3C1AB72A" w14:textId="77777777" w:rsidR="003473F6" w:rsidRDefault="003473F6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283" w:type="dxa"/>
            <w:vAlign w:val="center"/>
          </w:tcPr>
          <w:p w14:paraId="67F1A81D" w14:textId="77777777" w:rsidR="003473F6" w:rsidRDefault="003473F6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5889" w:type="dxa"/>
            <w:gridSpan w:val="2"/>
            <w:vAlign w:val="center"/>
          </w:tcPr>
          <w:p w14:paraId="3CCB42EB" w14:textId="5784D61F" w:rsidR="003473F6" w:rsidRDefault="003473F6" w:rsidP="003473F6">
            <w:pPr>
              <w:spacing w:after="200" w:line="276" w:lineRule="auto"/>
              <w:jc w:val="center"/>
              <w:rPr>
                <w:rFonts w:cs="Arial"/>
                <w:b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Bodová hodnota nejlepší nabídky (tzn. nejvyšší hodnota) v kritériu C.</w:t>
            </w:r>
          </w:p>
        </w:tc>
        <w:tc>
          <w:tcPr>
            <w:tcW w:w="236" w:type="dxa"/>
            <w:gridSpan w:val="2"/>
            <w:vAlign w:val="center"/>
          </w:tcPr>
          <w:p w14:paraId="5CD2F7CD" w14:textId="77777777" w:rsidR="003473F6" w:rsidRDefault="003473F6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2628" w:type="dxa"/>
            <w:vAlign w:val="center"/>
          </w:tcPr>
          <w:p w14:paraId="247969C9" w14:textId="77777777" w:rsidR="003473F6" w:rsidRDefault="003473F6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</w:tr>
    </w:tbl>
    <w:p w14:paraId="03540B33" w14:textId="77777777" w:rsidR="003473F6" w:rsidRDefault="003473F6" w:rsidP="003473F6">
      <w:pPr>
        <w:widowControl w:val="0"/>
        <w:spacing w:before="120" w:after="120" w:line="276" w:lineRule="auto"/>
        <w:rPr>
          <w:rFonts w:cs="Arial"/>
          <w:szCs w:val="20"/>
        </w:rPr>
      </w:pPr>
    </w:p>
    <w:p w14:paraId="53A83785" w14:textId="77777777" w:rsidR="001537FC" w:rsidRDefault="001537FC" w:rsidP="003473F6">
      <w:pPr>
        <w:widowControl w:val="0"/>
        <w:spacing w:before="120" w:after="120" w:line="276" w:lineRule="auto"/>
        <w:rPr>
          <w:rFonts w:cs="Arial"/>
          <w:szCs w:val="20"/>
        </w:rPr>
      </w:pPr>
    </w:p>
    <w:p w14:paraId="1D0B520D" w14:textId="77777777" w:rsidR="003473F6" w:rsidRPr="003473F6" w:rsidRDefault="003473F6" w:rsidP="003473F6">
      <w:pPr>
        <w:widowControl w:val="0"/>
        <w:spacing w:before="120" w:after="120" w:line="276" w:lineRule="auto"/>
        <w:rPr>
          <w:rFonts w:cs="Arial"/>
          <w:b/>
          <w:szCs w:val="20"/>
        </w:rPr>
      </w:pPr>
      <w:r w:rsidRPr="003473F6">
        <w:rPr>
          <w:rFonts w:cs="Arial"/>
          <w:b/>
          <w:szCs w:val="20"/>
        </w:rPr>
        <w:t>Celkové hodnocení nabídek:</w:t>
      </w:r>
    </w:p>
    <w:p w14:paraId="016093B1" w14:textId="085AFF70" w:rsidR="003473F6" w:rsidRDefault="003473F6" w:rsidP="003473F6">
      <w:pPr>
        <w:widowControl w:val="0"/>
        <w:spacing w:before="120" w:after="120" w:line="276" w:lineRule="auto"/>
        <w:rPr>
          <w:rFonts w:cs="Arial"/>
          <w:szCs w:val="20"/>
        </w:rPr>
      </w:pPr>
      <w:r w:rsidRPr="003473F6">
        <w:rPr>
          <w:rFonts w:cs="Arial"/>
          <w:szCs w:val="20"/>
        </w:rPr>
        <w:t xml:space="preserve">Celkové hodnocení nabídek provede </w:t>
      </w:r>
      <w:r>
        <w:rPr>
          <w:rFonts w:cs="Arial"/>
          <w:szCs w:val="20"/>
        </w:rPr>
        <w:t xml:space="preserve">zadavatel </w:t>
      </w:r>
      <w:r w:rsidRPr="003473F6">
        <w:rPr>
          <w:rFonts w:cs="Arial"/>
          <w:szCs w:val="20"/>
        </w:rPr>
        <w:t xml:space="preserve">tak, že číselné hodnocení nabídek dle dílčích kritérií sečte pro každou nabídku (tj. sečte </w:t>
      </w:r>
      <w:r>
        <w:rPr>
          <w:rFonts w:cs="Arial"/>
          <w:szCs w:val="20"/>
        </w:rPr>
        <w:t>p</w:t>
      </w:r>
      <w:r w:rsidRPr="003473F6">
        <w:rPr>
          <w:rFonts w:cs="Arial"/>
          <w:szCs w:val="20"/>
        </w:rPr>
        <w:t>očet bodů za kritérium A</w:t>
      </w:r>
      <w:r>
        <w:rPr>
          <w:rFonts w:cs="Arial"/>
          <w:szCs w:val="20"/>
        </w:rPr>
        <w:t>.</w:t>
      </w:r>
      <w:r w:rsidRPr="003473F6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p</w:t>
      </w:r>
      <w:r w:rsidRPr="003473F6">
        <w:rPr>
          <w:rFonts w:cs="Arial"/>
          <w:szCs w:val="20"/>
        </w:rPr>
        <w:t>očet bodů za kritérium B</w:t>
      </w:r>
      <w:r>
        <w:rPr>
          <w:rFonts w:cs="Arial"/>
          <w:szCs w:val="20"/>
        </w:rPr>
        <w:t>.</w:t>
      </w:r>
      <w:r w:rsidRPr="003473F6">
        <w:rPr>
          <w:rFonts w:cs="Arial"/>
          <w:szCs w:val="20"/>
        </w:rPr>
        <w:t xml:space="preserve"> a </w:t>
      </w:r>
      <w:r>
        <w:rPr>
          <w:rFonts w:cs="Arial"/>
          <w:szCs w:val="20"/>
        </w:rPr>
        <w:t>p</w:t>
      </w:r>
      <w:r w:rsidRPr="003473F6">
        <w:rPr>
          <w:rFonts w:cs="Arial"/>
          <w:szCs w:val="20"/>
        </w:rPr>
        <w:t>očet bodů za kritérium C</w:t>
      </w:r>
      <w:r>
        <w:rPr>
          <w:rFonts w:cs="Arial"/>
          <w:szCs w:val="20"/>
        </w:rPr>
        <w:t>.)</w:t>
      </w:r>
      <w:r w:rsidRPr="003473F6">
        <w:rPr>
          <w:rFonts w:cs="Arial"/>
          <w:szCs w:val="20"/>
        </w:rPr>
        <w:t xml:space="preserve"> a stanoví pořadí úspěšnosti </w:t>
      </w:r>
      <w:r>
        <w:rPr>
          <w:rFonts w:cs="Arial"/>
          <w:szCs w:val="20"/>
        </w:rPr>
        <w:t>dodavatel</w:t>
      </w:r>
      <w:r w:rsidRPr="003473F6">
        <w:rPr>
          <w:rFonts w:cs="Arial"/>
          <w:szCs w:val="20"/>
        </w:rPr>
        <w:t>ů, přičemž jako ekonomicky nejvýhodnější bude vyhodnocena nabídka, která dosáhla nejvyšší bodové hodnoty. Pro vyloučení pochybností se uvádí, že jednotlivé hodnoty budou při výpočtech hodnocení zaokrouhlovány vždy na 2 desetinná místa.</w:t>
      </w:r>
    </w:p>
    <w:p w14:paraId="488053B6" w14:textId="77777777" w:rsidR="00ED15E2" w:rsidRPr="00D33F61" w:rsidRDefault="00ED15E2" w:rsidP="00ED15E2">
      <w:pPr>
        <w:widowControl w:val="0"/>
        <w:spacing w:before="120" w:after="120" w:line="276" w:lineRule="auto"/>
        <w:rPr>
          <w:rFonts w:cs="Arial"/>
          <w:szCs w:val="20"/>
        </w:rPr>
      </w:pPr>
    </w:p>
    <w:p w14:paraId="484A63ED" w14:textId="67D080BC" w:rsidR="001E52B7" w:rsidRPr="00D33F61" w:rsidRDefault="00E96142" w:rsidP="00E6007A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73" w:name="_Toc468088028"/>
      <w:r w:rsidRPr="00D33F61">
        <w:rPr>
          <w:caps/>
          <w:color w:val="FFFFFF"/>
          <w:sz w:val="20"/>
          <w:szCs w:val="20"/>
        </w:rPr>
        <w:t>POskytnu</w:t>
      </w:r>
      <w:r w:rsidR="00202564" w:rsidRPr="00D33F61">
        <w:rPr>
          <w:caps/>
          <w:color w:val="FFFFFF"/>
          <w:sz w:val="20"/>
          <w:szCs w:val="20"/>
        </w:rPr>
        <w:t>T</w:t>
      </w:r>
      <w:r w:rsidRPr="00D33F61">
        <w:rPr>
          <w:caps/>
          <w:color w:val="FFFFFF"/>
          <w:sz w:val="20"/>
          <w:szCs w:val="20"/>
        </w:rPr>
        <w:t>í jistoty</w:t>
      </w:r>
      <w:bookmarkEnd w:id="73"/>
    </w:p>
    <w:p w14:paraId="484A63EF" w14:textId="637FBFC7" w:rsidR="001E52B7" w:rsidRPr="00D33F61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Zadavatel v souladu s § </w:t>
      </w:r>
      <w:r w:rsidR="00445C55">
        <w:rPr>
          <w:rFonts w:cs="Arial"/>
          <w:szCs w:val="20"/>
        </w:rPr>
        <w:t xml:space="preserve">41 odst. 2 </w:t>
      </w:r>
      <w:r w:rsidR="00445C55" w:rsidRPr="00D33F61">
        <w:rPr>
          <w:rFonts w:cs="Arial"/>
          <w:szCs w:val="20"/>
        </w:rPr>
        <w:t xml:space="preserve"> </w:t>
      </w:r>
      <w:r w:rsidR="005B5121">
        <w:rPr>
          <w:rFonts w:cs="Arial"/>
          <w:szCs w:val="20"/>
        </w:rPr>
        <w:t>ZZVZ</w:t>
      </w:r>
      <w:r w:rsidRPr="00D33F61">
        <w:rPr>
          <w:rFonts w:cs="Arial"/>
          <w:szCs w:val="20"/>
        </w:rPr>
        <w:t xml:space="preserve"> požaduje, aby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 xml:space="preserve">i k zajištění plnění svých povinností vyplývajících z účasti v zadávacím řízení, poskytli </w:t>
      </w:r>
      <w:r w:rsidRPr="00E85911">
        <w:rPr>
          <w:rFonts w:cs="Arial"/>
          <w:szCs w:val="20"/>
        </w:rPr>
        <w:t xml:space="preserve">jistotu ve </w:t>
      </w:r>
      <w:r w:rsidRPr="00B00764">
        <w:rPr>
          <w:rFonts w:cs="Arial"/>
          <w:szCs w:val="20"/>
        </w:rPr>
        <w:t xml:space="preserve">výši </w:t>
      </w:r>
      <w:r w:rsidR="00A465C7" w:rsidRPr="00A93183">
        <w:rPr>
          <w:rFonts w:cs="Arial"/>
          <w:b/>
          <w:szCs w:val="20"/>
        </w:rPr>
        <w:t>4</w:t>
      </w:r>
      <w:r w:rsidR="00911EFE" w:rsidRPr="00A93183">
        <w:rPr>
          <w:rFonts w:cs="Arial"/>
          <w:b/>
          <w:szCs w:val="20"/>
        </w:rPr>
        <w:t>.0</w:t>
      </w:r>
      <w:r w:rsidR="00423243" w:rsidRPr="00A93183">
        <w:rPr>
          <w:rFonts w:cs="Arial"/>
          <w:b/>
          <w:szCs w:val="20"/>
        </w:rPr>
        <w:t>00</w:t>
      </w:r>
      <w:r w:rsidR="00A94A51" w:rsidRPr="00A93183">
        <w:rPr>
          <w:rFonts w:cs="Arial"/>
          <w:b/>
          <w:szCs w:val="20"/>
        </w:rPr>
        <w:t>.000</w:t>
      </w:r>
      <w:r w:rsidR="002154A1" w:rsidRPr="00A93183">
        <w:rPr>
          <w:rFonts w:cs="Arial"/>
          <w:b/>
          <w:szCs w:val="20"/>
        </w:rPr>
        <w:t>,</w:t>
      </w:r>
      <w:r w:rsidRPr="00A93183">
        <w:rPr>
          <w:rFonts w:cs="Arial"/>
          <w:b/>
          <w:szCs w:val="20"/>
        </w:rPr>
        <w:t>- Kč</w:t>
      </w:r>
      <w:r w:rsidRPr="00E85911">
        <w:rPr>
          <w:rFonts w:cs="Arial"/>
          <w:szCs w:val="20"/>
        </w:rPr>
        <w:t>. Jistotu</w:t>
      </w:r>
      <w:r w:rsidRPr="00D33F61">
        <w:rPr>
          <w:rFonts w:cs="Arial"/>
          <w:szCs w:val="20"/>
        </w:rPr>
        <w:t xml:space="preserve"> poskytne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 xml:space="preserve"> formou složení peněžní částky na účet zadavatele nebo formou bankovní záruky nebo pojištění záruky.</w:t>
      </w:r>
    </w:p>
    <w:p w14:paraId="484A63F0" w14:textId="77777777" w:rsidR="001E52B7" w:rsidRPr="00D33F61" w:rsidRDefault="001E52B7" w:rsidP="001E52B7">
      <w:pPr>
        <w:pStyle w:val="ZKLADN"/>
        <w:rPr>
          <w:rFonts w:ascii="Arial" w:hAnsi="Arial" w:cs="Arial"/>
          <w:sz w:val="20"/>
          <w:szCs w:val="20"/>
        </w:rPr>
      </w:pPr>
      <w:r w:rsidRPr="00D33F61">
        <w:rPr>
          <w:rFonts w:ascii="Arial" w:hAnsi="Arial" w:cs="Arial"/>
          <w:sz w:val="20"/>
          <w:szCs w:val="20"/>
        </w:rPr>
        <w:t xml:space="preserve">V případě poskytnutí jistoty formou složení </w:t>
      </w:r>
      <w:r w:rsidRPr="00D33F61">
        <w:rPr>
          <w:rFonts w:ascii="Arial" w:hAnsi="Arial" w:cs="Arial"/>
          <w:b/>
          <w:sz w:val="20"/>
          <w:szCs w:val="20"/>
        </w:rPr>
        <w:t>peněžní částky</w:t>
      </w:r>
      <w:r w:rsidRPr="00D33F61">
        <w:rPr>
          <w:rFonts w:ascii="Arial" w:hAnsi="Arial" w:cs="Arial"/>
          <w:sz w:val="20"/>
          <w:szCs w:val="20"/>
        </w:rPr>
        <w:t xml:space="preserve"> platí níže uvedené údaje:</w:t>
      </w:r>
    </w:p>
    <w:p w14:paraId="484A63F1" w14:textId="5CF81555" w:rsidR="001E52B7" w:rsidRPr="00D33F61" w:rsidRDefault="001E52B7" w:rsidP="00434643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bankovní spojení:  </w:t>
      </w:r>
      <w:r w:rsidRPr="00D33F61">
        <w:rPr>
          <w:rFonts w:cs="Arial"/>
          <w:szCs w:val="20"/>
        </w:rPr>
        <w:tab/>
      </w:r>
      <w:r w:rsidR="00E96142" w:rsidRPr="00D33F61">
        <w:rPr>
          <w:rFonts w:cs="Arial"/>
          <w:szCs w:val="20"/>
        </w:rPr>
        <w:t>Česká národní banka, pobočka Praha, Na Příkopě 28, 11503 Praha 1</w:t>
      </w:r>
    </w:p>
    <w:p w14:paraId="484A63F2" w14:textId="34574236" w:rsidR="001E52B7" w:rsidRPr="00D33F61" w:rsidRDefault="001E52B7" w:rsidP="00434643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číslo účtu: </w:t>
      </w:r>
      <w:r w:rsidRPr="00D33F61">
        <w:rPr>
          <w:rFonts w:cs="Arial"/>
          <w:szCs w:val="20"/>
        </w:rPr>
        <w:tab/>
      </w:r>
      <w:r w:rsidRPr="00D33F61">
        <w:rPr>
          <w:rFonts w:cs="Arial"/>
          <w:szCs w:val="20"/>
        </w:rPr>
        <w:tab/>
      </w:r>
      <w:r w:rsidR="00E96142" w:rsidRPr="00D33F61">
        <w:rPr>
          <w:rFonts w:cs="Arial"/>
          <w:szCs w:val="20"/>
        </w:rPr>
        <w:t>16010-2229001/710</w:t>
      </w:r>
    </w:p>
    <w:p w14:paraId="484A63F3" w14:textId="6B9F3C6E" w:rsidR="001E52B7" w:rsidRPr="00D33F61" w:rsidRDefault="001E52B7" w:rsidP="00434643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variabilní symbol: </w:t>
      </w:r>
      <w:r w:rsidRPr="00D33F61">
        <w:rPr>
          <w:rFonts w:cs="Arial"/>
          <w:szCs w:val="20"/>
        </w:rPr>
        <w:tab/>
        <w:t>IČ</w:t>
      </w:r>
      <w:r w:rsidR="0072750D" w:rsidRPr="00D33F61">
        <w:rPr>
          <w:rFonts w:cs="Arial"/>
          <w:szCs w:val="20"/>
        </w:rPr>
        <w:t>O</w:t>
      </w:r>
      <w:r w:rsidRPr="00D33F61">
        <w:rPr>
          <w:rFonts w:cs="Arial"/>
          <w:szCs w:val="20"/>
        </w:rPr>
        <w:t xml:space="preserve">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>e</w:t>
      </w:r>
    </w:p>
    <w:p w14:paraId="484A63F4" w14:textId="4D4FD51C" w:rsidR="001E52B7" w:rsidRPr="00D33F61" w:rsidRDefault="001E52B7" w:rsidP="00434643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specifický symbol: </w:t>
      </w:r>
      <w:r w:rsidRPr="00D33F61">
        <w:rPr>
          <w:rFonts w:cs="Arial"/>
          <w:szCs w:val="20"/>
        </w:rPr>
        <w:tab/>
        <w:t>neuvádí se</w:t>
      </w:r>
    </w:p>
    <w:p w14:paraId="484A63F5" w14:textId="64D5C407" w:rsidR="001E52B7" w:rsidRPr="00D33F61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Jistota poskytnutá formou peněžní částky musí být na účet zadavatele připsána nejpozději v okamžiku skončení lhůty pro podání nabídek.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 xml:space="preserve"> poskytne spolu s nabídkou doklad o odepsání příslušné peněžní částky z jeho účtu ve prospěch účtu zadavatele a v nabídce uvede </w:t>
      </w:r>
      <w:r w:rsidR="00A93183" w:rsidRPr="000563BF">
        <w:rPr>
          <w:rFonts w:cs="Arial"/>
          <w:b/>
          <w:szCs w:val="20"/>
        </w:rPr>
        <w:t>platební symboly pro vrácení peněžní jistoty</w:t>
      </w:r>
      <w:r w:rsidR="00A93183" w:rsidRPr="000563BF">
        <w:rPr>
          <w:rFonts w:cs="Arial"/>
          <w:szCs w:val="20"/>
        </w:rPr>
        <w:t xml:space="preserve">, tj. </w:t>
      </w:r>
      <w:r w:rsidR="00A93183" w:rsidRPr="000563BF">
        <w:rPr>
          <w:rFonts w:cs="Arial"/>
          <w:b/>
          <w:szCs w:val="20"/>
        </w:rPr>
        <w:t>číslo účtu</w:t>
      </w:r>
      <w:r w:rsidR="00A93183" w:rsidRPr="000563BF">
        <w:rPr>
          <w:rFonts w:cs="Arial"/>
          <w:szCs w:val="20"/>
        </w:rPr>
        <w:t>, na který mu má být jistota v Z</w:t>
      </w:r>
      <w:r w:rsidR="00A93183">
        <w:rPr>
          <w:rFonts w:cs="Arial"/>
          <w:szCs w:val="20"/>
        </w:rPr>
        <w:t>Z</w:t>
      </w:r>
      <w:r w:rsidR="00A93183" w:rsidRPr="000563BF">
        <w:rPr>
          <w:rFonts w:cs="Arial"/>
          <w:szCs w:val="20"/>
        </w:rPr>
        <w:t>VZ stanovených případech vrácena</w:t>
      </w:r>
      <w:r w:rsidR="00A93183" w:rsidRPr="000563BF">
        <w:rPr>
          <w:rFonts w:cs="Arial"/>
          <w:b/>
          <w:szCs w:val="20"/>
        </w:rPr>
        <w:t>, název banky, adresa pobočky a variabilní symbol</w:t>
      </w:r>
      <w:r w:rsidR="00A93183" w:rsidRPr="000563BF">
        <w:rPr>
          <w:rFonts w:cs="Arial"/>
          <w:szCs w:val="20"/>
        </w:rPr>
        <w:t>.</w:t>
      </w:r>
      <w:r w:rsidRPr="00D33F61">
        <w:rPr>
          <w:rFonts w:cs="Arial"/>
          <w:szCs w:val="20"/>
        </w:rPr>
        <w:t>.</w:t>
      </w:r>
    </w:p>
    <w:p w14:paraId="484A63FA" w14:textId="669D6239" w:rsidR="001E52B7" w:rsidRPr="00D33F61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V případě poskytnutí jistoty formou </w:t>
      </w:r>
      <w:r w:rsidRPr="00D33F61">
        <w:rPr>
          <w:rFonts w:cs="Arial"/>
          <w:b/>
          <w:szCs w:val="20"/>
        </w:rPr>
        <w:t>bankovní záruky</w:t>
      </w:r>
      <w:r w:rsidRPr="00D33F61">
        <w:rPr>
          <w:rFonts w:cs="Arial"/>
          <w:szCs w:val="20"/>
        </w:rPr>
        <w:t xml:space="preserve"> předloží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 xml:space="preserve"> zadavateli společně s nabídkou originál příslušné záruční listiny. Z obsahu záruční listiny musí být nepochybné, že banka poskytne zadavateli plnění až do výše zaručené částky bez odkladu a bez námitek po obdržení první výzvy zadavatele, a to na základě sdělení zadavatele, že </w:t>
      </w:r>
      <w:r w:rsidR="009127EC">
        <w:rPr>
          <w:rFonts w:cs="Arial"/>
          <w:szCs w:val="20"/>
        </w:rPr>
        <w:t>byly naplněny podmínky dle § 41 odst. 8 ZZVZ.</w:t>
      </w:r>
    </w:p>
    <w:p w14:paraId="484A63FE" w14:textId="77777777" w:rsidR="001E52B7" w:rsidRPr="00D33F61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D33F61">
        <w:rPr>
          <w:rFonts w:cs="Arial"/>
          <w:szCs w:val="20"/>
        </w:rPr>
        <w:t>Platnost bankovní záruky musí začínat nejpozději posledním dnem lhůty pro podání nabídky a trvat po celou dobu zadávací lhůty.</w:t>
      </w:r>
    </w:p>
    <w:p w14:paraId="484A63FF" w14:textId="6887C6E6" w:rsidR="001E52B7" w:rsidRPr="00D33F61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Originál bankovní záruky bude vložen do nabídky tak, aby jej zadavatel mohl oddělit od ostatních dokumentů a vrátit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 xml:space="preserve">i. Současně s originálem bankovní záruky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 xml:space="preserve"> vloží do nabídky rovněž i jeho kopii, která bude pevně spojena s nabídkou.</w:t>
      </w:r>
    </w:p>
    <w:p w14:paraId="484A6400" w14:textId="08BB9212" w:rsidR="001E52B7" w:rsidRPr="00D33F61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V případě poskytnutí jistoty formou </w:t>
      </w:r>
      <w:r w:rsidRPr="00D33F61">
        <w:rPr>
          <w:rFonts w:cs="Arial"/>
          <w:b/>
          <w:szCs w:val="20"/>
        </w:rPr>
        <w:t>pojištění záruky</w:t>
      </w:r>
      <w:r w:rsidRPr="00D33F61">
        <w:rPr>
          <w:rFonts w:cs="Arial"/>
          <w:szCs w:val="20"/>
        </w:rPr>
        <w:t xml:space="preserve"> musí být pojistná smlouva uzavřena tak, že pojištěným je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 xml:space="preserve"> a oprávněnou osobou, která má právo na pojistné plnění, je zadavatel. Pojistitel vydá pojištěnému písemné prohlášení obsahující závazek vyplatit zadavateli za podmínek stanovených v § </w:t>
      </w:r>
      <w:r w:rsidR="00122EA6">
        <w:rPr>
          <w:rFonts w:cs="Arial"/>
          <w:szCs w:val="20"/>
        </w:rPr>
        <w:t>41</w:t>
      </w:r>
      <w:r w:rsidR="00122EA6" w:rsidRPr="00D33F61">
        <w:rPr>
          <w:rFonts w:cs="Arial"/>
          <w:szCs w:val="20"/>
        </w:rPr>
        <w:t xml:space="preserve"> </w:t>
      </w:r>
      <w:r w:rsidRPr="00D33F61">
        <w:rPr>
          <w:rFonts w:cs="Arial"/>
          <w:szCs w:val="20"/>
        </w:rPr>
        <w:t xml:space="preserve">odst. </w:t>
      </w:r>
      <w:r w:rsidR="00122EA6">
        <w:rPr>
          <w:rFonts w:cs="Arial"/>
          <w:szCs w:val="20"/>
        </w:rPr>
        <w:t>8</w:t>
      </w:r>
      <w:r w:rsidR="00122EA6" w:rsidRPr="00D33F61">
        <w:rPr>
          <w:rFonts w:cs="Arial"/>
          <w:szCs w:val="20"/>
        </w:rPr>
        <w:t xml:space="preserve"> </w:t>
      </w:r>
      <w:r w:rsidR="005B5121">
        <w:rPr>
          <w:rFonts w:cs="Arial"/>
          <w:szCs w:val="20"/>
        </w:rPr>
        <w:t>ZZVZ</w:t>
      </w:r>
      <w:r w:rsidRPr="00D33F61">
        <w:rPr>
          <w:rFonts w:cs="Arial"/>
          <w:szCs w:val="20"/>
        </w:rPr>
        <w:t xml:space="preserve"> pojistné plnění.</w:t>
      </w:r>
    </w:p>
    <w:p w14:paraId="484A6401" w14:textId="23993E8D" w:rsidR="001E52B7" w:rsidRPr="00D33F61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Z obsahu záruční listiny musí být nepochybné, že pojišťovna poskytne zadavateli plnění až do výše požadované částky bez odkladu a bez námitek po obdržení první výzvy zadavatele, a to na základě </w:t>
      </w:r>
      <w:r w:rsidRPr="00D33F61">
        <w:rPr>
          <w:rFonts w:cs="Arial"/>
          <w:szCs w:val="20"/>
        </w:rPr>
        <w:lastRenderedPageBreak/>
        <w:t xml:space="preserve">sdělení zadavatele, že </w:t>
      </w:r>
      <w:r w:rsidR="009127EC" w:rsidRPr="009127EC">
        <w:rPr>
          <w:rFonts w:cs="Arial"/>
          <w:szCs w:val="20"/>
        </w:rPr>
        <w:t xml:space="preserve"> </w:t>
      </w:r>
      <w:r w:rsidR="009127EC">
        <w:rPr>
          <w:rFonts w:cs="Arial"/>
          <w:szCs w:val="20"/>
        </w:rPr>
        <w:t>byly naplněny podmínky dle § 41 odst. 8 ZZVZ.</w:t>
      </w:r>
    </w:p>
    <w:p w14:paraId="484A6405" w14:textId="77777777" w:rsidR="001E52B7" w:rsidRPr="00D33F61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D33F61">
        <w:rPr>
          <w:rFonts w:cs="Arial"/>
          <w:szCs w:val="20"/>
        </w:rPr>
        <w:t>Platnost záruční listiny musí začínat nejpozději posledním dnem lhůty pro podání nabídek a trvat po celou dobu zadávací lhůty.</w:t>
      </w:r>
    </w:p>
    <w:p w14:paraId="484A6406" w14:textId="762BE231" w:rsidR="001E52B7" w:rsidRPr="00D33F61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Originál záruční listiny bude vložen do nabídky tak, aby jej zadavatel mohl oddělit od ostatních dokumentů a vrátit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 xml:space="preserve">i. Současně s originálem záruční listiny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 xml:space="preserve"> vloží do nabídky rovněž i její kopii, která bude pevně spojena s nabídkou.</w:t>
      </w:r>
    </w:p>
    <w:p w14:paraId="484A6407" w14:textId="66D9950C" w:rsidR="00856994" w:rsidRPr="00D33F61" w:rsidRDefault="00D92305" w:rsidP="001E52B7">
      <w:pPr>
        <w:widowControl w:val="0"/>
        <w:spacing w:before="120" w:after="120" w:line="276" w:lineRule="auto"/>
        <w:rPr>
          <w:rFonts w:cs="Arial"/>
          <w:szCs w:val="20"/>
        </w:rPr>
      </w:pPr>
      <w:r w:rsidRPr="00D92305">
        <w:rPr>
          <w:rFonts w:cs="Arial"/>
          <w:szCs w:val="20"/>
        </w:rPr>
        <w:t xml:space="preserve">Zadavatel má právo na plnění z jistoty včetně úroků zúčtovaných peněžním ústavem, pokud </w:t>
      </w:r>
      <w:r w:rsidR="002E3B90">
        <w:rPr>
          <w:rFonts w:cs="Arial"/>
          <w:szCs w:val="20"/>
        </w:rPr>
        <w:t>dodavateli</w:t>
      </w:r>
      <w:r w:rsidRPr="00D92305">
        <w:rPr>
          <w:rFonts w:cs="Arial"/>
          <w:szCs w:val="20"/>
        </w:rPr>
        <w:t xml:space="preserve"> v zadávací lhůtě zanikla účast v zadávacím řízení po vyloučení podle § 122 odst. 5 ZZVZ nebo § 124 odst. 2 ZZVZ.</w:t>
      </w:r>
    </w:p>
    <w:p w14:paraId="484A6408" w14:textId="77777777" w:rsidR="00A749C4" w:rsidRPr="00D33F61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74" w:name="_Toc325988393"/>
      <w:bookmarkStart w:id="75" w:name="_Toc325988396"/>
      <w:bookmarkStart w:id="76" w:name="_Toc325988397"/>
      <w:bookmarkStart w:id="77" w:name="_Toc325988410"/>
      <w:bookmarkStart w:id="78" w:name="_Toc325988413"/>
      <w:bookmarkStart w:id="79" w:name="_Toc325988416"/>
      <w:bookmarkStart w:id="80" w:name="_Toc325988417"/>
      <w:bookmarkStart w:id="81" w:name="_Toc325988420"/>
      <w:bookmarkStart w:id="82" w:name="_Toc325988421"/>
      <w:bookmarkStart w:id="83" w:name="_Toc325988422"/>
      <w:bookmarkStart w:id="84" w:name="_Toc325988426"/>
      <w:bookmarkStart w:id="85" w:name="_Toc325988427"/>
      <w:bookmarkStart w:id="86" w:name="_Toc269749233"/>
      <w:bookmarkStart w:id="87" w:name="_Toc278564624"/>
      <w:bookmarkStart w:id="88" w:name="_Toc468088029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r w:rsidRPr="00D33F61">
        <w:rPr>
          <w:caps/>
          <w:color w:val="FFFFFF"/>
          <w:sz w:val="20"/>
          <w:szCs w:val="20"/>
        </w:rPr>
        <w:t>Pokyny pro zpracování nabídky</w:t>
      </w:r>
      <w:bookmarkEnd w:id="87"/>
      <w:bookmarkEnd w:id="88"/>
    </w:p>
    <w:p w14:paraId="484A6409" w14:textId="4437EE50" w:rsidR="00A749C4" w:rsidRPr="00D33F61" w:rsidRDefault="00103D23" w:rsidP="00434643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>
        <w:rPr>
          <w:rFonts w:cs="Arial"/>
          <w:szCs w:val="20"/>
        </w:rPr>
        <w:t>Dodavatel</w:t>
      </w:r>
      <w:r w:rsidR="00A66F21" w:rsidRPr="00D33F61">
        <w:rPr>
          <w:rFonts w:cs="Arial"/>
          <w:szCs w:val="20"/>
        </w:rPr>
        <w:t xml:space="preserve"> může podat</w:t>
      </w:r>
      <w:r w:rsidR="00377EF1" w:rsidRPr="00D33F61">
        <w:rPr>
          <w:rFonts w:cs="Arial"/>
          <w:szCs w:val="20"/>
        </w:rPr>
        <w:t xml:space="preserve"> pouze</w:t>
      </w:r>
      <w:r w:rsidR="00A66F21" w:rsidRPr="00D33F61">
        <w:rPr>
          <w:rFonts w:cs="Arial"/>
          <w:szCs w:val="20"/>
        </w:rPr>
        <w:t xml:space="preserve"> jednu nabídku</w:t>
      </w:r>
      <w:r w:rsidR="00A749C4" w:rsidRPr="00D33F61">
        <w:rPr>
          <w:rFonts w:cs="Arial"/>
          <w:szCs w:val="20"/>
        </w:rPr>
        <w:t xml:space="preserve">. </w:t>
      </w:r>
    </w:p>
    <w:p w14:paraId="484A640A" w14:textId="04F650D3" w:rsidR="005F1393" w:rsidRPr="00D33F61" w:rsidRDefault="005F1393" w:rsidP="00827A3B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D33F61">
        <w:rPr>
          <w:rFonts w:cs="Arial"/>
          <w:szCs w:val="20"/>
        </w:rPr>
        <w:t>Nabídka bude zpracována v českém či slovenském jazyce (výjimku tvoří odborné názvy a údaje)</w:t>
      </w:r>
      <w:r w:rsidR="00827A3B">
        <w:rPr>
          <w:rFonts w:cs="Arial"/>
          <w:szCs w:val="20"/>
        </w:rPr>
        <w:t xml:space="preserve">. </w:t>
      </w:r>
      <w:r w:rsidR="00827A3B" w:rsidRPr="00827A3B">
        <w:rPr>
          <w:rFonts w:cs="Arial"/>
          <w:szCs w:val="20"/>
        </w:rPr>
        <w:t>Doklady v cizím jazyce dodavatel předkládá s překladem</w:t>
      </w:r>
      <w:r w:rsidR="00827A3B">
        <w:rPr>
          <w:rFonts w:cs="Arial"/>
          <w:szCs w:val="20"/>
        </w:rPr>
        <w:t xml:space="preserve"> do českého jazyka. Doklady ve  s</w:t>
      </w:r>
      <w:r w:rsidR="00827A3B" w:rsidRPr="00827A3B">
        <w:rPr>
          <w:rFonts w:cs="Arial"/>
          <w:szCs w:val="20"/>
        </w:rPr>
        <w:t>lovenském jazyce a doklady o vzdělání v latinském jaz</w:t>
      </w:r>
      <w:r w:rsidR="00827A3B">
        <w:rPr>
          <w:rFonts w:cs="Arial"/>
          <w:szCs w:val="20"/>
        </w:rPr>
        <w:t>yce se předkládají bez překladu</w:t>
      </w:r>
      <w:r w:rsidRPr="00D33F61">
        <w:rPr>
          <w:rFonts w:cs="Arial"/>
          <w:szCs w:val="20"/>
        </w:rPr>
        <w:t>.</w:t>
      </w:r>
    </w:p>
    <w:p w14:paraId="484A640B" w14:textId="77777777" w:rsidR="005F1393" w:rsidRPr="00D33F61" w:rsidRDefault="005F1393" w:rsidP="00434643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Nabídka nebude obsahovat přepisy a opravy, které by mohly zadavatele uvést v omyl. </w:t>
      </w:r>
    </w:p>
    <w:p w14:paraId="484A640C" w14:textId="30BE3DB1" w:rsidR="005F1393" w:rsidRPr="00D33F61" w:rsidRDefault="00103D23" w:rsidP="00434643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>
        <w:rPr>
          <w:rFonts w:cs="Arial"/>
          <w:szCs w:val="20"/>
        </w:rPr>
        <w:t>Dodavatel</w:t>
      </w:r>
      <w:r w:rsidR="005F1393" w:rsidRPr="00D33F61">
        <w:rPr>
          <w:rFonts w:cs="Arial"/>
          <w:szCs w:val="20"/>
        </w:rPr>
        <w:t xml:space="preserve"> použije pořadí dokumentů specifikované v následujících bodech těchto pokynů pro zpracování nabídky:</w:t>
      </w:r>
    </w:p>
    <w:p w14:paraId="484A640D" w14:textId="0EDA9AF4" w:rsidR="005F1393" w:rsidRPr="00D33F61" w:rsidRDefault="005F1393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33F61">
        <w:rPr>
          <w:rFonts w:cs="Arial"/>
          <w:b/>
          <w:bCs/>
          <w:szCs w:val="20"/>
        </w:rPr>
        <w:t>Krycí list nabídky</w:t>
      </w:r>
      <w:r w:rsidRPr="00D33F61">
        <w:rPr>
          <w:rFonts w:cs="Arial"/>
          <w:bCs/>
          <w:szCs w:val="20"/>
        </w:rPr>
        <w:t xml:space="preserve">. Pro sestavení krycího listu </w:t>
      </w:r>
      <w:r w:rsidR="00103D23">
        <w:rPr>
          <w:rFonts w:cs="Arial"/>
          <w:bCs/>
          <w:szCs w:val="20"/>
        </w:rPr>
        <w:t>dodavatel</w:t>
      </w:r>
      <w:r w:rsidRPr="00D33F61">
        <w:rPr>
          <w:rFonts w:cs="Arial"/>
          <w:bCs/>
          <w:szCs w:val="20"/>
        </w:rPr>
        <w:t xml:space="preserve"> použije přílohu č. 3 – Krycí list nabídky.</w:t>
      </w:r>
      <w:r w:rsidRPr="00D33F61">
        <w:rPr>
          <w:rFonts w:cs="Arial"/>
          <w:szCs w:val="20"/>
        </w:rPr>
        <w:t xml:space="preserve"> V případě podání společné nabídky </w:t>
      </w:r>
      <w:r w:rsidR="00B42201">
        <w:rPr>
          <w:rFonts w:cs="Arial"/>
          <w:szCs w:val="20"/>
        </w:rPr>
        <w:t>více dodavatelů</w:t>
      </w:r>
      <w:r w:rsidRPr="00D33F61">
        <w:rPr>
          <w:rFonts w:cs="Arial"/>
          <w:szCs w:val="20"/>
        </w:rPr>
        <w:t xml:space="preserve"> pak budou v krycím listu uvedeni všichni dodavatelé podávající společnou nabídku.</w:t>
      </w:r>
    </w:p>
    <w:p w14:paraId="484A640E" w14:textId="77777777" w:rsidR="005F1393" w:rsidRDefault="005F1393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D33F61">
        <w:rPr>
          <w:rFonts w:cs="Arial"/>
          <w:b/>
          <w:bCs/>
          <w:szCs w:val="20"/>
        </w:rPr>
        <w:t>Obsah nabídky</w:t>
      </w:r>
      <w:r w:rsidRPr="00D33F61">
        <w:rPr>
          <w:rFonts w:cs="Arial"/>
          <w:bCs/>
          <w:szCs w:val="20"/>
        </w:rPr>
        <w:t>.</w:t>
      </w:r>
      <w:r w:rsidRPr="00D33F61">
        <w:rPr>
          <w:rFonts w:cs="Arial"/>
          <w:szCs w:val="20"/>
        </w:rPr>
        <w:t xml:space="preserve"> Nabídka bude opatřena obsahem s uvedením čísel stránek u jednotlivých oddílů (kapitol).</w:t>
      </w:r>
    </w:p>
    <w:p w14:paraId="61CE328F" w14:textId="6D17B8F7" w:rsidR="00A77803" w:rsidRPr="00D33F61" w:rsidRDefault="00A77803" w:rsidP="00A7780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A77803">
        <w:rPr>
          <w:rFonts w:cs="Arial"/>
          <w:b/>
          <w:szCs w:val="20"/>
        </w:rPr>
        <w:t>Doklad prokazující společnou a nerozdílnou odpovědnost z plnění veřejné zakázky</w:t>
      </w:r>
      <w:r w:rsidRPr="00A77803">
        <w:rPr>
          <w:rFonts w:cs="Arial"/>
          <w:szCs w:val="20"/>
        </w:rPr>
        <w:t xml:space="preserve"> v případě podání společné nabídky více dodavateli.</w:t>
      </w:r>
    </w:p>
    <w:p w14:paraId="484A640F" w14:textId="7B72DB85" w:rsidR="005F1393" w:rsidRPr="00D33F61" w:rsidRDefault="005F1393" w:rsidP="00434643">
      <w:pPr>
        <w:pStyle w:val="Odstavecseseznamem"/>
        <w:numPr>
          <w:ilvl w:val="1"/>
          <w:numId w:val="7"/>
        </w:numPr>
        <w:spacing w:line="280" w:lineRule="atLeast"/>
        <w:rPr>
          <w:rFonts w:cs="Arial"/>
          <w:szCs w:val="20"/>
        </w:rPr>
      </w:pPr>
      <w:r w:rsidRPr="00D33F61">
        <w:rPr>
          <w:rFonts w:cs="Arial"/>
          <w:b/>
          <w:szCs w:val="20"/>
        </w:rPr>
        <w:t>Dokumenty k prokázání splnění kvalifikace</w:t>
      </w:r>
      <w:r w:rsidR="00596197" w:rsidRPr="00D33F61">
        <w:rPr>
          <w:rFonts w:cs="Arial"/>
          <w:b/>
          <w:szCs w:val="20"/>
        </w:rPr>
        <w:t>.</w:t>
      </w:r>
      <w:r w:rsidRPr="00D33F61">
        <w:rPr>
          <w:rFonts w:cs="Arial"/>
          <w:szCs w:val="20"/>
        </w:rPr>
        <w:t xml:space="preserve"> Požadavky na prokázání </w:t>
      </w:r>
      <w:r w:rsidR="00827A3B">
        <w:rPr>
          <w:rFonts w:cs="Arial"/>
          <w:szCs w:val="20"/>
        </w:rPr>
        <w:t>kvalifikace</w:t>
      </w:r>
      <w:r w:rsidRPr="00D33F61">
        <w:rPr>
          <w:rFonts w:cs="Arial"/>
          <w:szCs w:val="20"/>
        </w:rPr>
        <w:t xml:space="preserve"> a způsob jejich prokázání jsou stanoveny v</w:t>
      </w:r>
      <w:r w:rsidR="00145ECE" w:rsidRPr="00D33F61">
        <w:rPr>
          <w:rFonts w:cs="Arial"/>
          <w:szCs w:val="20"/>
        </w:rPr>
        <w:t xml:space="preserve"> příloze č. 1 </w:t>
      </w:r>
      <w:r w:rsidR="00596197" w:rsidRPr="00D33F61">
        <w:rPr>
          <w:rFonts w:cs="Arial"/>
          <w:szCs w:val="20"/>
        </w:rPr>
        <w:t xml:space="preserve">této zadávací dokumentaci s názvem </w:t>
      </w:r>
      <w:r w:rsidR="00145ECE" w:rsidRPr="00D33F61">
        <w:rPr>
          <w:rFonts w:cs="Arial"/>
          <w:szCs w:val="20"/>
        </w:rPr>
        <w:t>„</w:t>
      </w:r>
      <w:r w:rsidRPr="00D33F61">
        <w:rPr>
          <w:rFonts w:cs="Arial"/>
          <w:szCs w:val="20"/>
        </w:rPr>
        <w:t>Kvalifikační dokumentac</w:t>
      </w:r>
      <w:r w:rsidR="00145ECE" w:rsidRPr="00D33F61">
        <w:rPr>
          <w:rFonts w:cs="Arial"/>
          <w:szCs w:val="20"/>
        </w:rPr>
        <w:t>e“</w:t>
      </w:r>
      <w:r w:rsidRPr="00D33F61">
        <w:rPr>
          <w:rFonts w:cs="Arial"/>
          <w:szCs w:val="20"/>
        </w:rPr>
        <w:t>.</w:t>
      </w:r>
      <w:r w:rsidRPr="00D33F61">
        <w:rPr>
          <w:rFonts w:cs="Arial"/>
          <w:szCs w:val="20"/>
        </w:rPr>
        <w:tab/>
      </w:r>
    </w:p>
    <w:p w14:paraId="484A6414" w14:textId="77777777" w:rsidR="00865EB5" w:rsidRPr="00D33F61" w:rsidRDefault="00865EB5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/>
          <w:bCs/>
          <w:szCs w:val="20"/>
        </w:rPr>
      </w:pPr>
      <w:r w:rsidRPr="00D33F61">
        <w:rPr>
          <w:rFonts w:cs="Arial"/>
          <w:b/>
          <w:bCs/>
          <w:szCs w:val="20"/>
        </w:rPr>
        <w:t>Doklad o poskytnutí jistoty</w:t>
      </w:r>
    </w:p>
    <w:p w14:paraId="484A6415" w14:textId="108969F0" w:rsidR="005F1393" w:rsidRDefault="005F1393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33F61">
        <w:rPr>
          <w:rFonts w:cs="Arial"/>
          <w:b/>
          <w:bCs/>
          <w:szCs w:val="20"/>
        </w:rPr>
        <w:t>Nabídková cena</w:t>
      </w:r>
      <w:r w:rsidRPr="00D33F61">
        <w:rPr>
          <w:rFonts w:cs="Arial"/>
          <w:bCs/>
          <w:szCs w:val="20"/>
        </w:rPr>
        <w:t xml:space="preserve"> zpracovaná dle </w:t>
      </w:r>
      <w:r w:rsidR="00EB7F56" w:rsidRPr="00D33F61">
        <w:rPr>
          <w:rFonts w:cs="Arial"/>
          <w:bCs/>
          <w:szCs w:val="20"/>
        </w:rPr>
        <w:t xml:space="preserve">kapitoly </w:t>
      </w:r>
      <w:r w:rsidR="00991C16">
        <w:rPr>
          <w:rFonts w:cs="Arial"/>
          <w:bCs/>
          <w:szCs w:val="20"/>
        </w:rPr>
        <w:t>6</w:t>
      </w:r>
      <w:r w:rsidR="00280A4A" w:rsidRPr="00D33F61">
        <w:rPr>
          <w:rFonts w:cs="Arial"/>
          <w:bCs/>
          <w:szCs w:val="20"/>
        </w:rPr>
        <w:t xml:space="preserve">. </w:t>
      </w:r>
      <w:r w:rsidRPr="00D33F61">
        <w:rPr>
          <w:rFonts w:cs="Arial"/>
          <w:bCs/>
          <w:szCs w:val="20"/>
        </w:rPr>
        <w:t>této zadávací dokumentace.</w:t>
      </w:r>
    </w:p>
    <w:p w14:paraId="2AE50A79" w14:textId="6B238D15" w:rsidR="00B92C3A" w:rsidRPr="00D33F61" w:rsidRDefault="00B92C3A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>
        <w:rPr>
          <w:rFonts w:cs="Arial"/>
          <w:b/>
          <w:bCs/>
          <w:szCs w:val="20"/>
        </w:rPr>
        <w:t xml:space="preserve">Popis Služeb </w:t>
      </w:r>
      <w:r>
        <w:rPr>
          <w:rFonts w:cs="Arial"/>
          <w:bCs/>
          <w:szCs w:val="20"/>
        </w:rPr>
        <w:t>zpracovaný dle kapitoly 9. této zadávací dokumentace.</w:t>
      </w:r>
    </w:p>
    <w:p w14:paraId="484A6416" w14:textId="36785EB8" w:rsidR="005F1393" w:rsidRPr="00D33F61" w:rsidRDefault="005F1393" w:rsidP="00A7780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33F61">
        <w:rPr>
          <w:rFonts w:cs="Arial"/>
          <w:b/>
          <w:bCs/>
          <w:szCs w:val="20"/>
        </w:rPr>
        <w:t xml:space="preserve">Návrh </w:t>
      </w:r>
      <w:r w:rsidR="00865EB5" w:rsidRPr="00D33F61">
        <w:rPr>
          <w:rFonts w:cs="Arial"/>
          <w:b/>
          <w:bCs/>
          <w:szCs w:val="20"/>
        </w:rPr>
        <w:t>S</w:t>
      </w:r>
      <w:r w:rsidRPr="00D33F61">
        <w:rPr>
          <w:rFonts w:cs="Arial"/>
          <w:b/>
          <w:bCs/>
          <w:szCs w:val="20"/>
        </w:rPr>
        <w:t xml:space="preserve">mlouvy </w:t>
      </w:r>
      <w:r w:rsidRPr="00D33F61">
        <w:rPr>
          <w:rFonts w:cs="Arial"/>
          <w:bCs/>
          <w:szCs w:val="20"/>
        </w:rPr>
        <w:t xml:space="preserve">podepsaný osobou oprávněnou </w:t>
      </w:r>
      <w:r w:rsidR="002A67A1" w:rsidRPr="00D33F61">
        <w:rPr>
          <w:rFonts w:cs="Arial"/>
          <w:szCs w:val="20"/>
          <w:u w:val="single"/>
        </w:rPr>
        <w:t>zastupovat</w:t>
      </w:r>
      <w:r w:rsidR="002A67A1" w:rsidRPr="00626F0F">
        <w:rPr>
          <w:rFonts w:cs="Arial"/>
          <w:szCs w:val="20"/>
        </w:rPr>
        <w:t xml:space="preserve"> </w:t>
      </w:r>
      <w:r w:rsidR="00103D23" w:rsidRPr="00626F0F">
        <w:rPr>
          <w:rFonts w:cs="Arial"/>
          <w:bCs/>
          <w:szCs w:val="20"/>
        </w:rPr>
        <w:t>dodavatel</w:t>
      </w:r>
      <w:r w:rsidRPr="00626F0F">
        <w:rPr>
          <w:rFonts w:cs="Arial"/>
          <w:bCs/>
          <w:szCs w:val="20"/>
        </w:rPr>
        <w:t>e</w:t>
      </w:r>
      <w:r w:rsidRPr="00D33F61">
        <w:rPr>
          <w:rFonts w:cs="Arial"/>
          <w:bCs/>
          <w:szCs w:val="20"/>
        </w:rPr>
        <w:t xml:space="preserve">, k čemuž </w:t>
      </w:r>
      <w:r w:rsidR="00103D23">
        <w:rPr>
          <w:rFonts w:cs="Arial"/>
          <w:bCs/>
          <w:szCs w:val="20"/>
        </w:rPr>
        <w:t>dodavatel</w:t>
      </w:r>
      <w:r w:rsidRPr="00D33F61">
        <w:rPr>
          <w:rFonts w:cs="Arial"/>
          <w:bCs/>
          <w:szCs w:val="20"/>
        </w:rPr>
        <w:t xml:space="preserve"> závazně využije přílohu č. 2 </w:t>
      </w:r>
      <w:r w:rsidR="003757FD" w:rsidRPr="00D33F61">
        <w:rPr>
          <w:rFonts w:cs="Arial"/>
          <w:bCs/>
          <w:szCs w:val="20"/>
        </w:rPr>
        <w:t xml:space="preserve">této zadávací dokumentace </w:t>
      </w:r>
      <w:r w:rsidRPr="00D33F61">
        <w:rPr>
          <w:rFonts w:cs="Arial"/>
          <w:bCs/>
          <w:szCs w:val="20"/>
        </w:rPr>
        <w:t xml:space="preserve">– Závazný vzor </w:t>
      </w:r>
      <w:r w:rsidR="00865EB5" w:rsidRPr="00D33F61">
        <w:rPr>
          <w:rFonts w:cs="Arial"/>
          <w:bCs/>
          <w:szCs w:val="20"/>
        </w:rPr>
        <w:t>S</w:t>
      </w:r>
      <w:r w:rsidRPr="00D33F61">
        <w:rPr>
          <w:rFonts w:cs="Arial"/>
          <w:bCs/>
          <w:szCs w:val="20"/>
        </w:rPr>
        <w:t xml:space="preserve">mlouvy. </w:t>
      </w:r>
      <w:r w:rsidR="00A77803" w:rsidRPr="00A77803">
        <w:rPr>
          <w:rFonts w:cs="Arial"/>
          <w:szCs w:val="20"/>
        </w:rPr>
        <w:t>V případě společné účasti dodavatelů podávajících společnou nabídku</w:t>
      </w:r>
      <w:r w:rsidRPr="00D33F61">
        <w:rPr>
          <w:rFonts w:cs="Arial"/>
          <w:szCs w:val="20"/>
        </w:rPr>
        <w:t xml:space="preserve"> </w:t>
      </w:r>
      <w:r w:rsidR="005B5121">
        <w:rPr>
          <w:rFonts w:cs="Arial"/>
          <w:szCs w:val="20"/>
        </w:rPr>
        <w:t>ZZVZ</w:t>
      </w:r>
      <w:r w:rsidRPr="00D33F61">
        <w:rPr>
          <w:rFonts w:cs="Arial"/>
          <w:szCs w:val="20"/>
        </w:rPr>
        <w:t xml:space="preserve"> budou </w:t>
      </w:r>
      <w:r w:rsidR="00A77803">
        <w:rPr>
          <w:rFonts w:cs="Arial"/>
          <w:szCs w:val="20"/>
        </w:rPr>
        <w:t>stranou</w:t>
      </w:r>
      <w:r w:rsidR="00A77803" w:rsidRPr="00D33F61">
        <w:rPr>
          <w:rFonts w:cs="Arial"/>
          <w:szCs w:val="20"/>
        </w:rPr>
        <w:t xml:space="preserve"> </w:t>
      </w:r>
      <w:r w:rsidR="00865EB5" w:rsidRPr="00D33F61">
        <w:rPr>
          <w:rFonts w:cs="Arial"/>
          <w:szCs w:val="20"/>
        </w:rPr>
        <w:t>S</w:t>
      </w:r>
      <w:r w:rsidRPr="00D33F61">
        <w:rPr>
          <w:rFonts w:cs="Arial"/>
          <w:szCs w:val="20"/>
        </w:rPr>
        <w:t xml:space="preserve">mlouvy se zadavatelem na straně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>e všichni dodavatelé podávající společnou nabídku.</w:t>
      </w:r>
    </w:p>
    <w:p w14:paraId="484A6417" w14:textId="42D67935" w:rsidR="005F1393" w:rsidRPr="00D33F61" w:rsidRDefault="005F1393" w:rsidP="00707D70">
      <w:pPr>
        <w:spacing w:before="120" w:after="120" w:line="280" w:lineRule="atLeast"/>
        <w:ind w:left="1416" w:right="-142"/>
        <w:rPr>
          <w:rFonts w:cs="Arial"/>
          <w:bCs/>
          <w:szCs w:val="20"/>
        </w:rPr>
      </w:pPr>
      <w:r w:rsidRPr="00D33F61">
        <w:rPr>
          <w:rFonts w:cs="Arial"/>
          <w:bCs/>
          <w:szCs w:val="20"/>
        </w:rPr>
        <w:t xml:space="preserve">Pokud </w:t>
      </w:r>
      <w:r w:rsidR="002A67A1" w:rsidRPr="00D33F61">
        <w:rPr>
          <w:rFonts w:cs="Arial"/>
          <w:szCs w:val="20"/>
          <w:u w:val="single"/>
        </w:rPr>
        <w:t>zastupuje</w:t>
      </w:r>
      <w:r w:rsidR="002A67A1" w:rsidRPr="00D33F61">
        <w:rPr>
          <w:rFonts w:cs="Arial"/>
          <w:szCs w:val="20"/>
        </w:rPr>
        <w:t xml:space="preserve"> </w:t>
      </w:r>
      <w:r w:rsidR="00103D23">
        <w:rPr>
          <w:rFonts w:cs="Arial"/>
          <w:bCs/>
          <w:szCs w:val="20"/>
        </w:rPr>
        <w:t>dodavatel</w:t>
      </w:r>
      <w:r w:rsidRPr="00D33F61">
        <w:rPr>
          <w:rFonts w:cs="Arial"/>
          <w:bCs/>
          <w:szCs w:val="20"/>
        </w:rPr>
        <w:t xml:space="preserve">e zmocněnec na základě plné moci, musí být v nabídce za návrhem </w:t>
      </w:r>
      <w:r w:rsidR="00865EB5" w:rsidRPr="00D33F61">
        <w:rPr>
          <w:rFonts w:cs="Arial"/>
          <w:bCs/>
          <w:szCs w:val="20"/>
        </w:rPr>
        <w:t>S</w:t>
      </w:r>
      <w:r w:rsidRPr="00D33F61">
        <w:rPr>
          <w:rFonts w:cs="Arial"/>
          <w:bCs/>
          <w:szCs w:val="20"/>
        </w:rPr>
        <w:t>mlouvy předložena platná plná moc v originále nebo v úředně ověřené kopii.</w:t>
      </w:r>
    </w:p>
    <w:p w14:paraId="484A6418" w14:textId="013CB615" w:rsidR="00EB7F56" w:rsidRPr="00D33F61" w:rsidRDefault="00EB7F56" w:rsidP="00707D70">
      <w:pPr>
        <w:spacing w:before="120" w:after="120" w:line="280" w:lineRule="atLeast"/>
        <w:ind w:left="1416" w:right="-142"/>
        <w:rPr>
          <w:rFonts w:cs="Arial"/>
          <w:bCs/>
          <w:szCs w:val="20"/>
        </w:rPr>
      </w:pPr>
      <w:r w:rsidRPr="00D33F61">
        <w:rPr>
          <w:rFonts w:cs="Arial"/>
          <w:bCs/>
          <w:szCs w:val="20"/>
        </w:rPr>
        <w:t xml:space="preserve">Návrh </w:t>
      </w:r>
      <w:r w:rsidR="00865EB5" w:rsidRPr="00D33F61">
        <w:rPr>
          <w:rFonts w:cs="Arial"/>
          <w:bCs/>
          <w:szCs w:val="20"/>
        </w:rPr>
        <w:t>S</w:t>
      </w:r>
      <w:r w:rsidRPr="00D33F61">
        <w:rPr>
          <w:rFonts w:cs="Arial"/>
          <w:bCs/>
          <w:szCs w:val="20"/>
        </w:rPr>
        <w:t xml:space="preserve">mlouvy bude obsahovat všechny předepsané přílohy. </w:t>
      </w:r>
    </w:p>
    <w:p w14:paraId="484A6419" w14:textId="77777777" w:rsidR="00856994" w:rsidRPr="00D33F61" w:rsidRDefault="005F1393" w:rsidP="00434643">
      <w:pPr>
        <w:numPr>
          <w:ilvl w:val="1"/>
          <w:numId w:val="7"/>
        </w:numPr>
        <w:spacing w:before="120" w:line="280" w:lineRule="atLeast"/>
        <w:ind w:left="1434" w:right="-142" w:hanging="357"/>
        <w:rPr>
          <w:rFonts w:cs="Arial"/>
          <w:szCs w:val="20"/>
        </w:rPr>
      </w:pPr>
      <w:r w:rsidRPr="00D33F61">
        <w:rPr>
          <w:rFonts w:cs="Arial"/>
          <w:szCs w:val="20"/>
        </w:rPr>
        <w:lastRenderedPageBreak/>
        <w:t>Ostatní doklady a prohlášení vztahující se k předmětu plnění veřejné zakázky (další zadavatelem požadované přílohy a dokumenty).</w:t>
      </w:r>
    </w:p>
    <w:p w14:paraId="3D455C99" w14:textId="77777777" w:rsidR="001537FC" w:rsidRPr="00D33F61" w:rsidRDefault="001537FC" w:rsidP="00707D70">
      <w:pPr>
        <w:spacing w:before="120" w:line="280" w:lineRule="atLeast"/>
        <w:ind w:left="1434" w:right="-142"/>
        <w:rPr>
          <w:rFonts w:cs="Arial"/>
          <w:szCs w:val="20"/>
        </w:rPr>
      </w:pPr>
    </w:p>
    <w:p w14:paraId="23A85433" w14:textId="77777777" w:rsidR="001537FC" w:rsidRDefault="001537FC" w:rsidP="00707D70">
      <w:pPr>
        <w:spacing w:before="120" w:line="280" w:lineRule="atLeast"/>
        <w:ind w:left="1434" w:right="-142"/>
        <w:rPr>
          <w:del w:id="89" w:author="Autor"/>
          <w:rFonts w:cs="Arial"/>
          <w:szCs w:val="20"/>
        </w:rPr>
      </w:pPr>
    </w:p>
    <w:p w14:paraId="0BB2EE97" w14:textId="77777777" w:rsidR="001537FC" w:rsidRPr="00D33F61" w:rsidRDefault="001537FC" w:rsidP="00707D70">
      <w:pPr>
        <w:spacing w:before="120" w:line="280" w:lineRule="atLeast"/>
        <w:ind w:left="1434" w:right="-142"/>
        <w:rPr>
          <w:del w:id="90" w:author="Autor"/>
          <w:rFonts w:cs="Arial"/>
          <w:szCs w:val="20"/>
        </w:rPr>
      </w:pPr>
    </w:p>
    <w:p w14:paraId="484A641B" w14:textId="77777777" w:rsidR="00856994" w:rsidRPr="00D33F61" w:rsidRDefault="00856994" w:rsidP="00434643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D33F61">
        <w:rPr>
          <w:rFonts w:cs="Arial"/>
          <w:szCs w:val="20"/>
        </w:rPr>
        <w:t>Další požadavky a pokyny zadavatele:</w:t>
      </w:r>
    </w:p>
    <w:p w14:paraId="574254A5" w14:textId="26B6298A" w:rsidR="00A77803" w:rsidRPr="00A77803" w:rsidRDefault="00A77803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A77803">
        <w:t>V případě společné účasti dodavatelů podávajících společnou nabídku zadavatel v souladu s § 103 odst. 1 písm. f) ZZVZ požaduje, aby odpovědnost z plnění veřejné zakázky nesli všichni dodavatelé podávající společnou nabídku společně a nerozdílně.</w:t>
      </w:r>
      <w:r w:rsidRPr="00B557E4">
        <w:rPr>
          <w:b/>
        </w:rPr>
        <w:t xml:space="preserve"> </w:t>
      </w:r>
      <w:r>
        <w:t>Tuto skutečnost dodavatelé prokáží předložením smlouvy uzavřené mezi nimi, z níž jednoznačně vyplývá splnění tohoto požadavku zadavatele, popřípadě předložením jiného dokumentu (např. souhlasného prohlášení všech dodavatelů, kteří podali společnou nabídku).</w:t>
      </w:r>
    </w:p>
    <w:p w14:paraId="484A641C" w14:textId="38F4C138" w:rsidR="00856994" w:rsidRPr="00D33F61" w:rsidRDefault="00865EB5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33F61">
        <w:rPr>
          <w:rFonts w:cs="Arial"/>
          <w:szCs w:val="20"/>
        </w:rPr>
        <w:t>N</w:t>
      </w:r>
      <w:r w:rsidR="00856994" w:rsidRPr="00D33F61">
        <w:rPr>
          <w:rFonts w:cs="Arial"/>
          <w:szCs w:val="20"/>
        </w:rPr>
        <w:t>á</w:t>
      </w:r>
      <w:r w:rsidR="00856994" w:rsidRPr="00D33F61">
        <w:rPr>
          <w:rFonts w:cs="Arial"/>
          <w:bCs/>
          <w:szCs w:val="20"/>
        </w:rPr>
        <w:t xml:space="preserve">klady spojené s účastí v zadávacím řízení nese každý </w:t>
      </w:r>
      <w:r w:rsidR="00103D23">
        <w:rPr>
          <w:rFonts w:cs="Arial"/>
          <w:bCs/>
          <w:szCs w:val="20"/>
        </w:rPr>
        <w:t>dodavatel</w:t>
      </w:r>
      <w:r w:rsidR="00856994" w:rsidRPr="00D33F61">
        <w:rPr>
          <w:rFonts w:cs="Arial"/>
          <w:bCs/>
          <w:szCs w:val="20"/>
        </w:rPr>
        <w:t xml:space="preserve"> sám</w:t>
      </w:r>
      <w:r w:rsidRPr="00D33F61">
        <w:rPr>
          <w:rFonts w:cs="Arial"/>
          <w:bCs/>
          <w:szCs w:val="20"/>
        </w:rPr>
        <w:t>.</w:t>
      </w:r>
    </w:p>
    <w:p w14:paraId="484A641D" w14:textId="3B5436B1" w:rsidR="00856994" w:rsidRPr="00D33F61" w:rsidRDefault="00865EB5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33F61">
        <w:rPr>
          <w:rFonts w:cs="Arial"/>
          <w:bCs/>
          <w:szCs w:val="20"/>
        </w:rPr>
        <w:t>Z</w:t>
      </w:r>
      <w:r w:rsidR="00856994" w:rsidRPr="00D33F61">
        <w:rPr>
          <w:rFonts w:cs="Arial"/>
          <w:bCs/>
          <w:szCs w:val="20"/>
        </w:rPr>
        <w:t xml:space="preserve">adavatel si vyhrazuje právo na změnu nebo </w:t>
      </w:r>
      <w:r w:rsidR="00C352FD">
        <w:rPr>
          <w:rFonts w:cs="Arial"/>
          <w:bCs/>
          <w:szCs w:val="20"/>
        </w:rPr>
        <w:t>doplnění</w:t>
      </w:r>
      <w:r w:rsidR="00C352FD" w:rsidRPr="00D33F61">
        <w:rPr>
          <w:rFonts w:cs="Arial"/>
          <w:bCs/>
          <w:szCs w:val="20"/>
        </w:rPr>
        <w:t xml:space="preserve"> </w:t>
      </w:r>
      <w:r w:rsidR="00856994" w:rsidRPr="00D33F61">
        <w:rPr>
          <w:rFonts w:cs="Arial"/>
          <w:bCs/>
          <w:szCs w:val="20"/>
        </w:rPr>
        <w:t>zadávací</w:t>
      </w:r>
      <w:r w:rsidR="00C352FD">
        <w:rPr>
          <w:rFonts w:cs="Arial"/>
          <w:bCs/>
          <w:szCs w:val="20"/>
        </w:rPr>
        <w:t>ch</w:t>
      </w:r>
      <w:r w:rsidR="00856994" w:rsidRPr="00D33F61">
        <w:rPr>
          <w:rFonts w:cs="Arial"/>
          <w:bCs/>
          <w:szCs w:val="20"/>
        </w:rPr>
        <w:t xml:space="preserve"> </w:t>
      </w:r>
      <w:r w:rsidR="00C352FD">
        <w:rPr>
          <w:rFonts w:cs="Arial"/>
          <w:bCs/>
          <w:szCs w:val="20"/>
        </w:rPr>
        <w:t>podmínek</w:t>
      </w:r>
      <w:r w:rsidR="00856994" w:rsidRPr="00D33F61">
        <w:rPr>
          <w:rFonts w:cs="Arial"/>
          <w:bCs/>
          <w:szCs w:val="20"/>
        </w:rPr>
        <w:t xml:space="preserve">, a to buď na základě žádostí </w:t>
      </w:r>
      <w:r w:rsidR="00103D23">
        <w:rPr>
          <w:rFonts w:cs="Arial"/>
          <w:bCs/>
          <w:szCs w:val="20"/>
        </w:rPr>
        <w:t>dodavatel</w:t>
      </w:r>
      <w:r w:rsidR="00856994" w:rsidRPr="00D33F61">
        <w:rPr>
          <w:rFonts w:cs="Arial"/>
          <w:bCs/>
          <w:szCs w:val="20"/>
        </w:rPr>
        <w:t>ů o dodatečné informace, nebo z vlastního podnětu</w:t>
      </w:r>
      <w:r w:rsidRPr="00D33F61">
        <w:rPr>
          <w:rFonts w:cs="Arial"/>
          <w:bCs/>
          <w:szCs w:val="20"/>
        </w:rPr>
        <w:t>.</w:t>
      </w:r>
      <w:r w:rsidR="00856994" w:rsidRPr="00D33F61">
        <w:rPr>
          <w:rFonts w:cs="Arial"/>
          <w:bCs/>
          <w:szCs w:val="20"/>
        </w:rPr>
        <w:t xml:space="preserve"> </w:t>
      </w:r>
    </w:p>
    <w:p w14:paraId="484A641E" w14:textId="28C2F6CC" w:rsidR="00856994" w:rsidRPr="00D33F61" w:rsidRDefault="00865EB5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33F61">
        <w:rPr>
          <w:rFonts w:cs="Arial"/>
          <w:bCs/>
          <w:szCs w:val="20"/>
        </w:rPr>
        <w:t>Z</w:t>
      </w:r>
      <w:r w:rsidR="00856994" w:rsidRPr="00D33F61">
        <w:rPr>
          <w:rFonts w:cs="Arial"/>
          <w:bCs/>
          <w:szCs w:val="20"/>
        </w:rPr>
        <w:t xml:space="preserve">adavatel si vyhrazuje právo zrušit zadávací řízení v souladu s příslušnými ustanoveními </w:t>
      </w:r>
      <w:r w:rsidR="005B5121">
        <w:rPr>
          <w:rFonts w:cs="Arial"/>
          <w:bCs/>
          <w:szCs w:val="20"/>
        </w:rPr>
        <w:t>ZZVZ</w:t>
      </w:r>
      <w:r w:rsidRPr="00D33F61">
        <w:rPr>
          <w:rFonts w:cs="Arial"/>
          <w:bCs/>
          <w:szCs w:val="20"/>
        </w:rPr>
        <w:t>.</w:t>
      </w:r>
    </w:p>
    <w:p w14:paraId="484A641F" w14:textId="667621DA" w:rsidR="00856994" w:rsidRPr="00D33F61" w:rsidRDefault="00865EB5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33F61">
        <w:rPr>
          <w:rFonts w:cs="Arial"/>
          <w:bCs/>
          <w:szCs w:val="20"/>
        </w:rPr>
        <w:t>Z</w:t>
      </w:r>
      <w:r w:rsidR="00856994" w:rsidRPr="00D33F61">
        <w:rPr>
          <w:rFonts w:cs="Arial"/>
          <w:bCs/>
          <w:szCs w:val="20"/>
        </w:rPr>
        <w:t xml:space="preserve">adavatel si vyhrazuje právo ověřit informace obsažené v nabídce </w:t>
      </w:r>
      <w:r w:rsidR="00103D23">
        <w:rPr>
          <w:rFonts w:cs="Arial"/>
          <w:bCs/>
          <w:szCs w:val="20"/>
        </w:rPr>
        <w:t>dodavatel</w:t>
      </w:r>
      <w:r w:rsidR="00856994" w:rsidRPr="00D33F61">
        <w:rPr>
          <w:rFonts w:cs="Arial"/>
          <w:bCs/>
          <w:szCs w:val="20"/>
        </w:rPr>
        <w:t xml:space="preserve">e u třetích osob a </w:t>
      </w:r>
      <w:r w:rsidR="00103D23">
        <w:rPr>
          <w:rFonts w:cs="Arial"/>
          <w:bCs/>
          <w:szCs w:val="20"/>
        </w:rPr>
        <w:t>dodavatel</w:t>
      </w:r>
      <w:r w:rsidR="00856994" w:rsidRPr="00D33F61">
        <w:rPr>
          <w:rFonts w:cs="Arial"/>
          <w:bCs/>
          <w:szCs w:val="20"/>
        </w:rPr>
        <w:t xml:space="preserve"> je povinen mu v tomto ohledu poskytnout veškerou potřebnou součinnost</w:t>
      </w:r>
      <w:r w:rsidRPr="00D33F61">
        <w:rPr>
          <w:rFonts w:cs="Arial"/>
          <w:bCs/>
          <w:szCs w:val="20"/>
        </w:rPr>
        <w:t>.</w:t>
      </w:r>
    </w:p>
    <w:p w14:paraId="484A6420" w14:textId="75D60F80" w:rsidR="00856994" w:rsidRPr="00D33F61" w:rsidRDefault="00865EB5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33F61">
        <w:rPr>
          <w:rFonts w:cs="Arial"/>
          <w:bCs/>
          <w:szCs w:val="20"/>
        </w:rPr>
        <w:t>Z</w:t>
      </w:r>
      <w:r w:rsidR="00856994" w:rsidRPr="00D33F61">
        <w:rPr>
          <w:rFonts w:cs="Arial"/>
          <w:bCs/>
          <w:szCs w:val="20"/>
        </w:rPr>
        <w:t xml:space="preserve">adavatel je oprávněn jakékoliv informace či doklady poskytnuté </w:t>
      </w:r>
      <w:r w:rsidR="00103D23">
        <w:rPr>
          <w:rFonts w:cs="Arial"/>
          <w:bCs/>
          <w:szCs w:val="20"/>
        </w:rPr>
        <w:t>dodavatel</w:t>
      </w:r>
      <w:r w:rsidR="00856994" w:rsidRPr="00D33F61">
        <w:rPr>
          <w:rFonts w:cs="Arial"/>
          <w:bCs/>
          <w:szCs w:val="20"/>
        </w:rPr>
        <w:t xml:space="preserve">i použít, je-li to nezbytné pro postup podle </w:t>
      </w:r>
      <w:r w:rsidR="005B5121">
        <w:rPr>
          <w:rFonts w:cs="Arial"/>
          <w:bCs/>
          <w:szCs w:val="20"/>
        </w:rPr>
        <w:t>ZZVZ</w:t>
      </w:r>
      <w:r w:rsidR="00856994" w:rsidRPr="00D33F61">
        <w:rPr>
          <w:rFonts w:cs="Arial"/>
          <w:bCs/>
          <w:szCs w:val="20"/>
        </w:rPr>
        <w:t xml:space="preserve"> či pokud to vyplývá z účelu </w:t>
      </w:r>
      <w:r w:rsidR="005B5121">
        <w:rPr>
          <w:rFonts w:cs="Arial"/>
          <w:bCs/>
          <w:szCs w:val="20"/>
        </w:rPr>
        <w:t>ZZVZ</w:t>
      </w:r>
      <w:r w:rsidRPr="00D33F61">
        <w:rPr>
          <w:rFonts w:cs="Arial"/>
          <w:bCs/>
          <w:szCs w:val="20"/>
        </w:rPr>
        <w:t>.</w:t>
      </w:r>
    </w:p>
    <w:p w14:paraId="484A6421" w14:textId="785BEFF7" w:rsidR="00856994" w:rsidRPr="00D33F61" w:rsidRDefault="00865EB5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33F61">
        <w:rPr>
          <w:rFonts w:cs="Arial"/>
          <w:bCs/>
          <w:szCs w:val="20"/>
        </w:rPr>
        <w:t>I</w:t>
      </w:r>
      <w:r w:rsidR="00856994" w:rsidRPr="00D33F61">
        <w:rPr>
          <w:rFonts w:cs="Arial"/>
          <w:bCs/>
          <w:szCs w:val="20"/>
        </w:rPr>
        <w:t xml:space="preserve">nformace a údaje uvedené v jednotlivých částech této zadávací dokumentace a </w:t>
      </w:r>
      <w:r w:rsidR="00707D70" w:rsidRPr="00D33F61">
        <w:rPr>
          <w:rFonts w:cs="Arial"/>
          <w:bCs/>
          <w:szCs w:val="20"/>
        </w:rPr>
        <w:br/>
      </w:r>
      <w:r w:rsidR="00856994" w:rsidRPr="00D33F61">
        <w:rPr>
          <w:rFonts w:cs="Arial"/>
          <w:bCs/>
          <w:szCs w:val="20"/>
        </w:rPr>
        <w:t xml:space="preserve">v přílohách </w:t>
      </w:r>
      <w:r w:rsidR="003757FD" w:rsidRPr="00D33F61">
        <w:rPr>
          <w:rFonts w:cs="Arial"/>
          <w:bCs/>
          <w:szCs w:val="20"/>
        </w:rPr>
        <w:t xml:space="preserve">této </w:t>
      </w:r>
      <w:r w:rsidR="00856994" w:rsidRPr="00D33F61">
        <w:rPr>
          <w:rFonts w:cs="Arial"/>
          <w:bCs/>
          <w:szCs w:val="20"/>
        </w:rPr>
        <w:t xml:space="preserve">zadávací dokumentace vymezují závazné požadavky zadavatele na plnění veřejné zakázky. Tyto požadavky je </w:t>
      </w:r>
      <w:r w:rsidR="00103D23">
        <w:rPr>
          <w:rFonts w:cs="Arial"/>
          <w:bCs/>
          <w:szCs w:val="20"/>
        </w:rPr>
        <w:t>dodavatel</w:t>
      </w:r>
      <w:r w:rsidR="003757FD" w:rsidRPr="00D33F61">
        <w:rPr>
          <w:rFonts w:cs="Arial"/>
          <w:bCs/>
          <w:szCs w:val="20"/>
        </w:rPr>
        <w:t xml:space="preserve"> </w:t>
      </w:r>
      <w:r w:rsidR="00856994" w:rsidRPr="00D33F61">
        <w:rPr>
          <w:rFonts w:cs="Arial"/>
          <w:bCs/>
          <w:szCs w:val="20"/>
        </w:rPr>
        <w:t xml:space="preserve">povinen plně a bezvýhradně respektovat při zpracování své nabídky. Neakceptování požadavků zadavatele uvedených v této zadávací dokumentaci bude považováno za nesplnění zadávacích podmínek s následkem vyloučení </w:t>
      </w:r>
      <w:r w:rsidR="00103D23">
        <w:rPr>
          <w:rFonts w:cs="Arial"/>
          <w:bCs/>
          <w:szCs w:val="20"/>
        </w:rPr>
        <w:t>dodavatel</w:t>
      </w:r>
      <w:r w:rsidR="00613599" w:rsidRPr="00D33F61">
        <w:rPr>
          <w:rFonts w:cs="Arial"/>
          <w:bCs/>
          <w:szCs w:val="20"/>
        </w:rPr>
        <w:t xml:space="preserve">e </w:t>
      </w:r>
      <w:r w:rsidR="00856994" w:rsidRPr="00D33F61">
        <w:rPr>
          <w:rFonts w:cs="Arial"/>
          <w:bCs/>
          <w:szCs w:val="20"/>
        </w:rPr>
        <w:t>ze zadávacího řízení</w:t>
      </w:r>
      <w:r w:rsidRPr="00D33F61">
        <w:rPr>
          <w:rFonts w:cs="Arial"/>
          <w:bCs/>
          <w:szCs w:val="20"/>
        </w:rPr>
        <w:t>.</w:t>
      </w:r>
    </w:p>
    <w:p w14:paraId="484A6422" w14:textId="3F75B501" w:rsidR="00865EB5" w:rsidRPr="00D33F61" w:rsidRDefault="00865EB5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33F61">
        <w:rPr>
          <w:rFonts w:cs="Arial"/>
          <w:bCs/>
          <w:szCs w:val="20"/>
        </w:rPr>
        <w:t>V</w:t>
      </w:r>
      <w:r w:rsidR="00856994" w:rsidRPr="00D33F61">
        <w:rPr>
          <w:rFonts w:cs="Arial"/>
          <w:bCs/>
          <w:szCs w:val="20"/>
        </w:rPr>
        <w:t xml:space="preserve"> případě, že zadávací podmínky obsahují odkazy na obchodní firmy, názvy nebo jména a příjmení, specifická označení zboží a služeb, které platí pro určitou osobu, popřípadě její organizační složku za </w:t>
      </w:r>
      <w:r w:rsidR="00613599" w:rsidRPr="00D33F61">
        <w:rPr>
          <w:rFonts w:cs="Arial"/>
          <w:bCs/>
          <w:szCs w:val="20"/>
        </w:rPr>
        <w:t>charakteristické</w:t>
      </w:r>
      <w:r w:rsidR="00856994" w:rsidRPr="00D33F61">
        <w:rPr>
          <w:rFonts w:cs="Arial"/>
          <w:bCs/>
          <w:szCs w:val="20"/>
        </w:rPr>
        <w:t>, patenty na vynálezy, užitné vzory, průmyslové vzory, ochranné známky nebo označení původu, umožňuje zadavatel výslovně použití i jiných, kvalitativně a technicky obdobných řešení, které naplní zadavatelem požadovanou či odborníkovi zřejmou funkcionalitu (byť jiným způsobem)</w:t>
      </w:r>
      <w:r w:rsidRPr="00D33F61">
        <w:rPr>
          <w:rFonts w:cs="Arial"/>
          <w:bCs/>
          <w:szCs w:val="20"/>
        </w:rPr>
        <w:t>.</w:t>
      </w:r>
    </w:p>
    <w:p w14:paraId="2C47240A" w14:textId="04457352" w:rsidR="00855D12" w:rsidRPr="00D33F61" w:rsidRDefault="00855D12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33F61">
        <w:rPr>
          <w:rFonts w:cs="Arial"/>
          <w:bCs/>
          <w:szCs w:val="20"/>
        </w:rPr>
        <w:t xml:space="preserve">Zadavatel upozorňuje, že v případě porušení povinnosti </w:t>
      </w:r>
      <w:r w:rsidR="00103D23">
        <w:rPr>
          <w:rFonts w:cs="Arial"/>
          <w:bCs/>
          <w:szCs w:val="20"/>
        </w:rPr>
        <w:t>dodavatel</w:t>
      </w:r>
      <w:r w:rsidRPr="00D33F61">
        <w:rPr>
          <w:rFonts w:cs="Arial"/>
          <w:bCs/>
          <w:szCs w:val="20"/>
        </w:rPr>
        <w:t>e, je</w:t>
      </w:r>
      <w:r w:rsidR="00F27BE6">
        <w:rPr>
          <w:rFonts w:cs="Arial"/>
          <w:bCs/>
          <w:szCs w:val="20"/>
        </w:rPr>
        <w:t>n</w:t>
      </w:r>
      <w:r w:rsidRPr="00D33F61">
        <w:rPr>
          <w:rFonts w:cs="Arial"/>
          <w:bCs/>
          <w:szCs w:val="20"/>
        </w:rPr>
        <w:t xml:space="preserve">ž byl zadavatelem vybrán k uzavření smlouvy (jako první, či </w:t>
      </w:r>
      <w:r w:rsidR="007D61E5">
        <w:rPr>
          <w:rFonts w:cs="Arial"/>
          <w:bCs/>
          <w:szCs w:val="20"/>
        </w:rPr>
        <w:t>další v </w:t>
      </w:r>
      <w:r w:rsidRPr="00D33F61">
        <w:rPr>
          <w:rFonts w:cs="Arial"/>
          <w:bCs/>
          <w:szCs w:val="20"/>
        </w:rPr>
        <w:t>pořadí</w:t>
      </w:r>
      <w:r w:rsidR="007D61E5">
        <w:rPr>
          <w:rFonts w:cs="Arial"/>
          <w:bCs/>
          <w:szCs w:val="20"/>
        </w:rPr>
        <w:t xml:space="preserve"> v případě postupu podle § 125 ZZVZ</w:t>
      </w:r>
      <w:r w:rsidRPr="00D33F61">
        <w:rPr>
          <w:rFonts w:cs="Arial"/>
          <w:bCs/>
          <w:szCs w:val="20"/>
        </w:rPr>
        <w:t xml:space="preserve">), uzavřít Smlouvu či poskytnout k jejímu uzavření součinnost ve smyslu § </w:t>
      </w:r>
      <w:r w:rsidR="007D61E5">
        <w:rPr>
          <w:rFonts w:cs="Arial"/>
          <w:bCs/>
          <w:szCs w:val="20"/>
        </w:rPr>
        <w:t>122</w:t>
      </w:r>
      <w:r w:rsidR="007D61E5" w:rsidRPr="00D33F61">
        <w:rPr>
          <w:rFonts w:cs="Arial"/>
          <w:bCs/>
          <w:szCs w:val="20"/>
        </w:rPr>
        <w:t xml:space="preserve"> </w:t>
      </w:r>
      <w:r w:rsidRPr="00D33F61">
        <w:rPr>
          <w:rFonts w:cs="Arial"/>
          <w:bCs/>
          <w:szCs w:val="20"/>
        </w:rPr>
        <w:t xml:space="preserve">odst. </w:t>
      </w:r>
      <w:r w:rsidR="007D61E5">
        <w:rPr>
          <w:rFonts w:cs="Arial"/>
          <w:bCs/>
          <w:szCs w:val="20"/>
        </w:rPr>
        <w:t>3</w:t>
      </w:r>
      <w:r w:rsidR="007D61E5" w:rsidRPr="00D33F61">
        <w:rPr>
          <w:rFonts w:cs="Arial"/>
          <w:bCs/>
          <w:szCs w:val="20"/>
        </w:rPr>
        <w:t xml:space="preserve"> </w:t>
      </w:r>
      <w:r w:rsidR="007D61E5">
        <w:rPr>
          <w:rFonts w:cs="Arial"/>
          <w:bCs/>
          <w:szCs w:val="20"/>
        </w:rPr>
        <w:t>a § 124 odst. 1</w:t>
      </w:r>
      <w:r w:rsidRPr="00D33F61">
        <w:rPr>
          <w:rFonts w:cs="Arial"/>
          <w:bCs/>
          <w:szCs w:val="20"/>
        </w:rPr>
        <w:t xml:space="preserve"> </w:t>
      </w:r>
      <w:r w:rsidR="005B5121">
        <w:rPr>
          <w:rFonts w:cs="Arial"/>
          <w:bCs/>
          <w:szCs w:val="20"/>
        </w:rPr>
        <w:t>ZZVZ</w:t>
      </w:r>
      <w:r w:rsidRPr="00D33F61">
        <w:rPr>
          <w:rFonts w:cs="Arial"/>
          <w:bCs/>
          <w:szCs w:val="20"/>
        </w:rPr>
        <w:t xml:space="preserve">, je zadavatel připraven přistoupit k vymáhání škody způsobené zadavateli tímto </w:t>
      </w:r>
      <w:r w:rsidR="00103D23">
        <w:rPr>
          <w:rFonts w:cs="Arial"/>
          <w:bCs/>
          <w:szCs w:val="20"/>
        </w:rPr>
        <w:t>dodavatel</w:t>
      </w:r>
      <w:r w:rsidRPr="00D33F61">
        <w:rPr>
          <w:rFonts w:cs="Arial"/>
          <w:bCs/>
          <w:szCs w:val="20"/>
        </w:rPr>
        <w:t>em.</w:t>
      </w:r>
    </w:p>
    <w:p w14:paraId="3C0F1F1B" w14:textId="12F13AEC" w:rsidR="008D351E" w:rsidRDefault="008D351E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33F61">
        <w:rPr>
          <w:rFonts w:cs="Arial"/>
          <w:bCs/>
          <w:szCs w:val="20"/>
        </w:rPr>
        <w:t xml:space="preserve">Zadavatel rovněž upozorňuje, že v případě naplnění důvodů pro povinnost nebo možnost zadavatele zrušit zadávací řízení dle § </w:t>
      </w:r>
      <w:r w:rsidR="007D61E5">
        <w:rPr>
          <w:rFonts w:cs="Arial"/>
          <w:bCs/>
          <w:szCs w:val="20"/>
        </w:rPr>
        <w:t>127</w:t>
      </w:r>
      <w:r w:rsidR="007D61E5" w:rsidRPr="00D33F61">
        <w:rPr>
          <w:rFonts w:cs="Arial"/>
          <w:bCs/>
          <w:szCs w:val="20"/>
        </w:rPr>
        <w:t xml:space="preserve"> </w:t>
      </w:r>
      <w:r w:rsidR="005B5121">
        <w:rPr>
          <w:rFonts w:cs="Arial"/>
          <w:bCs/>
          <w:szCs w:val="20"/>
        </w:rPr>
        <w:t>ZZVZ</w:t>
      </w:r>
      <w:r w:rsidRPr="00D33F61">
        <w:rPr>
          <w:rFonts w:cs="Arial"/>
          <w:bCs/>
          <w:szCs w:val="20"/>
        </w:rPr>
        <w:t xml:space="preserve"> je připraven rozhodnout o zrušení zadávacího řízení této veřejné zakázky.</w:t>
      </w:r>
    </w:p>
    <w:p w14:paraId="03DA23D2" w14:textId="77777777" w:rsidR="00435CC0" w:rsidRPr="00D33F61" w:rsidRDefault="00435CC0" w:rsidP="00435CC0">
      <w:pPr>
        <w:spacing w:before="120" w:after="120" w:line="280" w:lineRule="atLeast"/>
        <w:ind w:right="-142"/>
        <w:rPr>
          <w:rFonts w:cs="Arial"/>
          <w:bCs/>
          <w:szCs w:val="20"/>
        </w:rPr>
      </w:pPr>
    </w:p>
    <w:p w14:paraId="484A6424" w14:textId="77777777" w:rsidR="00A749C4" w:rsidRPr="00B6600F" w:rsidRDefault="00ED26C8" w:rsidP="00FF7228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91" w:name="_Toc402872398"/>
      <w:bookmarkStart w:id="92" w:name="_Toc372138656"/>
      <w:bookmarkStart w:id="93" w:name="_Toc372138657"/>
      <w:bookmarkStart w:id="94" w:name="_Toc372138658"/>
      <w:bookmarkStart w:id="95" w:name="_Toc372138659"/>
      <w:bookmarkStart w:id="96" w:name="_Toc372138660"/>
      <w:bookmarkStart w:id="97" w:name="_Toc372138661"/>
      <w:bookmarkStart w:id="98" w:name="_Toc372138662"/>
      <w:bookmarkStart w:id="99" w:name="_Toc372138663"/>
      <w:bookmarkStart w:id="100" w:name="_Toc372138664"/>
      <w:bookmarkStart w:id="101" w:name="_Toc372138665"/>
      <w:bookmarkStart w:id="102" w:name="_Toc372138666"/>
      <w:bookmarkStart w:id="103" w:name="_Toc372138667"/>
      <w:bookmarkStart w:id="104" w:name="_Toc372138668"/>
      <w:bookmarkStart w:id="105" w:name="_Toc372138669"/>
      <w:bookmarkStart w:id="106" w:name="_Toc372138670"/>
      <w:bookmarkStart w:id="107" w:name="_Toc372138671"/>
      <w:bookmarkStart w:id="108" w:name="_Toc372138672"/>
      <w:bookmarkStart w:id="109" w:name="_Toc372138673"/>
      <w:bookmarkStart w:id="110" w:name="_Toc372138674"/>
      <w:bookmarkStart w:id="111" w:name="_Toc372138675"/>
      <w:bookmarkStart w:id="112" w:name="_Toc46808803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r w:rsidRPr="00B6600F">
        <w:rPr>
          <w:caps/>
          <w:color w:val="FFFFFF"/>
          <w:sz w:val="20"/>
          <w:szCs w:val="20"/>
        </w:rPr>
        <w:lastRenderedPageBreak/>
        <w:t>zadávací dokumentace a podmínky přístupu či poskytnutí zadávací dokumentace</w:t>
      </w:r>
      <w:bookmarkEnd w:id="112"/>
    </w:p>
    <w:p w14:paraId="484A6425" w14:textId="5B523FE6" w:rsidR="005F1393" w:rsidRPr="00B6600F" w:rsidRDefault="005F1393" w:rsidP="005F1393">
      <w:pPr>
        <w:spacing w:line="280" w:lineRule="atLeast"/>
        <w:rPr>
          <w:rFonts w:cs="Arial"/>
          <w:bCs/>
          <w:szCs w:val="20"/>
        </w:rPr>
      </w:pPr>
      <w:r w:rsidRPr="00B6600F">
        <w:rPr>
          <w:rFonts w:cs="Arial"/>
          <w:color w:val="000000"/>
        </w:rPr>
        <w:t xml:space="preserve">Zadávací dokumentace je </w:t>
      </w:r>
      <w:r w:rsidRPr="00B6600F">
        <w:rPr>
          <w:rFonts w:cs="Arial"/>
          <w:color w:val="000000"/>
          <w:szCs w:val="20"/>
        </w:rPr>
        <w:t>dodavatelům poskytována na vyžádání a zároveň umístěna</w:t>
      </w:r>
      <w:r w:rsidRPr="00B6600F">
        <w:rPr>
          <w:rFonts w:cs="Arial"/>
          <w:color w:val="000000"/>
        </w:rPr>
        <w:t xml:space="preserve"> na profilu zadavatele</w:t>
      </w:r>
      <w:r w:rsidRPr="00B6600F">
        <w:rPr>
          <w:rFonts w:cs="Arial"/>
          <w:color w:val="000000"/>
          <w:szCs w:val="20"/>
        </w:rPr>
        <w:t xml:space="preserve"> v souladu s § </w:t>
      </w:r>
      <w:r w:rsidR="001D3480">
        <w:rPr>
          <w:rFonts w:cs="Arial"/>
          <w:color w:val="000000"/>
          <w:szCs w:val="20"/>
        </w:rPr>
        <w:t>96</w:t>
      </w:r>
      <w:r w:rsidR="001D3480" w:rsidRPr="00B6600F">
        <w:rPr>
          <w:rFonts w:cs="Arial"/>
          <w:color w:val="000000"/>
          <w:szCs w:val="20"/>
        </w:rPr>
        <w:t xml:space="preserve"> </w:t>
      </w:r>
      <w:r w:rsidR="005B5121">
        <w:rPr>
          <w:rFonts w:cs="Arial"/>
          <w:color w:val="000000"/>
          <w:szCs w:val="20"/>
        </w:rPr>
        <w:t>ZZVZ</w:t>
      </w:r>
      <w:r w:rsidRPr="00B6600F">
        <w:rPr>
          <w:rFonts w:cs="Arial"/>
          <w:color w:val="000000"/>
        </w:rPr>
        <w:t xml:space="preserve">: </w:t>
      </w:r>
      <w:hyperlink r:id="rId15" w:history="1">
        <w:r w:rsidR="005E4DF6" w:rsidRPr="00B6600F">
          <w:rPr>
            <w:rStyle w:val="Hypertextovodkaz"/>
            <w:rFonts w:ascii="Arial" w:hAnsi="Arial" w:cs="Arial"/>
            <w:iCs/>
          </w:rPr>
          <w:t>https://mpsv.ezak.cz/profile_display_2.html</w:t>
        </w:r>
      </w:hyperlink>
      <w:r w:rsidR="00F40A9D" w:rsidRPr="00B6600F">
        <w:rPr>
          <w:rFonts w:cs="Arial"/>
        </w:rPr>
        <w:t xml:space="preserve"> </w:t>
      </w:r>
      <w:r w:rsidRPr="00B6600F">
        <w:rPr>
          <w:rFonts w:cs="Arial"/>
          <w:bCs/>
          <w:szCs w:val="20"/>
        </w:rPr>
        <w:t>k volnému stažení, kde budou zároveň uveřejňovány dodatečné informace k zadávacím podmínkám této veřejné zakázky.</w:t>
      </w:r>
    </w:p>
    <w:p w14:paraId="484A6426" w14:textId="723D0C43" w:rsidR="00ED26C8" w:rsidRPr="00B6600F" w:rsidRDefault="00653ADA" w:rsidP="00ED26C8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113" w:name="_Toc372138677"/>
      <w:bookmarkStart w:id="114" w:name="_Toc468088031"/>
      <w:bookmarkEnd w:id="113"/>
      <w:r>
        <w:rPr>
          <w:caps/>
          <w:color w:val="FFFFFF"/>
          <w:sz w:val="20"/>
          <w:szCs w:val="20"/>
        </w:rPr>
        <w:t xml:space="preserve">vysvětlení a změny zadávací dokumentace </w:t>
      </w:r>
      <w:r w:rsidR="00ED26C8" w:rsidRPr="00B6600F">
        <w:rPr>
          <w:caps/>
          <w:color w:val="FFFFFF"/>
          <w:sz w:val="20"/>
          <w:szCs w:val="20"/>
        </w:rPr>
        <w:t>a prohlídka místa plnění</w:t>
      </w:r>
      <w:bookmarkEnd w:id="114"/>
    </w:p>
    <w:p w14:paraId="484A6427" w14:textId="37706F89" w:rsidR="005F1393" w:rsidRPr="00D33F61" w:rsidRDefault="00103D23" w:rsidP="00707D70">
      <w:pPr>
        <w:spacing w:before="60" w:line="280" w:lineRule="atLeast"/>
        <w:rPr>
          <w:rFonts w:cs="Arial"/>
          <w:snapToGrid w:val="0"/>
          <w:szCs w:val="20"/>
        </w:rPr>
      </w:pPr>
      <w:r>
        <w:rPr>
          <w:rFonts w:cs="Arial"/>
          <w:snapToGrid w:val="0"/>
          <w:szCs w:val="20"/>
        </w:rPr>
        <w:t>Dodavatel</w:t>
      </w:r>
      <w:r w:rsidR="00E96142" w:rsidRPr="00D33F61">
        <w:rPr>
          <w:rFonts w:cs="Arial"/>
          <w:snapToGrid w:val="0"/>
          <w:szCs w:val="20"/>
        </w:rPr>
        <w:t xml:space="preserve"> </w:t>
      </w:r>
      <w:r w:rsidR="005F1393" w:rsidRPr="00D33F61">
        <w:rPr>
          <w:rFonts w:cs="Arial"/>
          <w:snapToGrid w:val="0"/>
          <w:szCs w:val="20"/>
        </w:rPr>
        <w:t xml:space="preserve">je oprávněn požadovat </w:t>
      </w:r>
      <w:r w:rsidR="00B75B1B">
        <w:rPr>
          <w:rFonts w:cs="Arial"/>
        </w:rPr>
        <w:t>vysvětlení zadávací dokumentace</w:t>
      </w:r>
      <w:r w:rsidR="005F1393" w:rsidRPr="00D33F61">
        <w:rPr>
          <w:rFonts w:cs="Arial"/>
        </w:rPr>
        <w:t xml:space="preserve"> </w:t>
      </w:r>
      <w:r w:rsidR="005F1393" w:rsidRPr="00D33F61">
        <w:rPr>
          <w:rFonts w:cs="Arial"/>
          <w:snapToGrid w:val="0"/>
          <w:szCs w:val="20"/>
        </w:rPr>
        <w:t>této veřejné zakázky</w:t>
      </w:r>
      <w:r w:rsidR="00B75B1B">
        <w:rPr>
          <w:rFonts w:cs="Arial"/>
          <w:snapToGrid w:val="0"/>
          <w:szCs w:val="20"/>
        </w:rPr>
        <w:t xml:space="preserve">. </w:t>
      </w:r>
      <w:r w:rsidR="007B73C1">
        <w:rPr>
          <w:rFonts w:cs="Arial"/>
          <w:snapToGrid w:val="0"/>
          <w:szCs w:val="20"/>
        </w:rPr>
        <w:t>Ž</w:t>
      </w:r>
      <w:r w:rsidR="00653ADA">
        <w:rPr>
          <w:rFonts w:cs="Arial"/>
          <w:snapToGrid w:val="0"/>
          <w:szCs w:val="20"/>
        </w:rPr>
        <w:t>ádost o vysvětlení zadávací dokumentace musí být dodavatelem podána písemně.</w:t>
      </w:r>
    </w:p>
    <w:p w14:paraId="484A6428" w14:textId="06DD956F" w:rsidR="005F1393" w:rsidRPr="00D33F61" w:rsidRDefault="005F1393" w:rsidP="00707D70">
      <w:pPr>
        <w:spacing w:before="60" w:line="280" w:lineRule="atLeast"/>
        <w:rPr>
          <w:rFonts w:cs="Arial"/>
          <w:snapToGrid w:val="0"/>
          <w:szCs w:val="20"/>
        </w:rPr>
      </w:pPr>
      <w:r w:rsidRPr="00D33F61">
        <w:rPr>
          <w:rFonts w:cs="Arial"/>
          <w:snapToGrid w:val="0"/>
          <w:szCs w:val="20"/>
        </w:rPr>
        <w:t xml:space="preserve">Písemná žádost musí být zadavateli doručena </w:t>
      </w:r>
      <w:r w:rsidRPr="00D33F61">
        <w:rPr>
          <w:rFonts w:cs="Arial"/>
          <w:b/>
        </w:rPr>
        <w:t xml:space="preserve">nejpozději </w:t>
      </w:r>
      <w:r w:rsidR="00653ADA">
        <w:rPr>
          <w:rFonts w:cs="Arial"/>
          <w:b/>
        </w:rPr>
        <w:t>8</w:t>
      </w:r>
      <w:r w:rsidR="00653ADA" w:rsidRPr="00D33F61">
        <w:rPr>
          <w:rFonts w:cs="Arial"/>
          <w:b/>
        </w:rPr>
        <w:t xml:space="preserve"> </w:t>
      </w:r>
      <w:r w:rsidRPr="00D33F61">
        <w:rPr>
          <w:rFonts w:cs="Arial"/>
          <w:b/>
        </w:rPr>
        <w:t>pracovních dnů</w:t>
      </w:r>
      <w:r w:rsidRPr="00D33F61">
        <w:rPr>
          <w:rFonts w:cs="Arial"/>
        </w:rPr>
        <w:t xml:space="preserve"> před uplynutím lhůty pro podání nabídek.</w:t>
      </w:r>
      <w:r w:rsidRPr="00D33F61">
        <w:rPr>
          <w:rFonts w:cs="Arial"/>
          <w:snapToGrid w:val="0"/>
          <w:szCs w:val="20"/>
        </w:rPr>
        <w:t xml:space="preserve"> Zadavatel odešle</w:t>
      </w:r>
      <w:r w:rsidRPr="00D33F61">
        <w:rPr>
          <w:rFonts w:cs="Arial"/>
        </w:rPr>
        <w:t xml:space="preserve"> </w:t>
      </w:r>
      <w:r w:rsidR="00C21867">
        <w:rPr>
          <w:rFonts w:cs="Arial"/>
        </w:rPr>
        <w:t>vysvětlení zadávací dokumentace</w:t>
      </w:r>
      <w:r w:rsidRPr="00D33F61">
        <w:rPr>
          <w:rFonts w:cs="Arial"/>
        </w:rPr>
        <w:t xml:space="preserve"> </w:t>
      </w:r>
      <w:r w:rsidRPr="00D33F61">
        <w:rPr>
          <w:rFonts w:cs="Arial"/>
          <w:snapToGrid w:val="0"/>
          <w:szCs w:val="20"/>
        </w:rPr>
        <w:t>této veřejné zakázky, případně související dokumenty,</w:t>
      </w:r>
      <w:r w:rsidRPr="00D33F61">
        <w:rPr>
          <w:rFonts w:cs="Arial"/>
        </w:rPr>
        <w:t xml:space="preserve"> nejpozději </w:t>
      </w:r>
      <w:r w:rsidRPr="00D33F61">
        <w:rPr>
          <w:rFonts w:cs="Arial"/>
          <w:b/>
        </w:rPr>
        <w:t xml:space="preserve">do </w:t>
      </w:r>
      <w:r w:rsidR="003E7FC8">
        <w:rPr>
          <w:rFonts w:cs="Arial"/>
          <w:b/>
        </w:rPr>
        <w:t>3</w:t>
      </w:r>
      <w:r w:rsidR="003E7FC8" w:rsidRPr="00D33F61">
        <w:rPr>
          <w:rFonts w:cs="Arial"/>
          <w:b/>
        </w:rPr>
        <w:t xml:space="preserve"> </w:t>
      </w:r>
      <w:r w:rsidRPr="00D33F61">
        <w:rPr>
          <w:rFonts w:cs="Arial"/>
          <w:b/>
        </w:rPr>
        <w:t>pracovních dnů</w:t>
      </w:r>
      <w:r w:rsidRPr="00D33F61">
        <w:rPr>
          <w:rFonts w:cs="Arial"/>
        </w:rPr>
        <w:t xml:space="preserve"> </w:t>
      </w:r>
      <w:r w:rsidRPr="00D33F61">
        <w:rPr>
          <w:rFonts w:cs="Arial"/>
          <w:snapToGrid w:val="0"/>
          <w:szCs w:val="20"/>
        </w:rPr>
        <w:t>po</w:t>
      </w:r>
      <w:r w:rsidRPr="00D33F61">
        <w:rPr>
          <w:rFonts w:cs="Arial"/>
        </w:rPr>
        <w:t xml:space="preserve"> doručení </w:t>
      </w:r>
      <w:r w:rsidRPr="00D33F61">
        <w:rPr>
          <w:rFonts w:cs="Arial"/>
          <w:snapToGrid w:val="0"/>
          <w:szCs w:val="20"/>
        </w:rPr>
        <w:t>písemné žádosti</w:t>
      </w:r>
      <w:r w:rsidRPr="00D33F61">
        <w:rPr>
          <w:rFonts w:cs="Arial"/>
        </w:rPr>
        <w:t xml:space="preserve"> dodavatele</w:t>
      </w:r>
      <w:r w:rsidRPr="00D33F61">
        <w:rPr>
          <w:rFonts w:cs="Arial"/>
          <w:snapToGrid w:val="0"/>
          <w:szCs w:val="20"/>
        </w:rPr>
        <w:t xml:space="preserve">. </w:t>
      </w:r>
    </w:p>
    <w:p w14:paraId="484A6429" w14:textId="72F6E477" w:rsidR="005F1393" w:rsidRPr="00D33F61" w:rsidRDefault="00C21867" w:rsidP="00707D70">
      <w:pPr>
        <w:spacing w:before="60" w:line="280" w:lineRule="atLeast"/>
        <w:rPr>
          <w:rFonts w:cs="Arial"/>
          <w:b/>
          <w:snapToGrid w:val="0"/>
          <w:szCs w:val="20"/>
        </w:rPr>
      </w:pPr>
      <w:r>
        <w:rPr>
          <w:rFonts w:cs="Arial"/>
          <w:snapToGrid w:val="0"/>
          <w:szCs w:val="20"/>
        </w:rPr>
        <w:t>Vysvětlení zadávací dokumentace</w:t>
      </w:r>
      <w:r w:rsidR="005F1393" w:rsidRPr="00D33F61">
        <w:rPr>
          <w:rFonts w:cs="Arial"/>
          <w:snapToGrid w:val="0"/>
          <w:szCs w:val="20"/>
        </w:rPr>
        <w:t xml:space="preserve">, včetně přesného znění požadavku dle předchozí věty, odešle zadavatel současně všem dodavatelům, kteří požádali o poskytnutí </w:t>
      </w:r>
      <w:r w:rsidR="00472B01" w:rsidRPr="00D33F61">
        <w:rPr>
          <w:rFonts w:cs="Arial"/>
          <w:snapToGrid w:val="0"/>
          <w:szCs w:val="20"/>
        </w:rPr>
        <w:t xml:space="preserve">této </w:t>
      </w:r>
      <w:r w:rsidR="005F1393" w:rsidRPr="00D33F61">
        <w:rPr>
          <w:rFonts w:cs="Arial"/>
          <w:snapToGrid w:val="0"/>
          <w:szCs w:val="20"/>
        </w:rPr>
        <w:t xml:space="preserve">zadávací dokumentace této veřejné zakázky nebo kterým byla </w:t>
      </w:r>
      <w:r w:rsidR="00472B01" w:rsidRPr="00D33F61">
        <w:rPr>
          <w:rFonts w:cs="Arial"/>
          <w:snapToGrid w:val="0"/>
          <w:szCs w:val="20"/>
        </w:rPr>
        <w:t xml:space="preserve">tato </w:t>
      </w:r>
      <w:r w:rsidR="005F1393" w:rsidRPr="00D33F61">
        <w:rPr>
          <w:rFonts w:cs="Arial"/>
          <w:snapToGrid w:val="0"/>
          <w:szCs w:val="20"/>
        </w:rPr>
        <w:t xml:space="preserve">zadávací dokumentace poskytnuta. </w:t>
      </w:r>
      <w:r w:rsidR="005F1393" w:rsidRPr="00D33F61">
        <w:rPr>
          <w:rFonts w:cs="Arial"/>
          <w:b/>
          <w:snapToGrid w:val="0"/>
          <w:szCs w:val="20"/>
        </w:rPr>
        <w:t xml:space="preserve">Zadavatel dále </w:t>
      </w:r>
      <w:r>
        <w:rPr>
          <w:rFonts w:cs="Arial"/>
          <w:b/>
          <w:snapToGrid w:val="0"/>
          <w:szCs w:val="20"/>
        </w:rPr>
        <w:t>v</w:t>
      </w:r>
      <w:r w:rsidR="009E7A13">
        <w:rPr>
          <w:rFonts w:cs="Arial"/>
          <w:b/>
          <w:snapToGrid w:val="0"/>
          <w:szCs w:val="20"/>
        </w:rPr>
        <w:t>y</w:t>
      </w:r>
      <w:r>
        <w:rPr>
          <w:rFonts w:cs="Arial"/>
          <w:b/>
          <w:snapToGrid w:val="0"/>
          <w:szCs w:val="20"/>
        </w:rPr>
        <w:t>světlení zadávací dokumentace</w:t>
      </w:r>
      <w:r w:rsidR="005F1393" w:rsidRPr="00D33F61">
        <w:rPr>
          <w:rFonts w:cs="Arial"/>
          <w:b/>
          <w:snapToGrid w:val="0"/>
          <w:szCs w:val="20"/>
        </w:rPr>
        <w:t xml:space="preserve"> včetně přesného znění žádosti dodavatele uveřejní stejným způsobem, jakým uveřejnil </w:t>
      </w:r>
      <w:r w:rsidR="005A21CE" w:rsidRPr="00D33F61">
        <w:rPr>
          <w:rFonts w:cs="Arial"/>
          <w:b/>
          <w:snapToGrid w:val="0"/>
          <w:szCs w:val="20"/>
        </w:rPr>
        <w:t>tuto zadávací dokumentaci</w:t>
      </w:r>
      <w:r w:rsidR="005F1393" w:rsidRPr="00D33F61">
        <w:rPr>
          <w:rFonts w:cs="Arial"/>
          <w:b/>
          <w:snapToGrid w:val="0"/>
          <w:szCs w:val="20"/>
        </w:rPr>
        <w:t>.</w:t>
      </w:r>
    </w:p>
    <w:p w14:paraId="484A642A" w14:textId="77777777" w:rsidR="005F1393" w:rsidRPr="00972CDA" w:rsidRDefault="005F1393" w:rsidP="00707D70">
      <w:pPr>
        <w:spacing w:before="60" w:line="280" w:lineRule="atLeast"/>
        <w:rPr>
          <w:rFonts w:cs="Arial"/>
          <w:snapToGrid w:val="0"/>
          <w:szCs w:val="20"/>
        </w:rPr>
      </w:pPr>
      <w:r w:rsidRPr="00D33F61">
        <w:rPr>
          <w:rFonts w:cs="Arial"/>
          <w:snapToGrid w:val="0"/>
          <w:szCs w:val="20"/>
        </w:rPr>
        <w:t>Zadavatel upozorňuje, že v rámci zachování zásady transparentnosti, rovného zacházení a zákazu diskriminace v </w:t>
      </w:r>
      <w:r w:rsidRPr="00972CDA">
        <w:rPr>
          <w:rFonts w:cs="Arial"/>
          <w:snapToGrid w:val="0"/>
          <w:szCs w:val="20"/>
        </w:rPr>
        <w:t>rámci zadávacího řízení této veřejné zakázky musí být veškerá komunikace se zadavatelem vedena pouze písemnou formou. Jakýkoliv další způsob, např. osobní jednání apod., je vyloučen.</w:t>
      </w:r>
    </w:p>
    <w:p w14:paraId="40DFA972" w14:textId="02B1CBB2" w:rsidR="00C92D85" w:rsidRPr="00972CDA" w:rsidRDefault="00C92D85" w:rsidP="00C92D85">
      <w:pPr>
        <w:spacing w:before="60" w:line="280" w:lineRule="atLeast"/>
        <w:rPr>
          <w:rFonts w:cs="Arial"/>
          <w:snapToGrid w:val="0"/>
          <w:szCs w:val="20"/>
        </w:rPr>
      </w:pPr>
      <w:r w:rsidRPr="00972CDA">
        <w:rPr>
          <w:rFonts w:cs="Arial"/>
          <w:snapToGrid w:val="0"/>
          <w:szCs w:val="20"/>
        </w:rPr>
        <w:t xml:space="preserve">Žádost o </w:t>
      </w:r>
      <w:r w:rsidR="00C21867">
        <w:rPr>
          <w:rFonts w:cs="Arial"/>
          <w:snapToGrid w:val="0"/>
          <w:szCs w:val="20"/>
        </w:rPr>
        <w:t>vysvětlení zadávací dokumentace</w:t>
      </w:r>
      <w:r w:rsidRPr="00972CDA">
        <w:rPr>
          <w:rFonts w:cs="Arial"/>
          <w:snapToGrid w:val="0"/>
          <w:szCs w:val="20"/>
        </w:rPr>
        <w:t xml:space="preserve"> nebo žádost o poskytnutí této zadávací dokumentace doručí dodavatel na kontaktní adresu zadavatele pro komunikaci s </w:t>
      </w:r>
      <w:r w:rsidR="00103D23">
        <w:rPr>
          <w:rFonts w:cs="Arial"/>
          <w:snapToGrid w:val="0"/>
          <w:szCs w:val="20"/>
        </w:rPr>
        <w:t>dodavatel</w:t>
      </w:r>
      <w:r w:rsidRPr="00972CDA">
        <w:rPr>
          <w:rFonts w:cs="Arial"/>
          <w:snapToGrid w:val="0"/>
          <w:szCs w:val="20"/>
        </w:rPr>
        <w:t>i, tj. na adresu:</w:t>
      </w:r>
    </w:p>
    <w:p w14:paraId="22659176" w14:textId="77777777" w:rsidR="00991C16" w:rsidRPr="00E71A38" w:rsidRDefault="00991C16" w:rsidP="00991C16">
      <w:pPr>
        <w:spacing w:before="60" w:line="280" w:lineRule="atLeast"/>
        <w:ind w:left="708"/>
        <w:rPr>
          <w:rFonts w:cs="Arial"/>
          <w:snapToGrid w:val="0"/>
          <w:szCs w:val="20"/>
        </w:rPr>
      </w:pPr>
      <w:r w:rsidRPr="00E71A38">
        <w:rPr>
          <w:rFonts w:cs="Arial"/>
          <w:snapToGrid w:val="0"/>
          <w:szCs w:val="20"/>
        </w:rPr>
        <w:t>Česká republika – Ministerstvo práce a sociálních věcí</w:t>
      </w:r>
    </w:p>
    <w:p w14:paraId="2D8A20CD" w14:textId="77777777" w:rsidR="00991C16" w:rsidRPr="00E71A38" w:rsidRDefault="00991C16" w:rsidP="00991C16">
      <w:pPr>
        <w:spacing w:before="60" w:line="280" w:lineRule="atLeast"/>
        <w:ind w:left="708"/>
        <w:rPr>
          <w:rFonts w:cs="Arial"/>
          <w:snapToGrid w:val="0"/>
          <w:szCs w:val="20"/>
        </w:rPr>
      </w:pPr>
      <w:r w:rsidRPr="00E71A38">
        <w:rPr>
          <w:rFonts w:cs="Arial"/>
          <w:snapToGrid w:val="0"/>
          <w:szCs w:val="20"/>
        </w:rPr>
        <w:t>oddělení veřejných zakázek</w:t>
      </w:r>
    </w:p>
    <w:p w14:paraId="27193682" w14:textId="77777777" w:rsidR="00991C16" w:rsidRDefault="00991C16" w:rsidP="00991C16">
      <w:pPr>
        <w:spacing w:before="60" w:line="280" w:lineRule="atLeast"/>
        <w:ind w:left="708"/>
        <w:rPr>
          <w:rFonts w:cs="Arial"/>
          <w:snapToGrid w:val="0"/>
          <w:szCs w:val="20"/>
        </w:rPr>
      </w:pPr>
      <w:r>
        <w:rPr>
          <w:rFonts w:cs="Arial"/>
          <w:snapToGrid w:val="0"/>
          <w:szCs w:val="20"/>
        </w:rPr>
        <w:t xml:space="preserve">k rukám </w:t>
      </w:r>
      <w:r w:rsidRPr="00E71A38">
        <w:rPr>
          <w:rFonts w:cs="Arial"/>
          <w:snapToGrid w:val="0"/>
          <w:szCs w:val="20"/>
        </w:rPr>
        <w:t>Ing. Alen</w:t>
      </w:r>
      <w:r>
        <w:rPr>
          <w:rFonts w:cs="Arial"/>
          <w:snapToGrid w:val="0"/>
          <w:szCs w:val="20"/>
        </w:rPr>
        <w:t>y</w:t>
      </w:r>
      <w:r w:rsidRPr="00E71A38">
        <w:rPr>
          <w:rFonts w:cs="Arial"/>
          <w:snapToGrid w:val="0"/>
          <w:szCs w:val="20"/>
        </w:rPr>
        <w:t xml:space="preserve"> Najmanov</w:t>
      </w:r>
      <w:r>
        <w:rPr>
          <w:rFonts w:cs="Arial"/>
          <w:snapToGrid w:val="0"/>
          <w:szCs w:val="20"/>
        </w:rPr>
        <w:t>é</w:t>
      </w:r>
      <w:r w:rsidRPr="00E71A38">
        <w:rPr>
          <w:rFonts w:cs="Arial"/>
          <w:snapToGrid w:val="0"/>
          <w:szCs w:val="20"/>
        </w:rPr>
        <w:t xml:space="preserve"> </w:t>
      </w:r>
    </w:p>
    <w:p w14:paraId="0D4CF17F" w14:textId="77777777" w:rsidR="00991C16" w:rsidRDefault="00991C16" w:rsidP="00991C16">
      <w:pPr>
        <w:spacing w:before="60" w:line="280" w:lineRule="atLeast"/>
        <w:ind w:left="708"/>
        <w:rPr>
          <w:rFonts w:cs="Arial"/>
          <w:snapToGrid w:val="0"/>
          <w:szCs w:val="20"/>
        </w:rPr>
      </w:pPr>
      <w:r w:rsidRPr="00E71A38">
        <w:rPr>
          <w:rFonts w:cs="Arial"/>
          <w:snapToGrid w:val="0"/>
          <w:szCs w:val="20"/>
        </w:rPr>
        <w:t xml:space="preserve">Na Poříčním právu 1/376, </w:t>
      </w:r>
    </w:p>
    <w:p w14:paraId="0A5A86C9" w14:textId="6F9199AB" w:rsidR="00743D22" w:rsidRPr="00972CDA" w:rsidRDefault="00991C16" w:rsidP="00743D22">
      <w:pPr>
        <w:spacing w:before="60" w:line="280" w:lineRule="atLeast"/>
        <w:ind w:left="708"/>
        <w:rPr>
          <w:rFonts w:cs="Arial"/>
          <w:snapToGrid w:val="0"/>
          <w:szCs w:val="20"/>
        </w:rPr>
      </w:pPr>
      <w:r w:rsidRPr="00E71A38">
        <w:rPr>
          <w:rFonts w:cs="Arial"/>
          <w:snapToGrid w:val="0"/>
          <w:szCs w:val="20"/>
        </w:rPr>
        <w:t>128 01 Praha 2</w:t>
      </w:r>
    </w:p>
    <w:p w14:paraId="26D67C54" w14:textId="6FDFFD13" w:rsidR="00C92D85" w:rsidRPr="00972CDA" w:rsidRDefault="00C92D85" w:rsidP="00C92D85">
      <w:pPr>
        <w:spacing w:before="60" w:line="280" w:lineRule="atLeast"/>
        <w:rPr>
          <w:rFonts w:cs="Arial"/>
          <w:snapToGrid w:val="0"/>
          <w:szCs w:val="20"/>
        </w:rPr>
      </w:pPr>
      <w:r w:rsidRPr="00972CDA">
        <w:rPr>
          <w:rFonts w:cs="Arial"/>
          <w:snapToGrid w:val="0"/>
          <w:szCs w:val="20"/>
        </w:rPr>
        <w:t xml:space="preserve">případně na e-mailovou adresu: </w:t>
      </w:r>
      <w:r w:rsidR="00991C16" w:rsidRPr="00E71A38">
        <w:rPr>
          <w:rFonts w:cs="Arial"/>
          <w:snapToGrid w:val="0"/>
          <w:szCs w:val="20"/>
        </w:rPr>
        <w:t>alena.najmanova@mpsv.cz</w:t>
      </w:r>
      <w:r w:rsidR="00743D22" w:rsidRPr="00972CDA">
        <w:rPr>
          <w:rFonts w:cs="Arial"/>
          <w:snapToGrid w:val="0"/>
          <w:szCs w:val="20"/>
        </w:rPr>
        <w:t>.</w:t>
      </w:r>
    </w:p>
    <w:p w14:paraId="484A6431" w14:textId="77777777" w:rsidR="005F1393" w:rsidRPr="00972CDA" w:rsidRDefault="005F1393" w:rsidP="00707D70">
      <w:pPr>
        <w:spacing w:before="60" w:line="280" w:lineRule="atLeast"/>
        <w:rPr>
          <w:rFonts w:cs="Arial"/>
        </w:rPr>
      </w:pPr>
      <w:r w:rsidRPr="00972CDA">
        <w:rPr>
          <w:rFonts w:cs="Arial"/>
        </w:rPr>
        <w:t>Prohlídka místa plnění veřejné zakázky nebude vzhledem k charakteru veřejné zakázky uskutečněna.</w:t>
      </w:r>
    </w:p>
    <w:p w14:paraId="484A6432" w14:textId="77777777" w:rsidR="00A749C4" w:rsidRPr="00972CDA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115" w:name="_Toc372138679"/>
      <w:bookmarkStart w:id="116" w:name="_Toc372138680"/>
      <w:bookmarkStart w:id="117" w:name="_Toc372138681"/>
      <w:bookmarkStart w:id="118" w:name="_Toc372138682"/>
      <w:bookmarkStart w:id="119" w:name="_Toc372138683"/>
      <w:bookmarkStart w:id="120" w:name="_Toc278564627"/>
      <w:bookmarkStart w:id="121" w:name="_Toc468088032"/>
      <w:bookmarkEnd w:id="115"/>
      <w:bookmarkEnd w:id="116"/>
      <w:bookmarkEnd w:id="117"/>
      <w:bookmarkEnd w:id="118"/>
      <w:bookmarkEnd w:id="119"/>
      <w:r w:rsidRPr="00972CDA">
        <w:rPr>
          <w:caps/>
          <w:color w:val="FFFFFF"/>
          <w:sz w:val="20"/>
          <w:szCs w:val="20"/>
        </w:rPr>
        <w:t>Lhůta, místo a způsob pro podání nabídek</w:t>
      </w:r>
      <w:bookmarkEnd w:id="120"/>
      <w:bookmarkEnd w:id="121"/>
    </w:p>
    <w:p w14:paraId="484A6433" w14:textId="3C446CAC" w:rsidR="005F1393" w:rsidRPr="00972CDA" w:rsidRDefault="00C21867" w:rsidP="005F1393">
      <w:pPr>
        <w:spacing w:line="280" w:lineRule="atLeast"/>
        <w:ind w:right="-108"/>
        <w:rPr>
          <w:rFonts w:cs="Arial"/>
          <w:szCs w:val="20"/>
        </w:rPr>
      </w:pPr>
      <w:r w:rsidRPr="00DC70D2">
        <w:t xml:space="preserve">Nabídka bude podána v souladu s § </w:t>
      </w:r>
      <w:r>
        <w:t>107</w:t>
      </w:r>
      <w:r w:rsidRPr="00DC70D2">
        <w:t xml:space="preserve"> </w:t>
      </w:r>
      <w:r>
        <w:t>Z</w:t>
      </w:r>
      <w:r w:rsidRPr="00DC70D2">
        <w:t xml:space="preserve">ZVZ. </w:t>
      </w:r>
      <w:r w:rsidRPr="00A66617">
        <w:t>Nabídky se podávají písemně, a to v listinné podobě.</w:t>
      </w:r>
      <w:r w:rsidRPr="00DC70D2">
        <w:t xml:space="preserve"> </w:t>
      </w:r>
      <w:r w:rsidRPr="00267DC8">
        <w:t xml:space="preserve">Nabídka v listinné podobě </w:t>
      </w:r>
      <w:r w:rsidRPr="00DC70D2">
        <w:t xml:space="preserve">musí být podána v řádně uzavřené obálce </w:t>
      </w:r>
      <w:r w:rsidR="00865EB5" w:rsidRPr="00972CDA">
        <w:rPr>
          <w:rFonts w:cs="Arial"/>
          <w:szCs w:val="20"/>
        </w:rPr>
        <w:t xml:space="preserve">opatřené na uzavřeních razítkem či podpisem </w:t>
      </w:r>
      <w:r w:rsidR="00103D23">
        <w:rPr>
          <w:rFonts w:cs="Arial"/>
          <w:szCs w:val="20"/>
        </w:rPr>
        <w:t>dodavatel</w:t>
      </w:r>
      <w:r w:rsidR="00865EB5" w:rsidRPr="00972CDA">
        <w:rPr>
          <w:rFonts w:cs="Arial"/>
          <w:szCs w:val="20"/>
        </w:rPr>
        <w:t xml:space="preserve">e, je-li fyzickou osobou, nebo statutárního orgánu </w:t>
      </w:r>
      <w:r w:rsidR="00103D23">
        <w:rPr>
          <w:rFonts w:cs="Arial"/>
          <w:szCs w:val="20"/>
        </w:rPr>
        <w:t>dodavatel</w:t>
      </w:r>
      <w:r w:rsidR="00865EB5" w:rsidRPr="00972CDA">
        <w:rPr>
          <w:rFonts w:cs="Arial"/>
          <w:szCs w:val="20"/>
        </w:rPr>
        <w:t xml:space="preserve">e (nebo jiné oprávněné osoby), je-li </w:t>
      </w:r>
      <w:r w:rsidR="00103D23">
        <w:rPr>
          <w:rFonts w:cs="Arial"/>
          <w:szCs w:val="20"/>
        </w:rPr>
        <w:t>dodavatel</w:t>
      </w:r>
      <w:r w:rsidR="00865EB5" w:rsidRPr="00972CDA">
        <w:rPr>
          <w:rFonts w:cs="Arial"/>
          <w:szCs w:val="20"/>
        </w:rPr>
        <w:t xml:space="preserve"> právnickou osobou, a označené názvem veřejné zakázky s uvedením výzvy „</w:t>
      </w:r>
      <w:r w:rsidR="00865EB5" w:rsidRPr="00A93183">
        <w:rPr>
          <w:rFonts w:cs="Arial"/>
          <w:b/>
          <w:szCs w:val="20"/>
        </w:rPr>
        <w:t>Neotevírat</w:t>
      </w:r>
      <w:r w:rsidR="00865EB5" w:rsidRPr="00972CDA">
        <w:rPr>
          <w:rFonts w:cs="Arial"/>
          <w:szCs w:val="20"/>
        </w:rPr>
        <w:t xml:space="preserve">“, na které musí být uvedena adresa, na niž je možné vyrozumět </w:t>
      </w:r>
      <w:r w:rsidR="00103D23">
        <w:rPr>
          <w:rFonts w:cs="Arial"/>
          <w:szCs w:val="20"/>
        </w:rPr>
        <w:t>dodavatel</w:t>
      </w:r>
      <w:r w:rsidR="00865EB5" w:rsidRPr="00972CDA">
        <w:rPr>
          <w:rFonts w:cs="Arial"/>
          <w:szCs w:val="20"/>
        </w:rPr>
        <w:t>e o tom, že jeho nabídka byla podána po uplynutí lhůty.</w:t>
      </w:r>
    </w:p>
    <w:p w14:paraId="484A6434" w14:textId="77777777" w:rsidR="00865EB5" w:rsidRPr="00972CDA" w:rsidRDefault="00865EB5" w:rsidP="005F1393">
      <w:pPr>
        <w:spacing w:line="280" w:lineRule="atLeast"/>
        <w:ind w:right="-108"/>
        <w:rPr>
          <w:rFonts w:cs="Arial"/>
          <w:szCs w:val="20"/>
        </w:rPr>
      </w:pPr>
    </w:p>
    <w:p w14:paraId="484A6435" w14:textId="6D1F727C" w:rsidR="005F1393" w:rsidRPr="00D33F61" w:rsidRDefault="005F1393" w:rsidP="005F1393">
      <w:pPr>
        <w:spacing w:line="280" w:lineRule="atLeast"/>
        <w:ind w:right="-108"/>
        <w:rPr>
          <w:rFonts w:cs="Arial"/>
          <w:szCs w:val="20"/>
        </w:rPr>
      </w:pPr>
      <w:r w:rsidRPr="00972CDA">
        <w:rPr>
          <w:rFonts w:cs="Arial"/>
          <w:szCs w:val="20"/>
        </w:rPr>
        <w:t xml:space="preserve">Nabídka musí obsahovat návrh smlouvy podepsaný osobou oprávněnou </w:t>
      </w:r>
      <w:r w:rsidR="002A67A1" w:rsidRPr="00972CDA">
        <w:rPr>
          <w:rFonts w:cs="Arial"/>
          <w:szCs w:val="20"/>
          <w:u w:val="single"/>
        </w:rPr>
        <w:t>zastupovat</w:t>
      </w:r>
      <w:r w:rsidRPr="00972CDA">
        <w:rPr>
          <w:rFonts w:cs="Arial"/>
          <w:szCs w:val="20"/>
        </w:rPr>
        <w:t xml:space="preserve"> </w:t>
      </w:r>
      <w:r w:rsidR="00103D23">
        <w:rPr>
          <w:rFonts w:cs="Arial"/>
          <w:szCs w:val="20"/>
        </w:rPr>
        <w:t>dodavatel</w:t>
      </w:r>
      <w:r w:rsidRPr="00972CDA">
        <w:rPr>
          <w:rFonts w:cs="Arial"/>
          <w:szCs w:val="20"/>
        </w:rPr>
        <w:t>e.</w:t>
      </w:r>
    </w:p>
    <w:p w14:paraId="484A6437" w14:textId="6D252441" w:rsidR="005F1393" w:rsidRPr="00D33F61" w:rsidRDefault="00103D23" w:rsidP="005F1393">
      <w:pPr>
        <w:spacing w:line="280" w:lineRule="atLeast"/>
        <w:ind w:right="-108"/>
        <w:rPr>
          <w:rFonts w:cs="Arial"/>
          <w:b/>
          <w:szCs w:val="20"/>
        </w:rPr>
      </w:pPr>
      <w:r>
        <w:rPr>
          <w:rFonts w:cs="Arial"/>
          <w:b/>
          <w:szCs w:val="20"/>
        </w:rPr>
        <w:lastRenderedPageBreak/>
        <w:t>Dodavatel</w:t>
      </w:r>
      <w:r w:rsidR="005F1393" w:rsidRPr="00D33F61">
        <w:rPr>
          <w:rFonts w:cs="Arial"/>
          <w:b/>
          <w:szCs w:val="20"/>
        </w:rPr>
        <w:t xml:space="preserve"> je povinen </w:t>
      </w:r>
      <w:r w:rsidR="00255A34">
        <w:rPr>
          <w:rFonts w:cs="Arial"/>
          <w:b/>
          <w:szCs w:val="20"/>
        </w:rPr>
        <w:t>listinn</w:t>
      </w:r>
      <w:r w:rsidR="001A571B">
        <w:rPr>
          <w:rFonts w:cs="Arial"/>
          <w:b/>
          <w:szCs w:val="20"/>
        </w:rPr>
        <w:t xml:space="preserve">ou </w:t>
      </w:r>
      <w:r w:rsidR="005F1393" w:rsidRPr="00D33F61">
        <w:rPr>
          <w:rFonts w:cs="Arial"/>
          <w:b/>
          <w:szCs w:val="20"/>
        </w:rPr>
        <w:t>nabídku</w:t>
      </w:r>
      <w:r w:rsidR="001A571B">
        <w:rPr>
          <w:rFonts w:cs="Arial"/>
          <w:b/>
          <w:szCs w:val="20"/>
        </w:rPr>
        <w:t xml:space="preserve"> podat</w:t>
      </w:r>
      <w:r w:rsidR="005F1393" w:rsidRPr="00D33F61">
        <w:rPr>
          <w:rFonts w:cs="Arial"/>
          <w:b/>
          <w:szCs w:val="20"/>
        </w:rPr>
        <w:t xml:space="preserve"> osobně nebo zaslat poštou na adresu zadavatele: Na Poříčním právu 1</w:t>
      </w:r>
      <w:r w:rsidR="005A0043" w:rsidRPr="00D33F61">
        <w:rPr>
          <w:rFonts w:cs="Arial"/>
          <w:b/>
          <w:szCs w:val="20"/>
        </w:rPr>
        <w:t>/376</w:t>
      </w:r>
      <w:r w:rsidR="005F1393" w:rsidRPr="00D33F61">
        <w:rPr>
          <w:rFonts w:cs="Arial"/>
          <w:b/>
          <w:szCs w:val="20"/>
        </w:rPr>
        <w:t>, 120 00 Praha 2 (podatelna</w:t>
      </w:r>
      <w:r w:rsidR="00A93183">
        <w:rPr>
          <w:rStyle w:val="Znakapoznpodarou"/>
          <w:b/>
          <w:szCs w:val="20"/>
        </w:rPr>
        <w:footnoteReference w:id="2"/>
      </w:r>
      <w:r w:rsidR="005F1393" w:rsidRPr="00D33F61">
        <w:rPr>
          <w:rFonts w:cs="Arial"/>
          <w:b/>
          <w:szCs w:val="20"/>
        </w:rPr>
        <w:t>).</w:t>
      </w:r>
    </w:p>
    <w:p w14:paraId="484A6438" w14:textId="77777777" w:rsidR="005F1393" w:rsidRPr="00D33F61" w:rsidRDefault="005F1393" w:rsidP="005F1393">
      <w:pPr>
        <w:spacing w:line="280" w:lineRule="atLeast"/>
        <w:ind w:right="-108"/>
        <w:rPr>
          <w:rFonts w:cs="Arial"/>
          <w:b/>
          <w:szCs w:val="20"/>
        </w:rPr>
      </w:pPr>
      <w:r w:rsidRPr="00D33F61">
        <w:rPr>
          <w:rFonts w:cs="Arial"/>
          <w:b/>
          <w:szCs w:val="20"/>
        </w:rPr>
        <w:tab/>
      </w:r>
    </w:p>
    <w:p w14:paraId="484A6439" w14:textId="77777777" w:rsidR="005F1393" w:rsidRPr="00D33F61" w:rsidRDefault="005F1393" w:rsidP="005F1393">
      <w:pPr>
        <w:spacing w:line="280" w:lineRule="atLeast"/>
        <w:ind w:right="-108"/>
        <w:rPr>
          <w:rFonts w:cs="Arial"/>
          <w:b/>
          <w:szCs w:val="20"/>
        </w:rPr>
      </w:pPr>
      <w:r w:rsidRPr="00D33F61">
        <w:rPr>
          <w:rFonts w:cs="Arial"/>
          <w:b/>
          <w:szCs w:val="20"/>
        </w:rPr>
        <w:t xml:space="preserve">Lhůta pro podání nabídek: </w:t>
      </w:r>
    </w:p>
    <w:p w14:paraId="484A643A" w14:textId="77777777" w:rsidR="005F1393" w:rsidRPr="00D33F61" w:rsidRDefault="005F1393" w:rsidP="005F1393">
      <w:pPr>
        <w:spacing w:line="280" w:lineRule="atLeast"/>
        <w:ind w:right="-108" w:firstLine="708"/>
        <w:rPr>
          <w:rFonts w:cs="Arial"/>
          <w:szCs w:val="20"/>
        </w:rPr>
      </w:pPr>
    </w:p>
    <w:p w14:paraId="484A643B" w14:textId="0FA59B8C" w:rsidR="005F1393" w:rsidRPr="00D33F61" w:rsidRDefault="005F1393" w:rsidP="005F1393">
      <w:pPr>
        <w:spacing w:line="280" w:lineRule="atLeast"/>
        <w:ind w:right="-108" w:firstLine="708"/>
        <w:rPr>
          <w:rFonts w:cs="Arial"/>
          <w:b/>
          <w:szCs w:val="20"/>
        </w:rPr>
      </w:pPr>
      <w:r w:rsidRPr="00D00702">
        <w:rPr>
          <w:rFonts w:cs="Arial"/>
          <w:b/>
          <w:szCs w:val="20"/>
        </w:rPr>
        <w:t>Datum:</w:t>
      </w:r>
      <w:r w:rsidRPr="00D00702">
        <w:rPr>
          <w:rFonts w:cs="Arial"/>
          <w:b/>
          <w:szCs w:val="20"/>
        </w:rPr>
        <w:tab/>
      </w:r>
      <w:r w:rsidRPr="00D00702">
        <w:rPr>
          <w:rFonts w:cs="Arial"/>
          <w:b/>
          <w:szCs w:val="20"/>
        </w:rPr>
        <w:tab/>
      </w:r>
      <w:del w:id="122" w:author="Autor">
        <w:r w:rsidR="00D00702" w:rsidRPr="00D00702">
          <w:rPr>
            <w:rFonts w:cs="Arial"/>
            <w:b/>
            <w:szCs w:val="20"/>
          </w:rPr>
          <w:delText>13</w:delText>
        </w:r>
        <w:r w:rsidR="008F62EA" w:rsidRPr="00D00702">
          <w:rPr>
            <w:rFonts w:cs="Arial"/>
            <w:b/>
            <w:szCs w:val="20"/>
          </w:rPr>
          <w:delText>.</w:delText>
        </w:r>
        <w:r w:rsidR="00A93183" w:rsidRPr="00D00702">
          <w:rPr>
            <w:rFonts w:cs="Arial"/>
            <w:b/>
            <w:szCs w:val="20"/>
          </w:rPr>
          <w:delText xml:space="preserve"> </w:delText>
        </w:r>
        <w:r w:rsidR="00D00702" w:rsidRPr="00D00702">
          <w:rPr>
            <w:rFonts w:cs="Arial"/>
            <w:b/>
            <w:szCs w:val="20"/>
          </w:rPr>
          <w:delText>1</w:delText>
        </w:r>
      </w:del>
      <w:ins w:id="123" w:author="Autor">
        <w:r w:rsidR="00FD5933">
          <w:rPr>
            <w:rFonts w:cs="Arial"/>
            <w:b/>
            <w:szCs w:val="20"/>
          </w:rPr>
          <w:t>27</w:t>
        </w:r>
        <w:r w:rsidR="008F62EA" w:rsidRPr="00D00702">
          <w:rPr>
            <w:rFonts w:cs="Arial"/>
            <w:b/>
            <w:szCs w:val="20"/>
          </w:rPr>
          <w:t>.</w:t>
        </w:r>
        <w:r w:rsidR="00A93183" w:rsidRPr="00D00702">
          <w:rPr>
            <w:rFonts w:cs="Arial"/>
            <w:b/>
            <w:szCs w:val="20"/>
          </w:rPr>
          <w:t xml:space="preserve"> </w:t>
        </w:r>
        <w:r w:rsidR="00FD5933">
          <w:rPr>
            <w:rFonts w:cs="Arial"/>
            <w:b/>
            <w:szCs w:val="20"/>
          </w:rPr>
          <w:t>2</w:t>
        </w:r>
      </w:ins>
      <w:r w:rsidR="008F62EA" w:rsidRPr="00D00702">
        <w:rPr>
          <w:rFonts w:cs="Arial"/>
          <w:b/>
          <w:szCs w:val="20"/>
        </w:rPr>
        <w:t xml:space="preserve">. </w:t>
      </w:r>
      <w:r w:rsidR="00D00702" w:rsidRPr="00D00702">
        <w:rPr>
          <w:rFonts w:cs="Arial"/>
          <w:b/>
          <w:szCs w:val="20"/>
        </w:rPr>
        <w:t>2017</w:t>
      </w:r>
      <w:r w:rsidRPr="00D00702">
        <w:rPr>
          <w:rFonts w:cs="Arial"/>
          <w:szCs w:val="20"/>
        </w:rPr>
        <w:tab/>
      </w:r>
      <w:r w:rsidR="005A0043" w:rsidRPr="00D00702">
        <w:rPr>
          <w:rFonts w:cs="Arial"/>
          <w:szCs w:val="20"/>
        </w:rPr>
        <w:tab/>
      </w:r>
      <w:r w:rsidR="005A0043" w:rsidRPr="00D00702">
        <w:rPr>
          <w:rFonts w:cs="Arial"/>
          <w:szCs w:val="20"/>
        </w:rPr>
        <w:tab/>
      </w:r>
      <w:r w:rsidR="005A0043" w:rsidRPr="00D00702">
        <w:rPr>
          <w:rFonts w:cs="Arial"/>
          <w:szCs w:val="20"/>
        </w:rPr>
        <w:tab/>
      </w:r>
      <w:r w:rsidRPr="00D00702">
        <w:rPr>
          <w:rFonts w:cs="Arial"/>
          <w:b/>
          <w:szCs w:val="20"/>
        </w:rPr>
        <w:t xml:space="preserve">Hodina: </w:t>
      </w:r>
      <w:del w:id="124" w:author="Autor">
        <w:r w:rsidR="00D00702" w:rsidRPr="00D00702">
          <w:rPr>
            <w:rFonts w:cs="Arial"/>
            <w:b/>
            <w:szCs w:val="20"/>
          </w:rPr>
          <w:delText>10</w:delText>
        </w:r>
      </w:del>
      <w:ins w:id="125" w:author="Autor">
        <w:r w:rsidR="00FD5933" w:rsidRPr="00D00702">
          <w:rPr>
            <w:rFonts w:cs="Arial"/>
            <w:b/>
            <w:szCs w:val="20"/>
          </w:rPr>
          <w:t>1</w:t>
        </w:r>
        <w:r w:rsidR="00FD5933">
          <w:rPr>
            <w:rFonts w:cs="Arial"/>
            <w:b/>
            <w:szCs w:val="20"/>
          </w:rPr>
          <w:t>3</w:t>
        </w:r>
      </w:ins>
      <w:r w:rsidR="008F62EA" w:rsidRPr="00D00702">
        <w:rPr>
          <w:rFonts w:cs="Arial"/>
          <w:b/>
          <w:szCs w:val="20"/>
        </w:rPr>
        <w:t>:</w:t>
      </w:r>
      <w:r w:rsidR="00D00702" w:rsidRPr="00D00702">
        <w:rPr>
          <w:rFonts w:cs="Arial"/>
          <w:b/>
          <w:szCs w:val="20"/>
        </w:rPr>
        <w:t>00</w:t>
      </w:r>
    </w:p>
    <w:p w14:paraId="484A643C" w14:textId="77777777" w:rsidR="005F1393" w:rsidRPr="00D33F61" w:rsidRDefault="005F1393" w:rsidP="005F1393">
      <w:pPr>
        <w:tabs>
          <w:tab w:val="num" w:pos="1440"/>
        </w:tabs>
        <w:spacing w:line="280" w:lineRule="atLeast"/>
        <w:ind w:right="-108"/>
        <w:rPr>
          <w:rFonts w:cs="Arial"/>
          <w:szCs w:val="20"/>
        </w:rPr>
      </w:pPr>
    </w:p>
    <w:p w14:paraId="484A643D" w14:textId="12423EB4" w:rsidR="005F1393" w:rsidRPr="00D33F61" w:rsidRDefault="005F1393" w:rsidP="005F1393">
      <w:pPr>
        <w:tabs>
          <w:tab w:val="num" w:pos="1440"/>
        </w:tabs>
        <w:spacing w:line="280" w:lineRule="atLeast"/>
        <w:ind w:right="-108"/>
        <w:rPr>
          <w:rFonts w:cs="Arial"/>
          <w:szCs w:val="20"/>
        </w:rPr>
      </w:pPr>
      <w:r w:rsidRPr="00D33F61">
        <w:rPr>
          <w:rFonts w:cs="Arial"/>
          <w:szCs w:val="20"/>
        </w:rPr>
        <w:t>Za účelem efektivní kontroly nabídek při otevírání obálek s</w:t>
      </w:r>
      <w:r w:rsidR="006E2DA5">
        <w:rPr>
          <w:rFonts w:cs="Arial"/>
          <w:szCs w:val="20"/>
        </w:rPr>
        <w:t xml:space="preserve"> </w:t>
      </w:r>
      <w:r w:rsidRPr="00D33F61">
        <w:rPr>
          <w:rFonts w:cs="Arial"/>
          <w:szCs w:val="20"/>
        </w:rPr>
        <w:t xml:space="preserve">nabídkami a následně při posouzení a hodnocení nabídek je vhodné, aby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 xml:space="preserve"> </w:t>
      </w:r>
      <w:r w:rsidR="00B2377C">
        <w:rPr>
          <w:rFonts w:cs="Arial"/>
          <w:szCs w:val="20"/>
        </w:rPr>
        <w:t xml:space="preserve">listinnou </w:t>
      </w:r>
      <w:r w:rsidRPr="00D33F61">
        <w:rPr>
          <w:rFonts w:cs="Arial"/>
          <w:szCs w:val="20"/>
        </w:rPr>
        <w:t>nabídku</w:t>
      </w:r>
      <w:r w:rsidR="00B2377C">
        <w:rPr>
          <w:rFonts w:cs="Arial"/>
          <w:szCs w:val="20"/>
        </w:rPr>
        <w:t xml:space="preserve"> </w:t>
      </w:r>
      <w:r w:rsidR="00B2377C" w:rsidRPr="00D33F61">
        <w:rPr>
          <w:rFonts w:cs="Arial"/>
          <w:szCs w:val="20"/>
        </w:rPr>
        <w:t>předložil</w:t>
      </w:r>
      <w:r w:rsidRPr="00D33F61">
        <w:rPr>
          <w:rFonts w:cs="Arial"/>
          <w:szCs w:val="20"/>
        </w:rPr>
        <w:t xml:space="preserve"> ve </w:t>
      </w:r>
      <w:r w:rsidRPr="00D33F61">
        <w:rPr>
          <w:rFonts w:cs="Arial"/>
          <w:b/>
          <w:szCs w:val="20"/>
        </w:rPr>
        <w:t>3 vyhotoveních</w:t>
      </w:r>
      <w:r w:rsidRPr="00D33F61">
        <w:rPr>
          <w:rFonts w:cs="Arial"/>
          <w:szCs w:val="20"/>
        </w:rPr>
        <w:t xml:space="preserve"> (tj. 1 originál a 2 kopie, a to v jediné obálce). Všechny listy nabídky budou navzájem pevně spojeny či sešity tak, aby byly dostatečně zabezpečeny před jejich vyjmutím z nabídky. Všechny výtisky budou řádně čitelné, bez škrtů a přepisů. Všechny stránky nabídky, resp. jednotlivých výtisků, budou očíslovány vzestupnou kontinuální řadou; není třeba číslovat originály či úředně ověřené kopie požadovaných dokumentů.</w:t>
      </w:r>
    </w:p>
    <w:p w14:paraId="484A643E" w14:textId="77777777" w:rsidR="005F1393" w:rsidRPr="00D33F61" w:rsidRDefault="005F1393" w:rsidP="005F1393">
      <w:pPr>
        <w:tabs>
          <w:tab w:val="num" w:pos="1440"/>
        </w:tabs>
        <w:spacing w:line="280" w:lineRule="atLeast"/>
        <w:ind w:right="-108"/>
        <w:rPr>
          <w:rFonts w:cs="Arial"/>
          <w:szCs w:val="20"/>
        </w:rPr>
      </w:pPr>
    </w:p>
    <w:p w14:paraId="484A643F" w14:textId="485C1615" w:rsidR="005F1393" w:rsidRDefault="00103D23" w:rsidP="005F1393">
      <w:pPr>
        <w:tabs>
          <w:tab w:val="num" w:pos="1440"/>
        </w:tabs>
        <w:spacing w:line="280" w:lineRule="atLeast"/>
        <w:ind w:right="-108"/>
        <w:rPr>
          <w:rFonts w:cs="Arial"/>
          <w:szCs w:val="20"/>
        </w:rPr>
      </w:pPr>
      <w:r>
        <w:rPr>
          <w:rFonts w:cs="Arial"/>
          <w:szCs w:val="20"/>
        </w:rPr>
        <w:t>Dodavatel</w:t>
      </w:r>
      <w:r w:rsidR="005F1393" w:rsidRPr="00D33F61">
        <w:rPr>
          <w:rFonts w:cs="Arial"/>
          <w:szCs w:val="20"/>
        </w:rPr>
        <w:t xml:space="preserve"> v nabídce výslovně uvede jednu kontaktní adresu pro písemný styk mezi </w:t>
      </w:r>
      <w:r>
        <w:rPr>
          <w:rFonts w:cs="Arial"/>
          <w:szCs w:val="20"/>
        </w:rPr>
        <w:t>dodavatel</w:t>
      </w:r>
      <w:r w:rsidR="005F1393" w:rsidRPr="00D33F61">
        <w:rPr>
          <w:rFonts w:cs="Arial"/>
          <w:szCs w:val="20"/>
        </w:rPr>
        <w:t>em a zadavatelem.</w:t>
      </w:r>
    </w:p>
    <w:p w14:paraId="3A259000" w14:textId="77777777" w:rsidR="009E5F78" w:rsidRDefault="009E5F78" w:rsidP="005F1393">
      <w:pPr>
        <w:tabs>
          <w:tab w:val="num" w:pos="1440"/>
        </w:tabs>
        <w:spacing w:line="280" w:lineRule="atLeast"/>
        <w:ind w:right="-108"/>
        <w:rPr>
          <w:rFonts w:cs="Arial"/>
          <w:szCs w:val="20"/>
        </w:rPr>
      </w:pPr>
    </w:p>
    <w:p w14:paraId="484A6441" w14:textId="5DC79B16" w:rsidR="005F1393" w:rsidRPr="00D33F61" w:rsidRDefault="00103D23" w:rsidP="005F1393">
      <w:pPr>
        <w:tabs>
          <w:tab w:val="num" w:pos="1440"/>
        </w:tabs>
        <w:spacing w:line="280" w:lineRule="atLeast"/>
        <w:ind w:right="-108"/>
        <w:rPr>
          <w:rFonts w:cs="Arial"/>
          <w:szCs w:val="20"/>
        </w:rPr>
      </w:pPr>
      <w:r>
        <w:rPr>
          <w:rFonts w:cs="Arial"/>
          <w:szCs w:val="20"/>
        </w:rPr>
        <w:t>Dodavatel</w:t>
      </w:r>
      <w:r w:rsidR="005F1393" w:rsidRPr="00D33F61">
        <w:rPr>
          <w:rFonts w:cs="Arial"/>
          <w:szCs w:val="20"/>
        </w:rPr>
        <w:t xml:space="preserve"> předloží nabídku vedle listinné formy též v elektronické podobě na CD; informace na CD mají pouze informativní povahu. Každý </w:t>
      </w:r>
      <w:r>
        <w:rPr>
          <w:rFonts w:cs="Arial"/>
          <w:szCs w:val="20"/>
        </w:rPr>
        <w:t>dodavatel</w:t>
      </w:r>
      <w:r w:rsidR="005F1393" w:rsidRPr="00D33F61">
        <w:rPr>
          <w:rFonts w:cs="Arial"/>
          <w:szCs w:val="20"/>
        </w:rPr>
        <w:t xml:space="preserve"> je povinen předložit návrh </w:t>
      </w:r>
      <w:r w:rsidR="00EE2A2D" w:rsidRPr="00D33F61">
        <w:rPr>
          <w:rFonts w:cs="Arial"/>
          <w:szCs w:val="20"/>
        </w:rPr>
        <w:t>S</w:t>
      </w:r>
      <w:r w:rsidR="005F1393" w:rsidRPr="00D33F61">
        <w:rPr>
          <w:rFonts w:cs="Arial"/>
          <w:szCs w:val="20"/>
        </w:rPr>
        <w:t>mlouvy v elektronické podobě v editovatelném formátu</w:t>
      </w:r>
      <w:r w:rsidR="00A13267" w:rsidRPr="00D33F61">
        <w:rPr>
          <w:rFonts w:cs="Arial"/>
          <w:szCs w:val="20"/>
        </w:rPr>
        <w:t xml:space="preserve"> např. Word (doc)</w:t>
      </w:r>
      <w:r w:rsidR="005F1393" w:rsidRPr="00D33F61">
        <w:rPr>
          <w:rFonts w:cs="Arial"/>
          <w:szCs w:val="20"/>
        </w:rPr>
        <w:t>.</w:t>
      </w:r>
    </w:p>
    <w:p w14:paraId="484A6442" w14:textId="0FA3D0D4" w:rsidR="00A749C4" w:rsidRPr="00D33F61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126" w:name="_Toc278564628"/>
      <w:bookmarkStart w:id="127" w:name="_Toc468088033"/>
      <w:r w:rsidRPr="00D33F61">
        <w:rPr>
          <w:caps/>
          <w:color w:val="FFFFFF"/>
          <w:sz w:val="20"/>
          <w:szCs w:val="20"/>
        </w:rPr>
        <w:t xml:space="preserve">Termín otevírání </w:t>
      </w:r>
      <w:bookmarkEnd w:id="126"/>
      <w:r w:rsidR="00C00F5F">
        <w:rPr>
          <w:caps/>
          <w:color w:val="FFFFFF"/>
          <w:sz w:val="20"/>
          <w:szCs w:val="20"/>
        </w:rPr>
        <w:t>nabídek</w:t>
      </w:r>
      <w:bookmarkEnd w:id="127"/>
    </w:p>
    <w:p w14:paraId="65606BD7" w14:textId="77777777" w:rsidR="004D04A0" w:rsidRPr="002363F2" w:rsidRDefault="004D04A0" w:rsidP="004D04A0">
      <w:pPr>
        <w:pStyle w:val="Zkladntext"/>
        <w:spacing w:after="0" w:line="280" w:lineRule="atLeast"/>
        <w:ind w:right="-110"/>
        <w:rPr>
          <w:szCs w:val="20"/>
        </w:rPr>
      </w:pPr>
      <w:r w:rsidRPr="001D47D1">
        <w:rPr>
          <w:szCs w:val="20"/>
        </w:rPr>
        <w:t xml:space="preserve">Otevírání obálek s listinnými nabídkami bude zahájeno </w:t>
      </w:r>
      <w:r w:rsidRPr="001D47D1">
        <w:rPr>
          <w:b/>
          <w:szCs w:val="20"/>
        </w:rPr>
        <w:t>bez zbytečného odkladu po uplynutí lhůty pro</w:t>
      </w:r>
      <w:r w:rsidRPr="002363F2">
        <w:rPr>
          <w:b/>
          <w:szCs w:val="20"/>
        </w:rPr>
        <w:t xml:space="preserve"> podání nabídek</w:t>
      </w:r>
      <w:r w:rsidRPr="002363F2">
        <w:rPr>
          <w:szCs w:val="20"/>
        </w:rPr>
        <w:t>, v sídle zadavatele, tj. na adr</w:t>
      </w:r>
      <w:r>
        <w:rPr>
          <w:szCs w:val="20"/>
        </w:rPr>
        <w:t>ese Na Poříčním právu 1/376</w:t>
      </w:r>
      <w:r w:rsidRPr="002363F2">
        <w:rPr>
          <w:szCs w:val="20"/>
        </w:rPr>
        <w:t>, 128 01 Praha 2 (</w:t>
      </w:r>
      <w:r>
        <w:rPr>
          <w:szCs w:val="20"/>
        </w:rPr>
        <w:t>účastníci</w:t>
      </w:r>
      <w:r w:rsidRPr="002363F2">
        <w:rPr>
          <w:szCs w:val="20"/>
        </w:rPr>
        <w:t xml:space="preserve"> se hlásí na vrátnici).</w:t>
      </w:r>
    </w:p>
    <w:p w14:paraId="484A6444" w14:textId="7B668E3B" w:rsidR="00A749C4" w:rsidRPr="00D33F61" w:rsidRDefault="00A749C4" w:rsidP="00F75DF0">
      <w:pPr>
        <w:pStyle w:val="Zkladntext"/>
        <w:spacing w:before="120" w:after="0" w:line="280" w:lineRule="atLeast"/>
        <w:ind w:right="-110"/>
        <w:rPr>
          <w:szCs w:val="20"/>
        </w:rPr>
      </w:pPr>
      <w:r w:rsidRPr="00D33F61">
        <w:rPr>
          <w:szCs w:val="20"/>
        </w:rPr>
        <w:t>Otevírání obálek s</w:t>
      </w:r>
      <w:r w:rsidR="00255A34">
        <w:rPr>
          <w:szCs w:val="20"/>
        </w:rPr>
        <w:t> </w:t>
      </w:r>
      <w:r w:rsidR="00D72535">
        <w:rPr>
          <w:szCs w:val="20"/>
        </w:rPr>
        <w:t>listin</w:t>
      </w:r>
      <w:r w:rsidR="00255A34">
        <w:rPr>
          <w:szCs w:val="20"/>
        </w:rPr>
        <w:t xml:space="preserve">nými </w:t>
      </w:r>
      <w:r w:rsidRPr="00D33F61">
        <w:rPr>
          <w:szCs w:val="20"/>
        </w:rPr>
        <w:t xml:space="preserve">nabídkami se může zúčastnit jeden zástupce </w:t>
      </w:r>
      <w:r w:rsidR="00103D23">
        <w:rPr>
          <w:szCs w:val="20"/>
        </w:rPr>
        <w:t>dodavatel</w:t>
      </w:r>
      <w:r w:rsidRPr="00D33F61">
        <w:rPr>
          <w:szCs w:val="20"/>
        </w:rPr>
        <w:t xml:space="preserve">e, který podal nabídku do konce lhůty pro podání nabídek. Zástupce </w:t>
      </w:r>
      <w:r w:rsidR="00103D23">
        <w:rPr>
          <w:szCs w:val="20"/>
        </w:rPr>
        <w:t>dodavatel</w:t>
      </w:r>
      <w:r w:rsidRPr="00D33F61">
        <w:rPr>
          <w:szCs w:val="20"/>
        </w:rPr>
        <w:t xml:space="preserve">e se prokáže plnou mocí účastnit se jednání podepsanou osobou oprávněnou </w:t>
      </w:r>
      <w:r w:rsidR="00103D23">
        <w:rPr>
          <w:szCs w:val="20"/>
        </w:rPr>
        <w:t>dodavatel</w:t>
      </w:r>
      <w:r w:rsidR="00B8418B" w:rsidRPr="00D33F61">
        <w:rPr>
          <w:szCs w:val="20"/>
        </w:rPr>
        <w:t xml:space="preserve">e </w:t>
      </w:r>
      <w:r w:rsidR="002A67A1" w:rsidRPr="00D33F61">
        <w:rPr>
          <w:szCs w:val="20"/>
        </w:rPr>
        <w:t>zastupovat</w:t>
      </w:r>
      <w:r w:rsidRPr="00D33F61">
        <w:rPr>
          <w:szCs w:val="20"/>
        </w:rPr>
        <w:t xml:space="preserve">. </w:t>
      </w:r>
    </w:p>
    <w:p w14:paraId="484A6445" w14:textId="286B61E0" w:rsidR="009E5CFD" w:rsidRPr="00972CDA" w:rsidRDefault="00BF02D0" w:rsidP="009E5CFD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128" w:name="_Toc468088034"/>
      <w:r w:rsidRPr="00D33F61">
        <w:rPr>
          <w:caps/>
          <w:color w:val="FFFFFF"/>
          <w:sz w:val="20"/>
          <w:szCs w:val="20"/>
        </w:rPr>
        <w:t>Z</w:t>
      </w:r>
      <w:r w:rsidR="009E5CFD" w:rsidRPr="00D33F61">
        <w:rPr>
          <w:caps/>
          <w:color w:val="FFFFFF"/>
          <w:sz w:val="20"/>
          <w:szCs w:val="20"/>
        </w:rPr>
        <w:t xml:space="preserve">adávací </w:t>
      </w:r>
      <w:r w:rsidR="009E5CFD" w:rsidRPr="00972CDA">
        <w:rPr>
          <w:caps/>
          <w:color w:val="FFFFFF"/>
          <w:sz w:val="20"/>
          <w:szCs w:val="20"/>
        </w:rPr>
        <w:t xml:space="preserve">lhůta (lhůta, po kterou jsou </w:t>
      </w:r>
      <w:r w:rsidR="00103D23">
        <w:rPr>
          <w:caps/>
          <w:color w:val="FFFFFF"/>
          <w:sz w:val="20"/>
          <w:szCs w:val="20"/>
        </w:rPr>
        <w:t>dodavatel</w:t>
      </w:r>
      <w:r w:rsidR="009E5CFD" w:rsidRPr="00972CDA">
        <w:rPr>
          <w:caps/>
          <w:color w:val="FFFFFF"/>
          <w:sz w:val="20"/>
          <w:szCs w:val="20"/>
        </w:rPr>
        <w:t>i svými nabídkami vázáni)</w:t>
      </w:r>
      <w:bookmarkEnd w:id="128"/>
    </w:p>
    <w:p w14:paraId="484A6446" w14:textId="2BA1EC29" w:rsidR="009E5CFD" w:rsidRPr="00972CDA" w:rsidRDefault="009E5CFD" w:rsidP="009E5CFD">
      <w:pPr>
        <w:spacing w:line="280" w:lineRule="atLeast"/>
        <w:rPr>
          <w:rFonts w:cs="Arial"/>
          <w:b/>
          <w:iCs/>
          <w:color w:val="FF0000"/>
          <w:szCs w:val="20"/>
        </w:rPr>
      </w:pPr>
      <w:r w:rsidRPr="00972CDA">
        <w:rPr>
          <w:rFonts w:cs="Arial"/>
          <w:bCs/>
          <w:iCs/>
          <w:szCs w:val="20"/>
        </w:rPr>
        <w:t xml:space="preserve">Délka zadávací lhůty dle § </w:t>
      </w:r>
      <w:r w:rsidR="00D72535" w:rsidRPr="00972CDA">
        <w:rPr>
          <w:rFonts w:cs="Arial"/>
          <w:bCs/>
          <w:iCs/>
          <w:szCs w:val="20"/>
        </w:rPr>
        <w:t>4</w:t>
      </w:r>
      <w:r w:rsidR="00D72535">
        <w:rPr>
          <w:rFonts w:cs="Arial"/>
          <w:bCs/>
          <w:iCs/>
          <w:szCs w:val="20"/>
        </w:rPr>
        <w:t>0</w:t>
      </w:r>
      <w:r w:rsidR="00D72535" w:rsidRPr="00972CDA">
        <w:rPr>
          <w:rFonts w:cs="Arial"/>
          <w:bCs/>
          <w:iCs/>
          <w:szCs w:val="20"/>
        </w:rPr>
        <w:t xml:space="preserve"> </w:t>
      </w:r>
      <w:r w:rsidR="005B5121">
        <w:rPr>
          <w:rFonts w:cs="Arial"/>
          <w:bCs/>
          <w:iCs/>
          <w:szCs w:val="20"/>
        </w:rPr>
        <w:t>ZZVZ</w:t>
      </w:r>
      <w:r w:rsidRPr="00972CDA">
        <w:rPr>
          <w:rFonts w:cs="Arial"/>
          <w:bCs/>
          <w:iCs/>
          <w:szCs w:val="20"/>
        </w:rPr>
        <w:t>:</w:t>
      </w:r>
      <w:r w:rsidRPr="00972CDA">
        <w:rPr>
          <w:rFonts w:cs="Arial"/>
          <w:b/>
          <w:iCs/>
          <w:szCs w:val="20"/>
        </w:rPr>
        <w:t xml:space="preserve"> </w:t>
      </w:r>
      <w:r w:rsidR="00D72535">
        <w:rPr>
          <w:rFonts w:cs="Arial"/>
          <w:b/>
          <w:iCs/>
          <w:szCs w:val="20"/>
        </w:rPr>
        <w:t>12</w:t>
      </w:r>
      <w:r w:rsidR="00D72535" w:rsidRPr="00972CDA">
        <w:rPr>
          <w:rFonts w:cs="Arial"/>
          <w:b/>
          <w:iCs/>
          <w:szCs w:val="20"/>
        </w:rPr>
        <w:t xml:space="preserve"> </w:t>
      </w:r>
      <w:r w:rsidR="002B0ED4" w:rsidRPr="00972CDA">
        <w:rPr>
          <w:rFonts w:cs="Arial"/>
          <w:b/>
          <w:iCs/>
          <w:szCs w:val="20"/>
        </w:rPr>
        <w:t>měsíců</w:t>
      </w:r>
      <w:r w:rsidRPr="00972CDA">
        <w:rPr>
          <w:rFonts w:cs="Arial"/>
          <w:b/>
          <w:iCs/>
          <w:szCs w:val="20"/>
        </w:rPr>
        <w:t>.</w:t>
      </w:r>
    </w:p>
    <w:p w14:paraId="629CEB61" w14:textId="77777777" w:rsidR="00435CC0" w:rsidRDefault="009E5CFD" w:rsidP="009E5CFD">
      <w:pPr>
        <w:spacing w:before="120" w:line="280" w:lineRule="atLeast"/>
        <w:rPr>
          <w:rFonts w:cs="Arial"/>
          <w:bCs/>
          <w:szCs w:val="20"/>
        </w:rPr>
      </w:pPr>
      <w:r w:rsidRPr="00972CDA">
        <w:rPr>
          <w:rFonts w:cs="Arial"/>
          <w:bCs/>
          <w:szCs w:val="20"/>
        </w:rPr>
        <w:t>Zadávací lhůta začíná běžet okamžikem skončení lhůty pro podání nabídek a končí</w:t>
      </w:r>
      <w:r w:rsidR="00294102">
        <w:rPr>
          <w:rFonts w:cs="Arial"/>
          <w:bCs/>
          <w:szCs w:val="20"/>
        </w:rPr>
        <w:t xml:space="preserve"> uplynutím její stanov</w:t>
      </w:r>
      <w:r w:rsidR="00F92B25">
        <w:rPr>
          <w:rFonts w:cs="Arial"/>
          <w:bCs/>
          <w:szCs w:val="20"/>
        </w:rPr>
        <w:t>en</w:t>
      </w:r>
      <w:r w:rsidR="00294102">
        <w:rPr>
          <w:rFonts w:cs="Arial"/>
          <w:bCs/>
          <w:szCs w:val="20"/>
        </w:rPr>
        <w:t>é délky, nebo</w:t>
      </w:r>
      <w:r w:rsidRPr="00972CDA">
        <w:rPr>
          <w:rFonts w:cs="Arial"/>
          <w:bCs/>
          <w:szCs w:val="20"/>
        </w:rPr>
        <w:t xml:space="preserve"> dnem </w:t>
      </w:r>
      <w:r w:rsidR="00294102">
        <w:rPr>
          <w:rFonts w:cs="Arial"/>
          <w:bCs/>
          <w:szCs w:val="20"/>
        </w:rPr>
        <w:t>ukončení zadávacího řízení, pokud nastane dříve.</w:t>
      </w:r>
    </w:p>
    <w:p w14:paraId="244ADE31" w14:textId="77777777" w:rsidR="00435CC0" w:rsidRDefault="00435CC0" w:rsidP="009E5CFD">
      <w:pPr>
        <w:spacing w:before="120" w:line="280" w:lineRule="atLeast"/>
        <w:rPr>
          <w:rFonts w:cs="Arial"/>
          <w:bCs/>
          <w:szCs w:val="20"/>
        </w:rPr>
      </w:pPr>
    </w:p>
    <w:p w14:paraId="484A6447" w14:textId="3CB2E50E" w:rsidR="009E5CFD" w:rsidRPr="00D33F61" w:rsidRDefault="009E5CFD" w:rsidP="009E5CFD">
      <w:pPr>
        <w:spacing w:before="120" w:line="280" w:lineRule="atLeast"/>
        <w:rPr>
          <w:rFonts w:cs="Arial"/>
          <w:bCs/>
          <w:szCs w:val="20"/>
        </w:rPr>
      </w:pPr>
    </w:p>
    <w:p w14:paraId="484A6448" w14:textId="77777777" w:rsidR="00EA6AA2" w:rsidRPr="00D33F61" w:rsidRDefault="00EA6AA2" w:rsidP="009847C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129" w:name="_Toc278564629"/>
      <w:bookmarkStart w:id="130" w:name="_Toc278564630"/>
      <w:bookmarkStart w:id="131" w:name="_Toc278564631"/>
      <w:bookmarkStart w:id="132" w:name="_Toc468088035"/>
      <w:bookmarkStart w:id="133" w:name="_Toc278564632"/>
      <w:bookmarkEnd w:id="129"/>
      <w:bookmarkEnd w:id="130"/>
      <w:bookmarkEnd w:id="131"/>
      <w:r w:rsidRPr="00D33F61">
        <w:rPr>
          <w:caps/>
          <w:color w:val="FFFFFF"/>
          <w:sz w:val="20"/>
          <w:szCs w:val="20"/>
        </w:rPr>
        <w:lastRenderedPageBreak/>
        <w:t>Vysvětlení pojmů a zkratek</w:t>
      </w:r>
      <w:bookmarkEnd w:id="132"/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1951"/>
        <w:gridCol w:w="7371"/>
      </w:tblGrid>
      <w:tr w:rsidR="00EA6AA2" w:rsidRPr="00D33F61" w14:paraId="484A644B" w14:textId="77777777" w:rsidTr="00495E49">
        <w:tc>
          <w:tcPr>
            <w:tcW w:w="1951" w:type="dxa"/>
            <w:vAlign w:val="center"/>
          </w:tcPr>
          <w:p w14:paraId="484A6449" w14:textId="77777777" w:rsidR="00EA6AA2" w:rsidRPr="00D33F61" w:rsidRDefault="00EA6AA2" w:rsidP="005A0043">
            <w:pPr>
              <w:spacing w:before="60"/>
              <w:jc w:val="left"/>
              <w:rPr>
                <w:rFonts w:cs="Arial"/>
                <w:b/>
              </w:rPr>
            </w:pPr>
            <w:r w:rsidRPr="00D33F61">
              <w:rPr>
                <w:rFonts w:cs="Arial"/>
                <w:b/>
              </w:rPr>
              <w:t>Zkratka</w:t>
            </w:r>
          </w:p>
        </w:tc>
        <w:tc>
          <w:tcPr>
            <w:tcW w:w="7371" w:type="dxa"/>
            <w:vAlign w:val="center"/>
          </w:tcPr>
          <w:p w14:paraId="484A644A" w14:textId="77777777" w:rsidR="00EA6AA2" w:rsidRPr="00D33F61" w:rsidRDefault="00EA6AA2" w:rsidP="005A0043">
            <w:pPr>
              <w:spacing w:before="60"/>
              <w:jc w:val="left"/>
              <w:rPr>
                <w:rFonts w:cs="Arial"/>
                <w:b/>
              </w:rPr>
            </w:pPr>
            <w:r w:rsidRPr="00D33F61">
              <w:rPr>
                <w:rFonts w:cs="Arial"/>
                <w:b/>
              </w:rPr>
              <w:t>Význam</w:t>
            </w:r>
          </w:p>
        </w:tc>
      </w:tr>
      <w:tr w:rsidR="00A668C0" w:rsidRPr="00D33F61" w14:paraId="1AECF722" w14:textId="77777777" w:rsidTr="00495E49">
        <w:tc>
          <w:tcPr>
            <w:tcW w:w="1951" w:type="dxa"/>
            <w:vAlign w:val="center"/>
          </w:tcPr>
          <w:p w14:paraId="10C1EB49" w14:textId="0FD191C5" w:rsidR="00A668C0" w:rsidRPr="00A668C0" w:rsidRDefault="00A668C0" w:rsidP="005A0043">
            <w:pPr>
              <w:spacing w:before="60"/>
              <w:jc w:val="left"/>
              <w:rPr>
                <w:rFonts w:cs="Arial"/>
              </w:rPr>
            </w:pPr>
            <w:r w:rsidRPr="00A668C0">
              <w:rPr>
                <w:rFonts w:cs="Arial"/>
              </w:rPr>
              <w:t>ČSSZ</w:t>
            </w:r>
          </w:p>
        </w:tc>
        <w:tc>
          <w:tcPr>
            <w:tcW w:w="7371" w:type="dxa"/>
            <w:vAlign w:val="center"/>
          </w:tcPr>
          <w:p w14:paraId="7A6BF6EE" w14:textId="75D1F1CE" w:rsidR="00A668C0" w:rsidRPr="00A668C0" w:rsidRDefault="00A668C0" w:rsidP="005A0043">
            <w:pPr>
              <w:spacing w:before="60"/>
              <w:jc w:val="left"/>
              <w:rPr>
                <w:rFonts w:cs="Arial"/>
              </w:rPr>
            </w:pPr>
            <w:r w:rsidRPr="00A668C0">
              <w:rPr>
                <w:rFonts w:cs="Arial"/>
              </w:rPr>
              <w:t>Česká správa sociálního zabezpečení</w:t>
            </w:r>
          </w:p>
        </w:tc>
      </w:tr>
      <w:tr w:rsidR="00BB2CD6" w:rsidRPr="00D33F61" w14:paraId="484A6469" w14:textId="77777777" w:rsidTr="00495E49">
        <w:tc>
          <w:tcPr>
            <w:tcW w:w="1951" w:type="dxa"/>
            <w:vAlign w:val="center"/>
          </w:tcPr>
          <w:p w14:paraId="484A6467" w14:textId="77777777" w:rsidR="00BB2CD6" w:rsidRPr="00D33F61" w:rsidRDefault="00BB2CD6" w:rsidP="005A0043">
            <w:pPr>
              <w:spacing w:before="60"/>
              <w:jc w:val="left"/>
              <w:rPr>
                <w:rFonts w:cs="Arial"/>
              </w:rPr>
            </w:pPr>
            <w:r w:rsidRPr="00D33F61">
              <w:rPr>
                <w:rFonts w:cs="Arial"/>
              </w:rPr>
              <w:t>MPSV</w:t>
            </w:r>
          </w:p>
        </w:tc>
        <w:tc>
          <w:tcPr>
            <w:tcW w:w="7371" w:type="dxa"/>
            <w:vAlign w:val="center"/>
          </w:tcPr>
          <w:p w14:paraId="484A6468" w14:textId="77777777" w:rsidR="00BB2CD6" w:rsidRPr="00D33F61" w:rsidRDefault="00BB2CD6" w:rsidP="005A0043">
            <w:pPr>
              <w:spacing w:before="60"/>
              <w:jc w:val="left"/>
              <w:rPr>
                <w:rFonts w:cs="Arial"/>
                <w:sz w:val="24"/>
              </w:rPr>
            </w:pPr>
            <w:r w:rsidRPr="00D33F61">
              <w:rPr>
                <w:rFonts w:cs="Arial"/>
              </w:rPr>
              <w:t>Ministerstvo práce a sociálních věcí České republiky</w:t>
            </w:r>
          </w:p>
        </w:tc>
      </w:tr>
      <w:tr w:rsidR="00BB2CD6" w:rsidRPr="00D33F61" w14:paraId="484A648A" w14:textId="77777777" w:rsidTr="00495E49">
        <w:tc>
          <w:tcPr>
            <w:tcW w:w="1951" w:type="dxa"/>
            <w:vAlign w:val="center"/>
          </w:tcPr>
          <w:p w14:paraId="484A6488" w14:textId="71AAA77F" w:rsidR="00BB2CD6" w:rsidRPr="00D33F61" w:rsidRDefault="005B5121" w:rsidP="005A0043">
            <w:pPr>
              <w:spacing w:before="60"/>
              <w:jc w:val="left"/>
              <w:rPr>
                <w:rFonts w:cs="Arial"/>
                <w:sz w:val="24"/>
              </w:rPr>
            </w:pPr>
            <w:r>
              <w:rPr>
                <w:rFonts w:cs="Arial"/>
              </w:rPr>
              <w:t>ZZVZ</w:t>
            </w:r>
          </w:p>
        </w:tc>
        <w:tc>
          <w:tcPr>
            <w:tcW w:w="7371" w:type="dxa"/>
            <w:vAlign w:val="center"/>
          </w:tcPr>
          <w:p w14:paraId="484A6489" w14:textId="60AD2054" w:rsidR="00BB2CD6" w:rsidRPr="00D33F61" w:rsidRDefault="00BB2CD6" w:rsidP="007D2EC4">
            <w:pPr>
              <w:spacing w:before="60"/>
              <w:jc w:val="left"/>
              <w:rPr>
                <w:rFonts w:cs="Arial"/>
                <w:sz w:val="24"/>
              </w:rPr>
            </w:pPr>
            <w:r w:rsidRPr="00D33F61">
              <w:rPr>
                <w:rFonts w:cs="Arial"/>
              </w:rPr>
              <w:t xml:space="preserve">Zákon č. </w:t>
            </w:r>
            <w:r w:rsidR="007D2EC4" w:rsidRPr="00D33F61">
              <w:rPr>
                <w:rFonts w:cs="Arial"/>
              </w:rPr>
              <w:t>13</w:t>
            </w:r>
            <w:r w:rsidR="007D2EC4">
              <w:rPr>
                <w:rFonts w:cs="Arial"/>
              </w:rPr>
              <w:t>4</w:t>
            </w:r>
            <w:r w:rsidRPr="00D33F61">
              <w:rPr>
                <w:rFonts w:cs="Arial"/>
              </w:rPr>
              <w:t>/</w:t>
            </w:r>
            <w:r w:rsidR="007D2EC4" w:rsidRPr="00D33F61">
              <w:rPr>
                <w:rFonts w:cs="Arial"/>
              </w:rPr>
              <w:t>20</w:t>
            </w:r>
            <w:r w:rsidR="007D2EC4">
              <w:rPr>
                <w:rFonts w:cs="Arial"/>
              </w:rPr>
              <w:t>1</w:t>
            </w:r>
            <w:r w:rsidR="007D2EC4" w:rsidRPr="00D33F61">
              <w:rPr>
                <w:rFonts w:cs="Arial"/>
              </w:rPr>
              <w:t xml:space="preserve">6 </w:t>
            </w:r>
            <w:r w:rsidRPr="00D33F61">
              <w:rPr>
                <w:rFonts w:cs="Arial"/>
              </w:rPr>
              <w:t xml:space="preserve">Sb., o </w:t>
            </w:r>
            <w:r w:rsidR="007D2EC4">
              <w:rPr>
                <w:rFonts w:cs="Arial"/>
              </w:rPr>
              <w:t xml:space="preserve">zadávání </w:t>
            </w:r>
            <w:r w:rsidRPr="00D33F61">
              <w:rPr>
                <w:rFonts w:cs="Arial"/>
              </w:rPr>
              <w:t>veřejných zakáz</w:t>
            </w:r>
            <w:r w:rsidR="007D2EC4">
              <w:rPr>
                <w:rFonts w:cs="Arial"/>
              </w:rPr>
              <w:t>e</w:t>
            </w:r>
            <w:r w:rsidRPr="00D33F61">
              <w:rPr>
                <w:rFonts w:cs="Arial"/>
              </w:rPr>
              <w:t>k</w:t>
            </w:r>
          </w:p>
        </w:tc>
      </w:tr>
      <w:tr w:rsidR="00630997" w:rsidRPr="00D33F61" w14:paraId="181BF55C" w14:textId="77777777" w:rsidTr="00495E49">
        <w:tc>
          <w:tcPr>
            <w:tcW w:w="1951" w:type="dxa"/>
            <w:vAlign w:val="center"/>
          </w:tcPr>
          <w:p w14:paraId="712C3083" w14:textId="51A188AE" w:rsidR="00630997" w:rsidRDefault="00630997" w:rsidP="005A0043">
            <w:pPr>
              <w:spacing w:before="60"/>
              <w:jc w:val="left"/>
              <w:rPr>
                <w:rFonts w:cs="Arial"/>
              </w:rPr>
            </w:pPr>
            <w:r>
              <w:rPr>
                <w:rFonts w:cs="Arial"/>
              </w:rPr>
              <w:t>FTE</w:t>
            </w:r>
          </w:p>
        </w:tc>
        <w:tc>
          <w:tcPr>
            <w:tcW w:w="7371" w:type="dxa"/>
            <w:vAlign w:val="center"/>
          </w:tcPr>
          <w:p w14:paraId="474E0B80" w14:textId="07F6AAF5" w:rsidR="00630997" w:rsidRPr="00D33F61" w:rsidRDefault="00630997" w:rsidP="007D2EC4">
            <w:pPr>
              <w:spacing w:before="60"/>
              <w:jc w:val="left"/>
              <w:rPr>
                <w:rFonts w:cs="Arial"/>
              </w:rPr>
            </w:pPr>
            <w:r>
              <w:rPr>
                <w:rFonts w:cs="Arial"/>
              </w:rPr>
              <w:t>Full-Time Equivalent (</w:t>
            </w:r>
            <w:r w:rsidRPr="00630997">
              <w:rPr>
                <w:rFonts w:cs="Arial"/>
              </w:rPr>
              <w:t>ekvivalent jednoho pracovníka na plný úvazek</w:t>
            </w:r>
            <w:r>
              <w:rPr>
                <w:rFonts w:cs="Arial"/>
              </w:rPr>
              <w:t>)</w:t>
            </w:r>
          </w:p>
        </w:tc>
      </w:tr>
    </w:tbl>
    <w:p w14:paraId="484A648B" w14:textId="77777777" w:rsidR="00A749C4" w:rsidRPr="00D33F61" w:rsidRDefault="00A749C4" w:rsidP="005A004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after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134" w:name="_Toc468088036"/>
      <w:r w:rsidRPr="00D33F61">
        <w:rPr>
          <w:caps/>
          <w:color w:val="FFFFFF"/>
          <w:sz w:val="20"/>
          <w:szCs w:val="20"/>
        </w:rPr>
        <w:t>PŘÍLOHY zadávací dokumentace</w:t>
      </w:r>
      <w:bookmarkEnd w:id="133"/>
      <w:bookmarkEnd w:id="134"/>
      <w:r w:rsidRPr="00D33F61">
        <w:rPr>
          <w:caps/>
          <w:color w:val="FFFFFF"/>
          <w:sz w:val="20"/>
          <w:szCs w:val="20"/>
        </w:rPr>
        <w:t xml:space="preserve"> </w:t>
      </w:r>
    </w:p>
    <w:p w14:paraId="484A648C" w14:textId="401E8951" w:rsidR="005F1393" w:rsidRPr="00D33F61" w:rsidRDefault="005F1393" w:rsidP="005F1393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D33F61">
        <w:rPr>
          <w:rFonts w:cs="Arial"/>
          <w:bCs/>
          <w:iCs/>
          <w:szCs w:val="20"/>
        </w:rPr>
        <w:t>Příloha č. 1 – Kvalifikační dokumentace</w:t>
      </w:r>
    </w:p>
    <w:p w14:paraId="484A648D" w14:textId="77777777" w:rsidR="005F1393" w:rsidRPr="00D33F61" w:rsidRDefault="005F1393" w:rsidP="005F1393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D33F61">
        <w:rPr>
          <w:rFonts w:cs="Arial"/>
          <w:bCs/>
          <w:iCs/>
          <w:szCs w:val="20"/>
        </w:rPr>
        <w:t xml:space="preserve">Příloha č. 2 – Závazný vzor </w:t>
      </w:r>
      <w:r w:rsidR="00A13267" w:rsidRPr="00D33F61">
        <w:rPr>
          <w:rFonts w:cs="Arial"/>
          <w:bCs/>
          <w:iCs/>
          <w:szCs w:val="20"/>
        </w:rPr>
        <w:t>S</w:t>
      </w:r>
      <w:r w:rsidRPr="00D33F61">
        <w:rPr>
          <w:rFonts w:cs="Arial"/>
          <w:bCs/>
          <w:iCs/>
          <w:szCs w:val="20"/>
        </w:rPr>
        <w:t xml:space="preserve">mlouvy </w:t>
      </w:r>
    </w:p>
    <w:p w14:paraId="484A648E" w14:textId="77777777" w:rsidR="005F1393" w:rsidRPr="00D33F61" w:rsidRDefault="005F1393" w:rsidP="005F1393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D33F61">
        <w:rPr>
          <w:rFonts w:cs="Arial"/>
          <w:bCs/>
          <w:iCs/>
          <w:szCs w:val="20"/>
        </w:rPr>
        <w:t xml:space="preserve">Příloha č. 3 – Krycí list nabídky </w:t>
      </w:r>
    </w:p>
    <w:p w14:paraId="0EE373E2" w14:textId="7B3C681A" w:rsidR="007D0331" w:rsidRDefault="005F1393" w:rsidP="007D0331">
      <w:pPr>
        <w:spacing w:line="280" w:lineRule="atLeast"/>
        <w:ind w:left="1276" w:right="-110" w:hanging="1276"/>
        <w:jc w:val="left"/>
        <w:rPr>
          <w:rFonts w:cs="Arial"/>
          <w:bCs/>
          <w:iCs/>
          <w:szCs w:val="20"/>
        </w:rPr>
      </w:pPr>
      <w:r w:rsidRPr="00D33F61">
        <w:rPr>
          <w:rFonts w:cs="Arial"/>
          <w:bCs/>
          <w:iCs/>
          <w:szCs w:val="20"/>
        </w:rPr>
        <w:t xml:space="preserve">Příloha č. 4 – </w:t>
      </w:r>
      <w:r w:rsidR="00D86217" w:rsidRPr="00D33F61">
        <w:rPr>
          <w:rFonts w:cs="Arial"/>
          <w:bCs/>
          <w:iCs/>
          <w:szCs w:val="20"/>
        </w:rPr>
        <w:t xml:space="preserve">Vzor čestného prohlášení o splnění základní </w:t>
      </w:r>
      <w:r w:rsidR="007D2EC4">
        <w:rPr>
          <w:rFonts w:cs="Arial"/>
          <w:bCs/>
          <w:iCs/>
          <w:szCs w:val="20"/>
        </w:rPr>
        <w:t>způsobilosti dodavatele</w:t>
      </w:r>
      <w:r w:rsidR="007D0331">
        <w:rPr>
          <w:rFonts w:cs="Arial"/>
          <w:bCs/>
          <w:iCs/>
          <w:szCs w:val="20"/>
        </w:rPr>
        <w:t xml:space="preserve"> </w:t>
      </w:r>
      <w:r w:rsidR="005B5121">
        <w:rPr>
          <w:rFonts w:cs="Arial"/>
          <w:bCs/>
          <w:iCs/>
          <w:szCs w:val="20"/>
        </w:rPr>
        <w:t>ZZVZ</w:t>
      </w:r>
    </w:p>
    <w:p w14:paraId="484A6491" w14:textId="49C29E3A" w:rsidR="005F1393" w:rsidRPr="00D33F61" w:rsidRDefault="005F1393" w:rsidP="005B5121">
      <w:pPr>
        <w:spacing w:line="280" w:lineRule="atLeast"/>
        <w:ind w:right="-110"/>
        <w:rPr>
          <w:rFonts w:cs="Arial"/>
          <w:bCs/>
          <w:iCs/>
          <w:szCs w:val="20"/>
        </w:rPr>
      </w:pPr>
      <w:r w:rsidRPr="00D33F61">
        <w:rPr>
          <w:rFonts w:cs="Arial"/>
          <w:bCs/>
          <w:iCs/>
          <w:szCs w:val="20"/>
        </w:rPr>
        <w:t xml:space="preserve">Příloha č. </w:t>
      </w:r>
      <w:r w:rsidR="00966D88">
        <w:rPr>
          <w:rFonts w:cs="Arial"/>
          <w:bCs/>
          <w:iCs/>
          <w:szCs w:val="20"/>
        </w:rPr>
        <w:t>5</w:t>
      </w:r>
      <w:r w:rsidR="00966D88" w:rsidRPr="00D33F61">
        <w:rPr>
          <w:rFonts w:cs="Arial"/>
          <w:bCs/>
          <w:iCs/>
          <w:szCs w:val="20"/>
        </w:rPr>
        <w:t xml:space="preserve"> </w:t>
      </w:r>
      <w:r w:rsidRPr="00D33F61">
        <w:rPr>
          <w:rFonts w:cs="Arial"/>
          <w:bCs/>
          <w:iCs/>
          <w:szCs w:val="20"/>
        </w:rPr>
        <w:t xml:space="preserve">– </w:t>
      </w:r>
      <w:r w:rsidR="009B1E42" w:rsidRPr="009B1E42">
        <w:rPr>
          <w:rFonts w:cs="Arial"/>
          <w:bCs/>
          <w:iCs/>
          <w:szCs w:val="20"/>
        </w:rPr>
        <w:t>Obecné požadavky na služby</w:t>
      </w:r>
      <w:r w:rsidR="005062CC" w:rsidRPr="00D33F61">
        <w:rPr>
          <w:rFonts w:cs="Arial"/>
          <w:bCs/>
          <w:iCs/>
          <w:szCs w:val="20"/>
        </w:rPr>
        <w:t xml:space="preserve"> </w:t>
      </w:r>
    </w:p>
    <w:p w14:paraId="484A6493" w14:textId="223486D0" w:rsidR="005F1393" w:rsidRDefault="005F1393" w:rsidP="005F1393">
      <w:pPr>
        <w:spacing w:line="280" w:lineRule="atLeast"/>
        <w:ind w:right="-110"/>
        <w:rPr>
          <w:rFonts w:cs="Arial"/>
          <w:bCs/>
          <w:iCs/>
          <w:szCs w:val="20"/>
        </w:rPr>
      </w:pPr>
      <w:r w:rsidRPr="00D33F61">
        <w:rPr>
          <w:rFonts w:cs="Arial"/>
          <w:bCs/>
          <w:iCs/>
          <w:szCs w:val="20"/>
        </w:rPr>
        <w:t xml:space="preserve">Příloha č. </w:t>
      </w:r>
      <w:r w:rsidR="00966D88">
        <w:rPr>
          <w:rFonts w:cs="Arial"/>
          <w:bCs/>
          <w:iCs/>
          <w:szCs w:val="20"/>
        </w:rPr>
        <w:t>6</w:t>
      </w:r>
      <w:r w:rsidR="00966D88" w:rsidRPr="00D33F61">
        <w:rPr>
          <w:rFonts w:cs="Arial"/>
          <w:bCs/>
          <w:iCs/>
          <w:szCs w:val="20"/>
        </w:rPr>
        <w:t xml:space="preserve"> </w:t>
      </w:r>
      <w:r w:rsidRPr="00D33F61">
        <w:rPr>
          <w:rFonts w:cs="Arial"/>
          <w:bCs/>
          <w:iCs/>
          <w:szCs w:val="20"/>
        </w:rPr>
        <w:t xml:space="preserve">– </w:t>
      </w:r>
      <w:r w:rsidR="00494C63" w:rsidRPr="00D33F61">
        <w:rPr>
          <w:rFonts w:cs="Arial"/>
          <w:bCs/>
          <w:iCs/>
          <w:szCs w:val="20"/>
        </w:rPr>
        <w:t>Tabulka pro zpracování nabídkové ceny</w:t>
      </w:r>
    </w:p>
    <w:p w14:paraId="3A28ABD3" w14:textId="36ED1B1F" w:rsidR="00C65855" w:rsidRDefault="00C65855" w:rsidP="005F1393">
      <w:pPr>
        <w:spacing w:line="280" w:lineRule="atLeast"/>
        <w:ind w:right="-110"/>
        <w:rPr>
          <w:rFonts w:cs="Arial"/>
          <w:bCs/>
          <w:iCs/>
          <w:szCs w:val="20"/>
        </w:rPr>
      </w:pPr>
      <w:r>
        <w:rPr>
          <w:rFonts w:cs="Arial"/>
          <w:bCs/>
          <w:iCs/>
          <w:szCs w:val="20"/>
        </w:rPr>
        <w:t>P</w:t>
      </w:r>
      <w:r w:rsidR="00197575">
        <w:rPr>
          <w:rFonts w:cs="Arial"/>
          <w:bCs/>
          <w:iCs/>
          <w:szCs w:val="20"/>
        </w:rPr>
        <w:t>ří</w:t>
      </w:r>
      <w:r>
        <w:rPr>
          <w:rFonts w:cs="Arial"/>
          <w:bCs/>
          <w:iCs/>
          <w:szCs w:val="20"/>
        </w:rPr>
        <w:t xml:space="preserve">loha č. 7 </w:t>
      </w:r>
      <w:r w:rsidRPr="00D33F61">
        <w:rPr>
          <w:rFonts w:cs="Arial"/>
          <w:bCs/>
          <w:iCs/>
          <w:szCs w:val="20"/>
        </w:rPr>
        <w:t>–</w:t>
      </w:r>
      <w:r>
        <w:rPr>
          <w:rFonts w:cs="Arial"/>
          <w:bCs/>
          <w:iCs/>
          <w:szCs w:val="20"/>
        </w:rPr>
        <w:t xml:space="preserve"> Seznam lokalit</w:t>
      </w:r>
    </w:p>
    <w:p w14:paraId="2C18EE5F" w14:textId="5A81B713" w:rsidR="007D0331" w:rsidRDefault="007D0331" w:rsidP="007D0331">
      <w:pPr>
        <w:spacing w:line="280" w:lineRule="atLeast"/>
        <w:ind w:right="-110"/>
        <w:rPr>
          <w:rFonts w:cs="Arial"/>
          <w:bCs/>
          <w:iCs/>
          <w:szCs w:val="20"/>
        </w:rPr>
      </w:pPr>
      <w:r>
        <w:rPr>
          <w:rFonts w:cs="Arial"/>
          <w:bCs/>
          <w:iCs/>
          <w:szCs w:val="20"/>
        </w:rPr>
        <w:t>P</w:t>
      </w:r>
      <w:r w:rsidR="00197575">
        <w:rPr>
          <w:rFonts w:cs="Arial"/>
          <w:bCs/>
          <w:iCs/>
          <w:szCs w:val="20"/>
        </w:rPr>
        <w:t>ří</w:t>
      </w:r>
      <w:r>
        <w:rPr>
          <w:rFonts w:cs="Arial"/>
          <w:bCs/>
          <w:iCs/>
          <w:szCs w:val="20"/>
        </w:rPr>
        <w:t xml:space="preserve">loha č. </w:t>
      </w:r>
      <w:r w:rsidR="00C65855">
        <w:rPr>
          <w:rFonts w:cs="Arial"/>
          <w:bCs/>
          <w:iCs/>
          <w:szCs w:val="20"/>
        </w:rPr>
        <w:t>8</w:t>
      </w:r>
      <w:r>
        <w:rPr>
          <w:rFonts w:cs="Arial"/>
          <w:bCs/>
          <w:iCs/>
          <w:szCs w:val="20"/>
        </w:rPr>
        <w:t xml:space="preserve"> </w:t>
      </w:r>
      <w:r w:rsidRPr="00D33F61">
        <w:rPr>
          <w:rFonts w:cs="Arial"/>
          <w:bCs/>
          <w:iCs/>
          <w:szCs w:val="20"/>
        </w:rPr>
        <w:t>–</w:t>
      </w:r>
      <w:r>
        <w:rPr>
          <w:rFonts w:cs="Arial"/>
          <w:bCs/>
          <w:iCs/>
          <w:szCs w:val="20"/>
        </w:rPr>
        <w:t xml:space="preserve"> </w:t>
      </w:r>
      <w:r w:rsidRPr="007D0331">
        <w:rPr>
          <w:rFonts w:cs="Arial"/>
          <w:bCs/>
          <w:iCs/>
          <w:szCs w:val="20"/>
        </w:rPr>
        <w:t>Strategie informačních a komunikačních technologií 2016+</w:t>
      </w:r>
      <w:r>
        <w:rPr>
          <w:rFonts w:cs="Arial"/>
          <w:bCs/>
          <w:iCs/>
          <w:szCs w:val="20"/>
        </w:rPr>
        <w:t xml:space="preserve"> </w:t>
      </w:r>
      <w:r w:rsidRPr="007D0331">
        <w:rPr>
          <w:rFonts w:cs="Arial"/>
          <w:bCs/>
          <w:iCs/>
          <w:szCs w:val="20"/>
        </w:rPr>
        <w:t>Základní dokument</w:t>
      </w:r>
    </w:p>
    <w:p w14:paraId="4B48B254" w14:textId="7EDA54D5" w:rsidR="00197575" w:rsidRDefault="00197575" w:rsidP="00197575">
      <w:pPr>
        <w:spacing w:line="280" w:lineRule="atLeast"/>
        <w:ind w:right="-110"/>
        <w:rPr>
          <w:rFonts w:cs="Arial"/>
          <w:bCs/>
          <w:iCs/>
          <w:szCs w:val="20"/>
        </w:rPr>
      </w:pPr>
      <w:r>
        <w:rPr>
          <w:rFonts w:cs="Arial"/>
          <w:bCs/>
          <w:iCs/>
          <w:szCs w:val="20"/>
        </w:rPr>
        <w:t>P</w:t>
      </w:r>
      <w:r w:rsidR="004E3D68">
        <w:rPr>
          <w:rFonts w:cs="Arial"/>
          <w:bCs/>
          <w:iCs/>
          <w:szCs w:val="20"/>
        </w:rPr>
        <w:t>ř</w:t>
      </w:r>
      <w:r>
        <w:rPr>
          <w:rFonts w:cs="Arial"/>
          <w:bCs/>
          <w:iCs/>
          <w:szCs w:val="20"/>
        </w:rPr>
        <w:t xml:space="preserve">íloha č. 9 </w:t>
      </w:r>
      <w:r w:rsidRPr="00D33F61">
        <w:rPr>
          <w:rFonts w:cs="Arial"/>
          <w:bCs/>
          <w:iCs/>
          <w:szCs w:val="20"/>
        </w:rPr>
        <w:t>–</w:t>
      </w:r>
      <w:r>
        <w:rPr>
          <w:rFonts w:cs="Arial"/>
          <w:bCs/>
          <w:iCs/>
          <w:szCs w:val="20"/>
        </w:rPr>
        <w:t xml:space="preserve"> Strategické cíle ČSSZ pro období 2014-2020</w:t>
      </w:r>
    </w:p>
    <w:p w14:paraId="1A9DBABD" w14:textId="59D7B9C7" w:rsidR="00197575" w:rsidRDefault="00197575" w:rsidP="00197575">
      <w:pPr>
        <w:spacing w:line="280" w:lineRule="atLeast"/>
        <w:ind w:right="-110"/>
        <w:rPr>
          <w:rFonts w:cs="Arial"/>
          <w:bCs/>
          <w:iCs/>
          <w:szCs w:val="20"/>
        </w:rPr>
      </w:pPr>
      <w:r>
        <w:rPr>
          <w:rFonts w:cs="Arial"/>
          <w:bCs/>
          <w:iCs/>
          <w:szCs w:val="20"/>
        </w:rPr>
        <w:t>Př</w:t>
      </w:r>
      <w:r w:rsidR="004E3D68">
        <w:rPr>
          <w:rFonts w:cs="Arial"/>
          <w:bCs/>
          <w:iCs/>
          <w:szCs w:val="20"/>
        </w:rPr>
        <w:t>í</w:t>
      </w:r>
      <w:r>
        <w:rPr>
          <w:rFonts w:cs="Arial"/>
          <w:bCs/>
          <w:iCs/>
          <w:szCs w:val="20"/>
        </w:rPr>
        <w:t xml:space="preserve">loha č. 10 </w:t>
      </w:r>
      <w:r w:rsidRPr="00D33F61">
        <w:rPr>
          <w:rFonts w:cs="Arial"/>
          <w:bCs/>
          <w:iCs/>
          <w:szCs w:val="20"/>
        </w:rPr>
        <w:t>–</w:t>
      </w:r>
      <w:r>
        <w:rPr>
          <w:rFonts w:cs="Arial"/>
          <w:bCs/>
          <w:iCs/>
          <w:szCs w:val="20"/>
        </w:rPr>
        <w:t xml:space="preserve"> </w:t>
      </w:r>
      <w:r w:rsidR="005A0606">
        <w:rPr>
          <w:rFonts w:cs="Arial"/>
          <w:bCs/>
          <w:iCs/>
          <w:szCs w:val="20"/>
        </w:rPr>
        <w:t>Popis prostředí</w:t>
      </w:r>
      <w:r w:rsidR="0076551C">
        <w:rPr>
          <w:rFonts w:cs="Arial"/>
          <w:bCs/>
          <w:iCs/>
          <w:szCs w:val="20"/>
        </w:rPr>
        <w:t xml:space="preserve"> České správy sociálního zabezpečení</w:t>
      </w:r>
    </w:p>
    <w:p w14:paraId="53EBC5B3" w14:textId="77777777" w:rsidR="00EC32B4" w:rsidRDefault="00B50F6F" w:rsidP="00EC32B4">
      <w:pPr>
        <w:spacing w:line="280" w:lineRule="atLeast"/>
        <w:ind w:right="-110"/>
        <w:rPr>
          <w:rFonts w:cs="Arial"/>
          <w:bCs/>
          <w:iCs/>
          <w:szCs w:val="20"/>
        </w:rPr>
      </w:pPr>
      <w:r>
        <w:rPr>
          <w:rFonts w:cs="Arial"/>
          <w:bCs/>
          <w:iCs/>
          <w:szCs w:val="20"/>
        </w:rPr>
        <w:t xml:space="preserve">Příloha č. </w:t>
      </w:r>
      <w:r w:rsidR="00EC32B4">
        <w:rPr>
          <w:rFonts w:cs="Arial"/>
          <w:bCs/>
          <w:iCs/>
          <w:szCs w:val="20"/>
        </w:rPr>
        <w:t xml:space="preserve">11 </w:t>
      </w:r>
      <w:r>
        <w:rPr>
          <w:rFonts w:cs="Arial"/>
          <w:bCs/>
          <w:iCs/>
          <w:szCs w:val="20"/>
        </w:rPr>
        <w:t>– Popis prostředí MPSV</w:t>
      </w:r>
    </w:p>
    <w:p w14:paraId="25FBB2F0" w14:textId="6A4AD3A7" w:rsidR="00B1376B" w:rsidRPr="00D33F61" w:rsidRDefault="00EC32B4" w:rsidP="00B1376B">
      <w:pPr>
        <w:spacing w:line="280" w:lineRule="atLeast"/>
        <w:ind w:right="-110"/>
        <w:rPr>
          <w:rFonts w:cs="Arial"/>
          <w:bCs/>
          <w:iCs/>
          <w:szCs w:val="20"/>
        </w:rPr>
      </w:pPr>
      <w:r>
        <w:rPr>
          <w:rFonts w:cs="Arial"/>
          <w:bCs/>
          <w:iCs/>
          <w:szCs w:val="20"/>
        </w:rPr>
        <w:t>Příloha č. 12 – Popis prostředí SÚIP</w:t>
      </w:r>
    </w:p>
    <w:p w14:paraId="5F88264E" w14:textId="77777777" w:rsidR="00490F8A" w:rsidRDefault="00490F8A" w:rsidP="00B1376B">
      <w:pPr>
        <w:spacing w:line="280" w:lineRule="atLeast"/>
        <w:ind w:right="-110"/>
        <w:rPr>
          <w:rFonts w:cs="Arial"/>
          <w:b/>
          <w:bCs/>
          <w:iCs/>
          <w:szCs w:val="20"/>
        </w:rPr>
      </w:pPr>
    </w:p>
    <w:p w14:paraId="3BCB9E3A" w14:textId="3BA70893" w:rsidR="005062CC" w:rsidRPr="00490F8A" w:rsidRDefault="00490F8A" w:rsidP="00B1376B">
      <w:pPr>
        <w:spacing w:line="280" w:lineRule="atLeast"/>
        <w:ind w:right="-110"/>
        <w:rPr>
          <w:rFonts w:cs="Arial"/>
          <w:b/>
          <w:bCs/>
          <w:iCs/>
          <w:szCs w:val="20"/>
        </w:rPr>
      </w:pPr>
      <w:r w:rsidRPr="00490F8A">
        <w:rPr>
          <w:rFonts w:cs="Arial"/>
          <w:b/>
          <w:bCs/>
          <w:iCs/>
          <w:szCs w:val="20"/>
        </w:rPr>
        <w:t>Vešk</w:t>
      </w:r>
      <w:r w:rsidR="00BD6EAC">
        <w:rPr>
          <w:rFonts w:cs="Arial"/>
          <w:b/>
          <w:bCs/>
          <w:iCs/>
          <w:szCs w:val="20"/>
        </w:rPr>
        <w:t>e</w:t>
      </w:r>
      <w:r w:rsidRPr="00490F8A">
        <w:rPr>
          <w:rFonts w:cs="Arial"/>
          <w:b/>
          <w:bCs/>
          <w:iCs/>
          <w:szCs w:val="20"/>
        </w:rPr>
        <w:t>ré přílohy zadávací dokumentace</w:t>
      </w:r>
      <w:r w:rsidR="000F35B2">
        <w:rPr>
          <w:rFonts w:cs="Arial"/>
          <w:b/>
          <w:bCs/>
          <w:iCs/>
          <w:szCs w:val="20"/>
        </w:rPr>
        <w:t xml:space="preserve"> tvoří</w:t>
      </w:r>
      <w:r w:rsidRPr="00490F8A">
        <w:rPr>
          <w:rFonts w:cs="Arial"/>
          <w:b/>
          <w:bCs/>
          <w:iCs/>
          <w:szCs w:val="20"/>
        </w:rPr>
        <w:t xml:space="preserve"> </w:t>
      </w:r>
      <w:r w:rsidRPr="00490F8A">
        <w:rPr>
          <w:rFonts w:cs="Arial"/>
          <w:b/>
          <w:szCs w:val="20"/>
        </w:rPr>
        <w:t>samostatn</w:t>
      </w:r>
      <w:r w:rsidR="00076606">
        <w:rPr>
          <w:rFonts w:cs="Arial"/>
          <w:b/>
          <w:szCs w:val="20"/>
        </w:rPr>
        <w:t>é</w:t>
      </w:r>
      <w:r w:rsidRPr="00490F8A">
        <w:rPr>
          <w:rFonts w:cs="Arial"/>
          <w:b/>
          <w:szCs w:val="20"/>
        </w:rPr>
        <w:t xml:space="preserve"> dokument</w:t>
      </w:r>
      <w:r w:rsidR="00076606">
        <w:rPr>
          <w:rFonts w:cs="Arial"/>
          <w:b/>
          <w:szCs w:val="20"/>
        </w:rPr>
        <w:t>y</w:t>
      </w:r>
      <w:r w:rsidRPr="00490F8A">
        <w:rPr>
          <w:rFonts w:cs="Arial"/>
          <w:b/>
          <w:szCs w:val="20"/>
        </w:rPr>
        <w:t xml:space="preserve"> v elektronické podobě</w:t>
      </w:r>
      <w:r>
        <w:rPr>
          <w:rFonts w:cs="Arial"/>
          <w:b/>
          <w:szCs w:val="20"/>
        </w:rPr>
        <w:t>.</w:t>
      </w:r>
    </w:p>
    <w:p w14:paraId="58D3F1A4" w14:textId="77777777" w:rsidR="00490F8A" w:rsidRDefault="00490F8A" w:rsidP="00B1376B">
      <w:pPr>
        <w:spacing w:line="280" w:lineRule="atLeast"/>
        <w:ind w:right="-110"/>
        <w:rPr>
          <w:rFonts w:cs="Arial"/>
          <w:bCs/>
          <w:iCs/>
          <w:szCs w:val="20"/>
        </w:rPr>
      </w:pPr>
    </w:p>
    <w:p w14:paraId="55E9FC70" w14:textId="77777777" w:rsidR="00490F8A" w:rsidRPr="00D33F61" w:rsidRDefault="00490F8A" w:rsidP="00B1376B">
      <w:pPr>
        <w:spacing w:line="280" w:lineRule="atLeast"/>
        <w:ind w:right="-110"/>
        <w:rPr>
          <w:rFonts w:cs="Arial"/>
          <w:bCs/>
          <w:iCs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5062CC" w:rsidRPr="00972CDA" w14:paraId="484A649C" w14:textId="77777777" w:rsidTr="005A0043">
        <w:trPr>
          <w:trHeight w:val="595"/>
        </w:trPr>
        <w:tc>
          <w:tcPr>
            <w:tcW w:w="4605" w:type="dxa"/>
            <w:shd w:val="clear" w:color="auto" w:fill="auto"/>
          </w:tcPr>
          <w:p w14:paraId="484A649A" w14:textId="1FD41604" w:rsidR="005062CC" w:rsidRPr="007019FD" w:rsidRDefault="005062CC" w:rsidP="00E6701E">
            <w:pPr>
              <w:tabs>
                <w:tab w:val="left" w:pos="0"/>
              </w:tabs>
              <w:spacing w:line="280" w:lineRule="atLeast"/>
              <w:rPr>
                <w:rFonts w:cs="Arial"/>
                <w:bCs/>
                <w:szCs w:val="20"/>
                <w:highlight w:val="cyan"/>
              </w:rPr>
            </w:pPr>
            <w:r w:rsidRPr="004D04A0">
              <w:rPr>
                <w:rFonts w:cs="Arial"/>
                <w:szCs w:val="20"/>
              </w:rPr>
              <w:t xml:space="preserve">V Praze, dne </w:t>
            </w:r>
            <w:r w:rsidR="00E6701E">
              <w:t>25. 11. 2016</w:t>
            </w:r>
          </w:p>
        </w:tc>
        <w:tc>
          <w:tcPr>
            <w:tcW w:w="4605" w:type="dxa"/>
            <w:shd w:val="clear" w:color="auto" w:fill="auto"/>
          </w:tcPr>
          <w:p w14:paraId="12A4B8AC" w14:textId="77777777" w:rsidR="005062CC" w:rsidRPr="00972CDA" w:rsidRDefault="005062CC" w:rsidP="00D058C5">
            <w:pPr>
              <w:tabs>
                <w:tab w:val="left" w:pos="0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  <w:p w14:paraId="544D4A77" w14:textId="18D40792" w:rsidR="005062CC" w:rsidRPr="00972CDA" w:rsidRDefault="00B6364A" w:rsidP="00D058C5">
            <w:pPr>
              <w:tabs>
                <w:tab w:val="left" w:pos="0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972CDA">
              <w:rPr>
                <w:rFonts w:cs="Arial"/>
                <w:szCs w:val="20"/>
              </w:rPr>
              <w:t>Mgr. Bc. et Bc. Robert Baxa</w:t>
            </w:r>
            <w:r w:rsidR="004D04A0">
              <w:rPr>
                <w:rFonts w:cs="Arial"/>
                <w:szCs w:val="20"/>
              </w:rPr>
              <w:t>. LL.M.</w:t>
            </w:r>
            <w:r w:rsidR="009849F3">
              <w:rPr>
                <w:rFonts w:cs="Arial"/>
                <w:szCs w:val="20"/>
              </w:rPr>
              <w:t>, v.r.</w:t>
            </w:r>
          </w:p>
          <w:p w14:paraId="159B28CB" w14:textId="77777777" w:rsidR="00386289" w:rsidRPr="006F43EE" w:rsidRDefault="00386289" w:rsidP="00386289">
            <w:pPr>
              <w:tabs>
                <w:tab w:val="left" w:pos="0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6F43EE">
              <w:rPr>
                <w:rFonts w:cs="Arial"/>
                <w:szCs w:val="20"/>
              </w:rPr>
              <w:t>první náměstek ministryně,</w:t>
            </w:r>
          </w:p>
          <w:p w14:paraId="484A649B" w14:textId="1C93FED5" w:rsidR="005062CC" w:rsidRPr="00972CDA" w:rsidRDefault="00386289" w:rsidP="00386289">
            <w:pPr>
              <w:spacing w:before="120" w:line="280" w:lineRule="atLeast"/>
              <w:jc w:val="center"/>
              <w:rPr>
                <w:rFonts w:cs="Arial"/>
                <w:bCs/>
                <w:szCs w:val="20"/>
              </w:rPr>
            </w:pPr>
            <w:r w:rsidRPr="006F43EE">
              <w:rPr>
                <w:rFonts w:cs="Arial"/>
                <w:szCs w:val="20"/>
              </w:rPr>
              <w:t>náměstek pro řízení sekce informačních technologií</w:t>
            </w:r>
          </w:p>
        </w:tc>
      </w:tr>
    </w:tbl>
    <w:p w14:paraId="0AEA4E99" w14:textId="7E3EFA57" w:rsidR="006B3977" w:rsidRPr="00D33F61" w:rsidRDefault="00490F8A" w:rsidP="00490F8A">
      <w:pPr>
        <w:jc w:val="center"/>
        <w:rPr>
          <w:rFonts w:cs="Arial"/>
          <w:b/>
          <w:szCs w:val="20"/>
        </w:rPr>
      </w:pPr>
      <w:r w:rsidRPr="00D33F61" w:rsidDel="00490F8A">
        <w:rPr>
          <w:rFonts w:cs="Arial"/>
          <w:b/>
          <w:szCs w:val="20"/>
        </w:rPr>
        <w:t xml:space="preserve"> </w:t>
      </w:r>
    </w:p>
    <w:p w14:paraId="3F31A0A2" w14:textId="77777777" w:rsidR="006B3977" w:rsidRPr="00D33F61" w:rsidRDefault="006B3977" w:rsidP="00EC32B4">
      <w:pPr>
        <w:spacing w:line="280" w:lineRule="atLeast"/>
        <w:jc w:val="center"/>
        <w:rPr>
          <w:rFonts w:cs="Arial"/>
          <w:b/>
          <w:szCs w:val="20"/>
        </w:rPr>
      </w:pPr>
    </w:p>
    <w:p w14:paraId="0E873A2A" w14:textId="042FE2A8" w:rsidR="000404CB" w:rsidRPr="00D33F61" w:rsidRDefault="000404CB" w:rsidP="00494C63">
      <w:pPr>
        <w:spacing w:line="280" w:lineRule="atLeast"/>
        <w:jc w:val="center"/>
        <w:rPr>
          <w:rFonts w:cs="Arial"/>
          <w:b/>
          <w:i/>
          <w:szCs w:val="20"/>
        </w:rPr>
      </w:pPr>
    </w:p>
    <w:sectPr w:rsidR="000404CB" w:rsidRPr="00D33F61" w:rsidSect="004D04A0">
      <w:headerReference w:type="default" r:id="rId16"/>
      <w:footerReference w:type="default" r:id="rId17"/>
      <w:pgSz w:w="11906" w:h="16838"/>
      <w:pgMar w:top="1560" w:right="1134" w:bottom="1134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B4EC72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17C20A" w14:textId="77777777" w:rsidR="00ED530A" w:rsidRDefault="00ED530A">
      <w:r>
        <w:separator/>
      </w:r>
    </w:p>
  </w:endnote>
  <w:endnote w:type="continuationSeparator" w:id="0">
    <w:p w14:paraId="50117851" w14:textId="77777777" w:rsidR="00ED530A" w:rsidRDefault="00ED530A">
      <w:r>
        <w:continuationSeparator/>
      </w:r>
    </w:p>
  </w:endnote>
  <w:endnote w:type="continuationNotice" w:id="1">
    <w:p w14:paraId="7558743E" w14:textId="77777777" w:rsidR="00ED530A" w:rsidRDefault="00ED53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imbusSanNovTEE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ynamo RE 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auto"/>
      </w:rPr>
      <w:id w:val="-342705641"/>
      <w:docPartObj>
        <w:docPartGallery w:val="Page Numbers (Bottom of Page)"/>
        <w:docPartUnique/>
      </w:docPartObj>
    </w:sdtPr>
    <w:sdtEndPr/>
    <w:sdtContent>
      <w:p w14:paraId="66BEAA3B" w14:textId="77777777" w:rsidR="003434B0" w:rsidRDefault="003434B0">
        <w:pPr>
          <w:pStyle w:val="Zpat"/>
          <w:rPr>
            <w:color w:val="auto"/>
          </w:rPr>
        </w:pPr>
      </w:p>
      <w:customXmlInsRangeStart w:id="135" w:author="Autor"/>
      <w:sdt>
        <w:sdtPr>
          <w:rPr>
            <w:color w:val="auto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customXmlInsRangeEnd w:id="135"/>
          <w:p w14:paraId="3B95840F" w14:textId="77777777" w:rsidR="003434B0" w:rsidRDefault="003434B0" w:rsidP="00A80836">
            <w:pPr>
              <w:pStyle w:val="Zpat"/>
              <w:jc w:val="center"/>
              <w:rPr>
                <w:ins w:id="136" w:author="Autor"/>
                <w:color w:val="auto"/>
              </w:rPr>
            </w:pPr>
          </w:p>
          <w:customXmlDelRangeStart w:id="137" w:author="Autor"/>
          <w:sdt>
            <w:sdtPr>
              <w:rPr>
                <w:color w:val="auto"/>
              </w:rPr>
              <w:id w:val="-735474730"/>
              <w:docPartObj>
                <w:docPartGallery w:val="Page Numbers (Top of Page)"/>
                <w:docPartUnique/>
              </w:docPartObj>
            </w:sdtPr>
            <w:sdtEndPr/>
            <w:sdtContent>
              <w:customXmlDelRangeEnd w:id="137"/>
              <w:p w14:paraId="688276DC" w14:textId="77777777" w:rsidR="00A93183" w:rsidRDefault="00A93183" w:rsidP="00A80836">
                <w:pPr>
                  <w:pStyle w:val="Zpat"/>
                  <w:jc w:val="center"/>
                  <w:rPr>
                    <w:del w:id="138" w:author="Autor"/>
                    <w:color w:val="auto"/>
                  </w:rPr>
                </w:pPr>
              </w:p>
              <w:p w14:paraId="4F37E75F" w14:textId="7016B8D3" w:rsidR="003434B0" w:rsidRPr="00A80836" w:rsidRDefault="003434B0" w:rsidP="00A80836">
                <w:pPr>
                  <w:pStyle w:val="Zpat"/>
                  <w:jc w:val="center"/>
                  <w:rPr>
                    <w:color w:val="auto"/>
                  </w:rPr>
                </w:pPr>
                <w:r w:rsidRPr="00A80836">
                  <w:rPr>
                    <w:color w:val="auto"/>
                  </w:rPr>
                  <w:t xml:space="preserve">Stránka </w:t>
                </w:r>
                <w:r w:rsidRPr="00A80836">
                  <w:rPr>
                    <w:b/>
                    <w:bCs/>
                    <w:color w:val="auto"/>
                    <w:sz w:val="24"/>
                  </w:rPr>
                  <w:fldChar w:fldCharType="begin"/>
                </w:r>
                <w:r w:rsidRPr="00A80836">
                  <w:rPr>
                    <w:b/>
                    <w:bCs/>
                    <w:color w:val="auto"/>
                  </w:rPr>
                  <w:instrText>PAGE</w:instrText>
                </w:r>
                <w:r w:rsidRPr="00A80836">
                  <w:rPr>
                    <w:b/>
                    <w:bCs/>
                    <w:color w:val="auto"/>
                    <w:sz w:val="24"/>
                  </w:rPr>
                  <w:fldChar w:fldCharType="separate"/>
                </w:r>
                <w:r w:rsidR="009F3838">
                  <w:rPr>
                    <w:b/>
                    <w:bCs/>
                    <w:noProof/>
                    <w:color w:val="auto"/>
                  </w:rPr>
                  <w:t>1</w:t>
                </w:r>
                <w:r w:rsidRPr="00A80836">
                  <w:rPr>
                    <w:b/>
                    <w:bCs/>
                    <w:color w:val="auto"/>
                    <w:sz w:val="24"/>
                  </w:rPr>
                  <w:fldChar w:fldCharType="end"/>
                </w:r>
                <w:r w:rsidRPr="00A80836">
                  <w:rPr>
                    <w:color w:val="auto"/>
                  </w:rPr>
                  <w:t xml:space="preserve"> z </w:t>
                </w:r>
                <w:r w:rsidRPr="00A80836">
                  <w:rPr>
                    <w:b/>
                    <w:bCs/>
                    <w:color w:val="auto"/>
                    <w:sz w:val="24"/>
                  </w:rPr>
                  <w:fldChar w:fldCharType="begin"/>
                </w:r>
                <w:r w:rsidRPr="00A80836">
                  <w:rPr>
                    <w:b/>
                    <w:bCs/>
                    <w:color w:val="auto"/>
                  </w:rPr>
                  <w:instrText>NUMPAGES</w:instrText>
                </w:r>
                <w:r w:rsidRPr="00A80836">
                  <w:rPr>
                    <w:b/>
                    <w:bCs/>
                    <w:color w:val="auto"/>
                    <w:sz w:val="24"/>
                  </w:rPr>
                  <w:fldChar w:fldCharType="separate"/>
                </w:r>
                <w:r w:rsidR="009F3838">
                  <w:rPr>
                    <w:b/>
                    <w:bCs/>
                    <w:noProof/>
                    <w:color w:val="auto"/>
                  </w:rPr>
                  <w:t>17</w:t>
                </w:r>
                <w:r w:rsidRPr="00A80836">
                  <w:rPr>
                    <w:b/>
                    <w:bCs/>
                    <w:color w:val="auto"/>
                    <w:sz w:val="24"/>
                  </w:rPr>
                  <w:fldChar w:fldCharType="end"/>
                </w:r>
              </w:p>
              <w:customXmlDelRangeStart w:id="139" w:author="Autor"/>
            </w:sdtContent>
          </w:sdt>
          <w:customXmlDelRangeEnd w:id="139"/>
          <w:customXmlInsRangeStart w:id="140" w:author="Autor"/>
        </w:sdtContent>
      </w:sdt>
      <w:customXmlInsRangeEnd w:id="140"/>
    </w:sdtContent>
  </w:sdt>
  <w:p w14:paraId="484A64E9" w14:textId="6F9F5976" w:rsidR="003434B0" w:rsidRDefault="003434B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702880" w14:textId="77777777" w:rsidR="00ED530A" w:rsidRDefault="00ED530A">
      <w:r>
        <w:separator/>
      </w:r>
    </w:p>
  </w:footnote>
  <w:footnote w:type="continuationSeparator" w:id="0">
    <w:p w14:paraId="1458B65A" w14:textId="77777777" w:rsidR="00ED530A" w:rsidRDefault="00ED530A">
      <w:r>
        <w:continuationSeparator/>
      </w:r>
    </w:p>
  </w:footnote>
  <w:footnote w:type="continuationNotice" w:id="1">
    <w:p w14:paraId="17D2EA22" w14:textId="77777777" w:rsidR="00ED530A" w:rsidRDefault="00ED530A"/>
  </w:footnote>
  <w:footnote w:id="2">
    <w:p w14:paraId="6416AC12" w14:textId="77777777" w:rsidR="003434B0" w:rsidRPr="00A93183" w:rsidRDefault="003434B0" w:rsidP="00A93183">
      <w:pPr>
        <w:pStyle w:val="Textpoznpodarou"/>
        <w:rPr>
          <w:rFonts w:ascii="Arial" w:hAnsi="Arial" w:cs="Arial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A93183">
        <w:rPr>
          <w:rFonts w:ascii="Arial" w:hAnsi="Arial" w:cs="Arial"/>
          <w:b/>
          <w:sz w:val="16"/>
          <w:szCs w:val="16"/>
        </w:rPr>
        <w:t>Provozní doba podatelny MPSV</w:t>
      </w:r>
    </w:p>
    <w:p w14:paraId="54D42B38" w14:textId="77777777" w:rsidR="003434B0" w:rsidRPr="00A93183" w:rsidRDefault="003434B0" w:rsidP="00A93183">
      <w:pPr>
        <w:pStyle w:val="Textpoznpodarou"/>
        <w:rPr>
          <w:rFonts w:ascii="Arial" w:hAnsi="Arial" w:cs="Arial"/>
          <w:sz w:val="16"/>
          <w:szCs w:val="16"/>
        </w:rPr>
      </w:pPr>
      <w:r w:rsidRPr="00A93183">
        <w:rPr>
          <w:rFonts w:ascii="Arial" w:hAnsi="Arial" w:cs="Arial"/>
          <w:sz w:val="16"/>
          <w:szCs w:val="16"/>
        </w:rPr>
        <w:t>(vyjma dnů pracovního klidu)</w:t>
      </w:r>
    </w:p>
    <w:p w14:paraId="6A8AE6C5" w14:textId="77777777" w:rsidR="003434B0" w:rsidRPr="00A93183" w:rsidRDefault="003434B0" w:rsidP="00A93183">
      <w:pPr>
        <w:pStyle w:val="Textpoznpodarou"/>
        <w:rPr>
          <w:rFonts w:ascii="Arial" w:hAnsi="Arial" w:cs="Arial"/>
          <w:sz w:val="16"/>
          <w:szCs w:val="16"/>
        </w:rPr>
      </w:pPr>
      <w:r w:rsidRPr="00A93183">
        <w:rPr>
          <w:rFonts w:ascii="Arial" w:hAnsi="Arial" w:cs="Arial"/>
          <w:sz w:val="16"/>
          <w:szCs w:val="16"/>
        </w:rPr>
        <w:t>7.30 - 17.00 hod. - pondělí a středa</w:t>
      </w:r>
    </w:p>
    <w:p w14:paraId="6DC41531" w14:textId="77777777" w:rsidR="003434B0" w:rsidRPr="00A93183" w:rsidRDefault="003434B0" w:rsidP="00A93183">
      <w:pPr>
        <w:pStyle w:val="Textpoznpodarou"/>
        <w:rPr>
          <w:rFonts w:ascii="Arial" w:hAnsi="Arial" w:cs="Arial"/>
          <w:sz w:val="16"/>
          <w:szCs w:val="16"/>
        </w:rPr>
      </w:pPr>
      <w:r w:rsidRPr="00A93183">
        <w:rPr>
          <w:rFonts w:ascii="Arial" w:hAnsi="Arial" w:cs="Arial"/>
          <w:sz w:val="16"/>
          <w:szCs w:val="16"/>
        </w:rPr>
        <w:t>7.30 - 16.15 hod. - úterý a čtvrtek</w:t>
      </w:r>
    </w:p>
    <w:p w14:paraId="44ECD197" w14:textId="166DDBC9" w:rsidR="003434B0" w:rsidRDefault="003434B0" w:rsidP="00A93183">
      <w:pPr>
        <w:pStyle w:val="Textpoznpodarou"/>
      </w:pPr>
      <w:r w:rsidRPr="00A93183">
        <w:rPr>
          <w:rFonts w:ascii="Arial" w:hAnsi="Arial" w:cs="Arial"/>
          <w:sz w:val="16"/>
          <w:szCs w:val="16"/>
        </w:rPr>
        <w:t>7.30 - 15.00 hod. - pátek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4EF607" w14:textId="77777777" w:rsidR="00ED530A" w:rsidRDefault="00ED530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0D2A"/>
    <w:multiLevelType w:val="hybridMultilevel"/>
    <w:tmpl w:val="77A8DBA4"/>
    <w:lvl w:ilvl="0" w:tplc="BF746B50">
      <w:start w:val="1"/>
      <w:numFmt w:val="bullet"/>
      <w:lvlText w:val="•"/>
      <w:lvlJc w:val="left"/>
      <w:pPr>
        <w:ind w:left="1068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72006F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9CF6AA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CC05166"/>
    <w:multiLevelType w:val="hybridMultilevel"/>
    <w:tmpl w:val="49F00BA6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DD252AC"/>
    <w:multiLevelType w:val="hybridMultilevel"/>
    <w:tmpl w:val="6910EF6A"/>
    <w:lvl w:ilvl="0" w:tplc="040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5D11EF8"/>
    <w:multiLevelType w:val="hybridMultilevel"/>
    <w:tmpl w:val="33AC9C7E"/>
    <w:lvl w:ilvl="0" w:tplc="77BCCF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1" w:tplc="0B3C5250">
      <w:start w:val="1"/>
      <w:numFmt w:val="bullet"/>
      <w:pStyle w:val="Seznamsodrkami2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0E44D4E"/>
    <w:multiLevelType w:val="hybridMultilevel"/>
    <w:tmpl w:val="41CC798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2C6FCD"/>
    <w:multiLevelType w:val="multilevel"/>
    <w:tmpl w:val="A90CCA6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B770A92"/>
    <w:multiLevelType w:val="hybridMultilevel"/>
    <w:tmpl w:val="C45223E4"/>
    <w:lvl w:ilvl="0" w:tplc="69E27C92">
      <w:start w:val="1"/>
      <w:numFmt w:val="upperLetter"/>
      <w:lvlText w:val="%1."/>
      <w:lvlJc w:val="left"/>
      <w:pPr>
        <w:ind w:left="644" w:hanging="360"/>
      </w:pPr>
      <w:rPr>
        <w:sz w:val="20"/>
        <w:szCs w:val="20"/>
      </w:rPr>
    </w:lvl>
    <w:lvl w:ilvl="1" w:tplc="04050019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12112A"/>
    <w:multiLevelType w:val="hybridMultilevel"/>
    <w:tmpl w:val="65F87A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1">
    <w:nsid w:val="42173848"/>
    <w:multiLevelType w:val="multilevel"/>
    <w:tmpl w:val="979CB2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2D65BD3"/>
    <w:multiLevelType w:val="hybridMultilevel"/>
    <w:tmpl w:val="0F8817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2E7E31"/>
    <w:multiLevelType w:val="hybridMultilevel"/>
    <w:tmpl w:val="470AC248"/>
    <w:lvl w:ilvl="0" w:tplc="C6F67B4A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433224BB"/>
    <w:multiLevelType w:val="hybridMultilevel"/>
    <w:tmpl w:val="B32E99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3D3493"/>
    <w:multiLevelType w:val="hybridMultilevel"/>
    <w:tmpl w:val="D7743038"/>
    <w:lvl w:ilvl="0" w:tplc="428C420A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512A4A"/>
    <w:multiLevelType w:val="hybridMultilevel"/>
    <w:tmpl w:val="369438D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7B77E7"/>
    <w:multiLevelType w:val="hybridMultilevel"/>
    <w:tmpl w:val="4DB21D38"/>
    <w:lvl w:ilvl="0" w:tplc="814476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FC59D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59F00334"/>
    <w:multiLevelType w:val="hybridMultilevel"/>
    <w:tmpl w:val="2160A0A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ACDC0C">
      <w:start w:val="1"/>
      <w:numFmt w:val="bullet"/>
      <w:pStyle w:val="vty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  <w:sz w:val="24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CF02579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D414274"/>
    <w:multiLevelType w:val="hybridMultilevel"/>
    <w:tmpl w:val="01C2C218"/>
    <w:lvl w:ilvl="0" w:tplc="77069B1E">
      <w:start w:val="1"/>
      <w:numFmt w:val="decimal"/>
      <w:pStyle w:val="NormlnOdsazen"/>
      <w:lvlText w:val="8.%1."/>
      <w:lvlJc w:val="left"/>
      <w:pPr>
        <w:tabs>
          <w:tab w:val="num" w:pos="924"/>
        </w:tabs>
        <w:ind w:left="924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48E79E1"/>
    <w:multiLevelType w:val="hybridMultilevel"/>
    <w:tmpl w:val="C74AD3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4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1"/>
  </w:num>
  <w:num w:numId="10">
    <w:abstractNumId w:val="16"/>
  </w:num>
  <w:num w:numId="11">
    <w:abstractNumId w:val="9"/>
  </w:num>
  <w:num w:numId="12">
    <w:abstractNumId w:val="7"/>
  </w:num>
  <w:num w:numId="13">
    <w:abstractNumId w:val="4"/>
  </w:num>
  <w:num w:numId="14">
    <w:abstractNumId w:val="0"/>
  </w:num>
  <w:num w:numId="15">
    <w:abstractNumId w:val="12"/>
  </w:num>
  <w:num w:numId="16">
    <w:abstractNumId w:val="14"/>
  </w:num>
  <w:num w:numId="17">
    <w:abstractNumId w:val="13"/>
  </w:num>
  <w:num w:numId="18">
    <w:abstractNumId w:val="6"/>
  </w:num>
  <w:num w:numId="19">
    <w:abstractNumId w:val="3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  <w:num w:numId="23">
    <w:abstractNumId w:val="7"/>
  </w:num>
  <w:num w:numId="24">
    <w:abstractNumId w:val="17"/>
  </w:num>
  <w:num w:numId="25">
    <w:abstractNumId w:val="22"/>
  </w:num>
  <w:num w:numId="26">
    <w:abstractNumId w:val="7"/>
  </w:num>
  <w:num w:numId="27">
    <w:abstractNumId w:val="1"/>
  </w:num>
  <w:num w:numId="28">
    <w:abstractNumId w:val="7"/>
  </w:num>
  <w:num w:numId="29">
    <w:abstractNumId w:val="18"/>
  </w:num>
  <w:num w:numId="30">
    <w:abstractNumId w:val="7"/>
  </w:num>
  <w:num w:numId="31">
    <w:abstractNumId w:val="20"/>
  </w:num>
  <w:num w:numId="32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hideSpellingErrors/>
  <w:hideGrammaticalErrors/>
  <w:trackRevisions/>
  <w:doNotTrackFormatting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5F8"/>
    <w:rsid w:val="00000318"/>
    <w:rsid w:val="000003B2"/>
    <w:rsid w:val="0000346E"/>
    <w:rsid w:val="000035B2"/>
    <w:rsid w:val="00005E30"/>
    <w:rsid w:val="0000736A"/>
    <w:rsid w:val="0000745E"/>
    <w:rsid w:val="000074FA"/>
    <w:rsid w:val="000106D3"/>
    <w:rsid w:val="0001073B"/>
    <w:rsid w:val="000109D2"/>
    <w:rsid w:val="00011795"/>
    <w:rsid w:val="00012E99"/>
    <w:rsid w:val="000130B0"/>
    <w:rsid w:val="00016542"/>
    <w:rsid w:val="000166DF"/>
    <w:rsid w:val="000168D1"/>
    <w:rsid w:val="00016AE1"/>
    <w:rsid w:val="0002018A"/>
    <w:rsid w:val="00020BAC"/>
    <w:rsid w:val="00020E6F"/>
    <w:rsid w:val="00021082"/>
    <w:rsid w:val="00023829"/>
    <w:rsid w:val="000267E4"/>
    <w:rsid w:val="00030C89"/>
    <w:rsid w:val="00035AC1"/>
    <w:rsid w:val="00036E30"/>
    <w:rsid w:val="00037DCE"/>
    <w:rsid w:val="000404CB"/>
    <w:rsid w:val="00040527"/>
    <w:rsid w:val="0004119E"/>
    <w:rsid w:val="00045FAB"/>
    <w:rsid w:val="0004600E"/>
    <w:rsid w:val="00047C21"/>
    <w:rsid w:val="00050151"/>
    <w:rsid w:val="000515B4"/>
    <w:rsid w:val="0005342A"/>
    <w:rsid w:val="0005469C"/>
    <w:rsid w:val="000548CC"/>
    <w:rsid w:val="000559C4"/>
    <w:rsid w:val="00056B70"/>
    <w:rsid w:val="00057C53"/>
    <w:rsid w:val="00057C8B"/>
    <w:rsid w:val="000637E7"/>
    <w:rsid w:val="00064382"/>
    <w:rsid w:val="00072CBD"/>
    <w:rsid w:val="00073B6C"/>
    <w:rsid w:val="00073FB7"/>
    <w:rsid w:val="000740F2"/>
    <w:rsid w:val="00075C52"/>
    <w:rsid w:val="00075F0F"/>
    <w:rsid w:val="00076606"/>
    <w:rsid w:val="00083C35"/>
    <w:rsid w:val="000842AA"/>
    <w:rsid w:val="000859BC"/>
    <w:rsid w:val="00086739"/>
    <w:rsid w:val="00087D40"/>
    <w:rsid w:val="00090482"/>
    <w:rsid w:val="00090AA4"/>
    <w:rsid w:val="0009188D"/>
    <w:rsid w:val="00093789"/>
    <w:rsid w:val="00093E50"/>
    <w:rsid w:val="00094AE1"/>
    <w:rsid w:val="00095231"/>
    <w:rsid w:val="00096DDA"/>
    <w:rsid w:val="000A2ADD"/>
    <w:rsid w:val="000A2C80"/>
    <w:rsid w:val="000A5387"/>
    <w:rsid w:val="000A58B6"/>
    <w:rsid w:val="000A7688"/>
    <w:rsid w:val="000A79F8"/>
    <w:rsid w:val="000B0C36"/>
    <w:rsid w:val="000B0CDA"/>
    <w:rsid w:val="000B32C3"/>
    <w:rsid w:val="000B32E9"/>
    <w:rsid w:val="000B45FD"/>
    <w:rsid w:val="000B5276"/>
    <w:rsid w:val="000B591A"/>
    <w:rsid w:val="000B5DD8"/>
    <w:rsid w:val="000B6F3B"/>
    <w:rsid w:val="000C015F"/>
    <w:rsid w:val="000C049C"/>
    <w:rsid w:val="000C0984"/>
    <w:rsid w:val="000C2141"/>
    <w:rsid w:val="000C2BD5"/>
    <w:rsid w:val="000C3887"/>
    <w:rsid w:val="000C3960"/>
    <w:rsid w:val="000C4F39"/>
    <w:rsid w:val="000C669E"/>
    <w:rsid w:val="000C7854"/>
    <w:rsid w:val="000D0906"/>
    <w:rsid w:val="000D18B7"/>
    <w:rsid w:val="000D1B0D"/>
    <w:rsid w:val="000D25FE"/>
    <w:rsid w:val="000D2FF0"/>
    <w:rsid w:val="000D2FF8"/>
    <w:rsid w:val="000D34A2"/>
    <w:rsid w:val="000D4E62"/>
    <w:rsid w:val="000D6948"/>
    <w:rsid w:val="000D7D90"/>
    <w:rsid w:val="000D7E28"/>
    <w:rsid w:val="000E159F"/>
    <w:rsid w:val="000E39F0"/>
    <w:rsid w:val="000E4509"/>
    <w:rsid w:val="000E46B8"/>
    <w:rsid w:val="000E63D4"/>
    <w:rsid w:val="000E6C7F"/>
    <w:rsid w:val="000E77F8"/>
    <w:rsid w:val="000E7B7F"/>
    <w:rsid w:val="000E7D54"/>
    <w:rsid w:val="000F0B68"/>
    <w:rsid w:val="000F10B5"/>
    <w:rsid w:val="000F35B2"/>
    <w:rsid w:val="000F4450"/>
    <w:rsid w:val="000F5095"/>
    <w:rsid w:val="000F577E"/>
    <w:rsid w:val="00100688"/>
    <w:rsid w:val="00101018"/>
    <w:rsid w:val="001025AC"/>
    <w:rsid w:val="0010379B"/>
    <w:rsid w:val="00103D23"/>
    <w:rsid w:val="001040C4"/>
    <w:rsid w:val="001057DC"/>
    <w:rsid w:val="001073E1"/>
    <w:rsid w:val="00107621"/>
    <w:rsid w:val="00107956"/>
    <w:rsid w:val="00112182"/>
    <w:rsid w:val="001129B1"/>
    <w:rsid w:val="001146EA"/>
    <w:rsid w:val="00114793"/>
    <w:rsid w:val="0011526A"/>
    <w:rsid w:val="00115CE2"/>
    <w:rsid w:val="001165CF"/>
    <w:rsid w:val="00117128"/>
    <w:rsid w:val="00121725"/>
    <w:rsid w:val="00121E58"/>
    <w:rsid w:val="00122CCF"/>
    <w:rsid w:val="00122EA6"/>
    <w:rsid w:val="001245BD"/>
    <w:rsid w:val="00126516"/>
    <w:rsid w:val="00126A67"/>
    <w:rsid w:val="001275AC"/>
    <w:rsid w:val="00130706"/>
    <w:rsid w:val="00130F9E"/>
    <w:rsid w:val="00131B98"/>
    <w:rsid w:val="00131F98"/>
    <w:rsid w:val="001324AD"/>
    <w:rsid w:val="001331CB"/>
    <w:rsid w:val="00133C1D"/>
    <w:rsid w:val="00134012"/>
    <w:rsid w:val="00134942"/>
    <w:rsid w:val="001355EE"/>
    <w:rsid w:val="0013775F"/>
    <w:rsid w:val="00140FF4"/>
    <w:rsid w:val="00142EA1"/>
    <w:rsid w:val="00143155"/>
    <w:rsid w:val="00143917"/>
    <w:rsid w:val="0014394B"/>
    <w:rsid w:val="00145ECE"/>
    <w:rsid w:val="0014647B"/>
    <w:rsid w:val="00146786"/>
    <w:rsid w:val="00146787"/>
    <w:rsid w:val="00147AB1"/>
    <w:rsid w:val="001513A4"/>
    <w:rsid w:val="00152EC0"/>
    <w:rsid w:val="001537FC"/>
    <w:rsid w:val="00154606"/>
    <w:rsid w:val="00155247"/>
    <w:rsid w:val="001555C3"/>
    <w:rsid w:val="00156F82"/>
    <w:rsid w:val="00157794"/>
    <w:rsid w:val="00157C11"/>
    <w:rsid w:val="001632E9"/>
    <w:rsid w:val="0016417D"/>
    <w:rsid w:val="001644DA"/>
    <w:rsid w:val="0016485A"/>
    <w:rsid w:val="00164A4E"/>
    <w:rsid w:val="0016591F"/>
    <w:rsid w:val="00170A17"/>
    <w:rsid w:val="00171B7C"/>
    <w:rsid w:val="0017206D"/>
    <w:rsid w:val="00173FA2"/>
    <w:rsid w:val="00175494"/>
    <w:rsid w:val="00175B57"/>
    <w:rsid w:val="001771ED"/>
    <w:rsid w:val="001774FC"/>
    <w:rsid w:val="001810C4"/>
    <w:rsid w:val="00181CB5"/>
    <w:rsid w:val="00182553"/>
    <w:rsid w:val="00184A2A"/>
    <w:rsid w:val="001857F5"/>
    <w:rsid w:val="00185C7D"/>
    <w:rsid w:val="001864BA"/>
    <w:rsid w:val="0018747F"/>
    <w:rsid w:val="00187F04"/>
    <w:rsid w:val="00190CBC"/>
    <w:rsid w:val="00192517"/>
    <w:rsid w:val="0019278B"/>
    <w:rsid w:val="00192B96"/>
    <w:rsid w:val="00193032"/>
    <w:rsid w:val="00193CCB"/>
    <w:rsid w:val="00194C02"/>
    <w:rsid w:val="0019559B"/>
    <w:rsid w:val="00195E7F"/>
    <w:rsid w:val="00196F84"/>
    <w:rsid w:val="00197575"/>
    <w:rsid w:val="001A1EBA"/>
    <w:rsid w:val="001A2D86"/>
    <w:rsid w:val="001A325B"/>
    <w:rsid w:val="001A32B7"/>
    <w:rsid w:val="001A4656"/>
    <w:rsid w:val="001A4B95"/>
    <w:rsid w:val="001A571B"/>
    <w:rsid w:val="001A57F3"/>
    <w:rsid w:val="001A5BFF"/>
    <w:rsid w:val="001A7264"/>
    <w:rsid w:val="001A7AE9"/>
    <w:rsid w:val="001A7D8F"/>
    <w:rsid w:val="001B27A5"/>
    <w:rsid w:val="001B322B"/>
    <w:rsid w:val="001B3321"/>
    <w:rsid w:val="001B3B4D"/>
    <w:rsid w:val="001B5786"/>
    <w:rsid w:val="001B7248"/>
    <w:rsid w:val="001C0833"/>
    <w:rsid w:val="001C0EA6"/>
    <w:rsid w:val="001C103C"/>
    <w:rsid w:val="001C1165"/>
    <w:rsid w:val="001C2D94"/>
    <w:rsid w:val="001C3CC3"/>
    <w:rsid w:val="001C66BB"/>
    <w:rsid w:val="001D0186"/>
    <w:rsid w:val="001D1ACC"/>
    <w:rsid w:val="001D2AED"/>
    <w:rsid w:val="001D3480"/>
    <w:rsid w:val="001D40F4"/>
    <w:rsid w:val="001D50AC"/>
    <w:rsid w:val="001E00F9"/>
    <w:rsid w:val="001E24FA"/>
    <w:rsid w:val="001E3042"/>
    <w:rsid w:val="001E52B7"/>
    <w:rsid w:val="001E63FC"/>
    <w:rsid w:val="001E6F63"/>
    <w:rsid w:val="001E7465"/>
    <w:rsid w:val="001E74B1"/>
    <w:rsid w:val="001E7C9D"/>
    <w:rsid w:val="001F241D"/>
    <w:rsid w:val="001F5327"/>
    <w:rsid w:val="00200B5E"/>
    <w:rsid w:val="00202564"/>
    <w:rsid w:val="0020340B"/>
    <w:rsid w:val="00204739"/>
    <w:rsid w:val="00204AE5"/>
    <w:rsid w:val="00205C54"/>
    <w:rsid w:val="0020771C"/>
    <w:rsid w:val="00212752"/>
    <w:rsid w:val="00212C8E"/>
    <w:rsid w:val="00213F6D"/>
    <w:rsid w:val="002154A1"/>
    <w:rsid w:val="0021765E"/>
    <w:rsid w:val="0021769E"/>
    <w:rsid w:val="00221910"/>
    <w:rsid w:val="00222AA7"/>
    <w:rsid w:val="00222D49"/>
    <w:rsid w:val="00224FB3"/>
    <w:rsid w:val="00226AB7"/>
    <w:rsid w:val="00230D28"/>
    <w:rsid w:val="00230DA5"/>
    <w:rsid w:val="00231ACE"/>
    <w:rsid w:val="00241F87"/>
    <w:rsid w:val="00242242"/>
    <w:rsid w:val="00242955"/>
    <w:rsid w:val="00244488"/>
    <w:rsid w:val="00245C47"/>
    <w:rsid w:val="0024616E"/>
    <w:rsid w:val="00246CB0"/>
    <w:rsid w:val="00247414"/>
    <w:rsid w:val="00250A59"/>
    <w:rsid w:val="00251C0D"/>
    <w:rsid w:val="002536B0"/>
    <w:rsid w:val="00254DD0"/>
    <w:rsid w:val="00255873"/>
    <w:rsid w:val="00255A34"/>
    <w:rsid w:val="00256D34"/>
    <w:rsid w:val="00257887"/>
    <w:rsid w:val="0026082F"/>
    <w:rsid w:val="002619CB"/>
    <w:rsid w:val="0026282E"/>
    <w:rsid w:val="00264622"/>
    <w:rsid w:val="00264B7C"/>
    <w:rsid w:val="00264CEA"/>
    <w:rsid w:val="00264E27"/>
    <w:rsid w:val="00266BD7"/>
    <w:rsid w:val="00270D2F"/>
    <w:rsid w:val="002715EB"/>
    <w:rsid w:val="002733FC"/>
    <w:rsid w:val="002737A0"/>
    <w:rsid w:val="00273FF6"/>
    <w:rsid w:val="00274254"/>
    <w:rsid w:val="00274822"/>
    <w:rsid w:val="00274FFA"/>
    <w:rsid w:val="002756DE"/>
    <w:rsid w:val="00277719"/>
    <w:rsid w:val="0027777E"/>
    <w:rsid w:val="00280A4A"/>
    <w:rsid w:val="00281022"/>
    <w:rsid w:val="00282A66"/>
    <w:rsid w:val="002835A3"/>
    <w:rsid w:val="00284AAB"/>
    <w:rsid w:val="0028508E"/>
    <w:rsid w:val="00285387"/>
    <w:rsid w:val="002853AF"/>
    <w:rsid w:val="00285B8D"/>
    <w:rsid w:val="00285CEF"/>
    <w:rsid w:val="0028749A"/>
    <w:rsid w:val="00290097"/>
    <w:rsid w:val="002916BE"/>
    <w:rsid w:val="002936BA"/>
    <w:rsid w:val="00294102"/>
    <w:rsid w:val="00294838"/>
    <w:rsid w:val="00294CB7"/>
    <w:rsid w:val="00295C86"/>
    <w:rsid w:val="00296088"/>
    <w:rsid w:val="00296827"/>
    <w:rsid w:val="00296A4E"/>
    <w:rsid w:val="00296ACE"/>
    <w:rsid w:val="002A1358"/>
    <w:rsid w:val="002A1B5C"/>
    <w:rsid w:val="002A2EBA"/>
    <w:rsid w:val="002A50D0"/>
    <w:rsid w:val="002A67A1"/>
    <w:rsid w:val="002A746C"/>
    <w:rsid w:val="002B0D66"/>
    <w:rsid w:val="002B0ED4"/>
    <w:rsid w:val="002B23BC"/>
    <w:rsid w:val="002B3AB7"/>
    <w:rsid w:val="002B4C51"/>
    <w:rsid w:val="002B4E6F"/>
    <w:rsid w:val="002B5619"/>
    <w:rsid w:val="002B7922"/>
    <w:rsid w:val="002B7E24"/>
    <w:rsid w:val="002B7F96"/>
    <w:rsid w:val="002C0477"/>
    <w:rsid w:val="002C0AD9"/>
    <w:rsid w:val="002C22D2"/>
    <w:rsid w:val="002C45BC"/>
    <w:rsid w:val="002C4A72"/>
    <w:rsid w:val="002C5E6D"/>
    <w:rsid w:val="002D0759"/>
    <w:rsid w:val="002D2C81"/>
    <w:rsid w:val="002D3943"/>
    <w:rsid w:val="002E15CF"/>
    <w:rsid w:val="002E314B"/>
    <w:rsid w:val="002E3235"/>
    <w:rsid w:val="002E3B90"/>
    <w:rsid w:val="002E3E5F"/>
    <w:rsid w:val="002E552E"/>
    <w:rsid w:val="002E5842"/>
    <w:rsid w:val="002E5CEE"/>
    <w:rsid w:val="002E5D5E"/>
    <w:rsid w:val="002E603E"/>
    <w:rsid w:val="002E6A67"/>
    <w:rsid w:val="002E6E7C"/>
    <w:rsid w:val="002F109B"/>
    <w:rsid w:val="002F1E20"/>
    <w:rsid w:val="002F2236"/>
    <w:rsid w:val="002F33BF"/>
    <w:rsid w:val="002F3C5D"/>
    <w:rsid w:val="002F4C52"/>
    <w:rsid w:val="002F5517"/>
    <w:rsid w:val="002F6ED2"/>
    <w:rsid w:val="00300C1C"/>
    <w:rsid w:val="00300D3D"/>
    <w:rsid w:val="003015F3"/>
    <w:rsid w:val="00302693"/>
    <w:rsid w:val="00302A2C"/>
    <w:rsid w:val="00302B6A"/>
    <w:rsid w:val="0030467D"/>
    <w:rsid w:val="00305FA8"/>
    <w:rsid w:val="00306BBF"/>
    <w:rsid w:val="00306D5B"/>
    <w:rsid w:val="0031254E"/>
    <w:rsid w:val="003135B5"/>
    <w:rsid w:val="00313C73"/>
    <w:rsid w:val="003169BF"/>
    <w:rsid w:val="00316EBD"/>
    <w:rsid w:val="00317BB5"/>
    <w:rsid w:val="00320185"/>
    <w:rsid w:val="0032185E"/>
    <w:rsid w:val="00321C79"/>
    <w:rsid w:val="003222D2"/>
    <w:rsid w:val="003224C6"/>
    <w:rsid w:val="003226F3"/>
    <w:rsid w:val="003232B3"/>
    <w:rsid w:val="00323438"/>
    <w:rsid w:val="003236D6"/>
    <w:rsid w:val="00324C51"/>
    <w:rsid w:val="00325CF9"/>
    <w:rsid w:val="00326EEF"/>
    <w:rsid w:val="00330E9F"/>
    <w:rsid w:val="003321FD"/>
    <w:rsid w:val="00332707"/>
    <w:rsid w:val="0033274D"/>
    <w:rsid w:val="00333F6A"/>
    <w:rsid w:val="00334270"/>
    <w:rsid w:val="003347BA"/>
    <w:rsid w:val="00335EB7"/>
    <w:rsid w:val="00336A16"/>
    <w:rsid w:val="003401C0"/>
    <w:rsid w:val="00340D11"/>
    <w:rsid w:val="00340E82"/>
    <w:rsid w:val="00342802"/>
    <w:rsid w:val="003434B0"/>
    <w:rsid w:val="0034710A"/>
    <w:rsid w:val="003473F6"/>
    <w:rsid w:val="00347C21"/>
    <w:rsid w:val="00347FA2"/>
    <w:rsid w:val="00350A4F"/>
    <w:rsid w:val="00351366"/>
    <w:rsid w:val="00353EEF"/>
    <w:rsid w:val="003552CD"/>
    <w:rsid w:val="003557D2"/>
    <w:rsid w:val="003579A4"/>
    <w:rsid w:val="0036255A"/>
    <w:rsid w:val="0036485D"/>
    <w:rsid w:val="00364F1B"/>
    <w:rsid w:val="00365B48"/>
    <w:rsid w:val="003668B2"/>
    <w:rsid w:val="00366B41"/>
    <w:rsid w:val="00367E82"/>
    <w:rsid w:val="0037204A"/>
    <w:rsid w:val="00372189"/>
    <w:rsid w:val="00372494"/>
    <w:rsid w:val="00373CC3"/>
    <w:rsid w:val="003757FD"/>
    <w:rsid w:val="00377EF1"/>
    <w:rsid w:val="00382D8F"/>
    <w:rsid w:val="00382E06"/>
    <w:rsid w:val="003842D0"/>
    <w:rsid w:val="00384D63"/>
    <w:rsid w:val="00386289"/>
    <w:rsid w:val="0038649B"/>
    <w:rsid w:val="00386D63"/>
    <w:rsid w:val="003904CE"/>
    <w:rsid w:val="00391638"/>
    <w:rsid w:val="00391BDD"/>
    <w:rsid w:val="00391E15"/>
    <w:rsid w:val="00393AB9"/>
    <w:rsid w:val="00394BAE"/>
    <w:rsid w:val="00397C62"/>
    <w:rsid w:val="003A2EDD"/>
    <w:rsid w:val="003A4D32"/>
    <w:rsid w:val="003A55C7"/>
    <w:rsid w:val="003A627F"/>
    <w:rsid w:val="003A7040"/>
    <w:rsid w:val="003B0BC5"/>
    <w:rsid w:val="003B4522"/>
    <w:rsid w:val="003B4553"/>
    <w:rsid w:val="003B4603"/>
    <w:rsid w:val="003B5444"/>
    <w:rsid w:val="003B758B"/>
    <w:rsid w:val="003B7F73"/>
    <w:rsid w:val="003C014B"/>
    <w:rsid w:val="003C038D"/>
    <w:rsid w:val="003C18F4"/>
    <w:rsid w:val="003C22C8"/>
    <w:rsid w:val="003C4C39"/>
    <w:rsid w:val="003C50A3"/>
    <w:rsid w:val="003C642F"/>
    <w:rsid w:val="003C6FBA"/>
    <w:rsid w:val="003C75DA"/>
    <w:rsid w:val="003C7ECA"/>
    <w:rsid w:val="003D1ACA"/>
    <w:rsid w:val="003D1DF9"/>
    <w:rsid w:val="003D1F40"/>
    <w:rsid w:val="003D4C7B"/>
    <w:rsid w:val="003D4D01"/>
    <w:rsid w:val="003D64B5"/>
    <w:rsid w:val="003D696A"/>
    <w:rsid w:val="003D7F1E"/>
    <w:rsid w:val="003D7FDA"/>
    <w:rsid w:val="003E0403"/>
    <w:rsid w:val="003E1152"/>
    <w:rsid w:val="003E2060"/>
    <w:rsid w:val="003E215E"/>
    <w:rsid w:val="003E2314"/>
    <w:rsid w:val="003E2C9A"/>
    <w:rsid w:val="003E3280"/>
    <w:rsid w:val="003E3D67"/>
    <w:rsid w:val="003E4B94"/>
    <w:rsid w:val="003E5230"/>
    <w:rsid w:val="003E7ABA"/>
    <w:rsid w:val="003E7FC8"/>
    <w:rsid w:val="003F0DA6"/>
    <w:rsid w:val="003F1625"/>
    <w:rsid w:val="003F1FB9"/>
    <w:rsid w:val="003F5A9D"/>
    <w:rsid w:val="003F5AAE"/>
    <w:rsid w:val="003F6286"/>
    <w:rsid w:val="003F69B3"/>
    <w:rsid w:val="004011A1"/>
    <w:rsid w:val="00403F6F"/>
    <w:rsid w:val="00406B7E"/>
    <w:rsid w:val="00407834"/>
    <w:rsid w:val="00411B42"/>
    <w:rsid w:val="0041496D"/>
    <w:rsid w:val="00414F5E"/>
    <w:rsid w:val="004174F1"/>
    <w:rsid w:val="004179B0"/>
    <w:rsid w:val="00420EBF"/>
    <w:rsid w:val="00421706"/>
    <w:rsid w:val="0042175A"/>
    <w:rsid w:val="00423243"/>
    <w:rsid w:val="0042385E"/>
    <w:rsid w:val="00423C13"/>
    <w:rsid w:val="0042448E"/>
    <w:rsid w:val="00424992"/>
    <w:rsid w:val="00425428"/>
    <w:rsid w:val="00425A01"/>
    <w:rsid w:val="00427BF6"/>
    <w:rsid w:val="00430464"/>
    <w:rsid w:val="00430C32"/>
    <w:rsid w:val="0043183F"/>
    <w:rsid w:val="00431E01"/>
    <w:rsid w:val="00431F7B"/>
    <w:rsid w:val="0043200A"/>
    <w:rsid w:val="004345B4"/>
    <w:rsid w:val="0043462A"/>
    <w:rsid w:val="00434643"/>
    <w:rsid w:val="0043516E"/>
    <w:rsid w:val="00435CC0"/>
    <w:rsid w:val="00435EA6"/>
    <w:rsid w:val="0043718D"/>
    <w:rsid w:val="004378FB"/>
    <w:rsid w:val="00440428"/>
    <w:rsid w:val="00440538"/>
    <w:rsid w:val="004418DD"/>
    <w:rsid w:val="00441A04"/>
    <w:rsid w:val="00442CCD"/>
    <w:rsid w:val="00442E40"/>
    <w:rsid w:val="004442FA"/>
    <w:rsid w:val="00444CFD"/>
    <w:rsid w:val="004452AD"/>
    <w:rsid w:val="004459C6"/>
    <w:rsid w:val="00445C55"/>
    <w:rsid w:val="00446481"/>
    <w:rsid w:val="004468A6"/>
    <w:rsid w:val="004471C1"/>
    <w:rsid w:val="00447280"/>
    <w:rsid w:val="00447FC0"/>
    <w:rsid w:val="00451F78"/>
    <w:rsid w:val="0045331C"/>
    <w:rsid w:val="00454375"/>
    <w:rsid w:val="00454CB4"/>
    <w:rsid w:val="004556AA"/>
    <w:rsid w:val="004561DF"/>
    <w:rsid w:val="00457897"/>
    <w:rsid w:val="00457E37"/>
    <w:rsid w:val="00460C80"/>
    <w:rsid w:val="004611E7"/>
    <w:rsid w:val="00466059"/>
    <w:rsid w:val="00466AAA"/>
    <w:rsid w:val="004675C5"/>
    <w:rsid w:val="0047153A"/>
    <w:rsid w:val="00471635"/>
    <w:rsid w:val="00471E17"/>
    <w:rsid w:val="00472B01"/>
    <w:rsid w:val="0047318C"/>
    <w:rsid w:val="00473616"/>
    <w:rsid w:val="00473631"/>
    <w:rsid w:val="004741E7"/>
    <w:rsid w:val="00474DC5"/>
    <w:rsid w:val="00475E46"/>
    <w:rsid w:val="0047631E"/>
    <w:rsid w:val="00477312"/>
    <w:rsid w:val="0047792E"/>
    <w:rsid w:val="00480502"/>
    <w:rsid w:val="00483B24"/>
    <w:rsid w:val="004848E5"/>
    <w:rsid w:val="004852D9"/>
    <w:rsid w:val="00485C68"/>
    <w:rsid w:val="00486793"/>
    <w:rsid w:val="004901D5"/>
    <w:rsid w:val="00490853"/>
    <w:rsid w:val="00490F8A"/>
    <w:rsid w:val="004914B0"/>
    <w:rsid w:val="004921CF"/>
    <w:rsid w:val="00494C63"/>
    <w:rsid w:val="00495E49"/>
    <w:rsid w:val="0049617D"/>
    <w:rsid w:val="00497CD7"/>
    <w:rsid w:val="004A1841"/>
    <w:rsid w:val="004A2095"/>
    <w:rsid w:val="004A3D4B"/>
    <w:rsid w:val="004A3EE3"/>
    <w:rsid w:val="004A6772"/>
    <w:rsid w:val="004B3130"/>
    <w:rsid w:val="004B387B"/>
    <w:rsid w:val="004B4014"/>
    <w:rsid w:val="004B43AF"/>
    <w:rsid w:val="004B5D7D"/>
    <w:rsid w:val="004B69F1"/>
    <w:rsid w:val="004C0A26"/>
    <w:rsid w:val="004C0F2E"/>
    <w:rsid w:val="004C10AE"/>
    <w:rsid w:val="004C151F"/>
    <w:rsid w:val="004C1DA0"/>
    <w:rsid w:val="004C38F5"/>
    <w:rsid w:val="004C40C1"/>
    <w:rsid w:val="004C4263"/>
    <w:rsid w:val="004C4C91"/>
    <w:rsid w:val="004C6245"/>
    <w:rsid w:val="004C658A"/>
    <w:rsid w:val="004C6641"/>
    <w:rsid w:val="004C6F5A"/>
    <w:rsid w:val="004D04A0"/>
    <w:rsid w:val="004D0A1C"/>
    <w:rsid w:val="004D152F"/>
    <w:rsid w:val="004D25B4"/>
    <w:rsid w:val="004D3774"/>
    <w:rsid w:val="004D79DC"/>
    <w:rsid w:val="004D7B84"/>
    <w:rsid w:val="004E03D1"/>
    <w:rsid w:val="004E1E4C"/>
    <w:rsid w:val="004E34B0"/>
    <w:rsid w:val="004E3D68"/>
    <w:rsid w:val="004E513F"/>
    <w:rsid w:val="004E72F4"/>
    <w:rsid w:val="004F2C7E"/>
    <w:rsid w:val="004F729E"/>
    <w:rsid w:val="00500843"/>
    <w:rsid w:val="00505A23"/>
    <w:rsid w:val="005062CC"/>
    <w:rsid w:val="00510785"/>
    <w:rsid w:val="00511D7A"/>
    <w:rsid w:val="00511D8D"/>
    <w:rsid w:val="00513C78"/>
    <w:rsid w:val="00514A59"/>
    <w:rsid w:val="00515307"/>
    <w:rsid w:val="00515C4B"/>
    <w:rsid w:val="00516815"/>
    <w:rsid w:val="00517583"/>
    <w:rsid w:val="00520091"/>
    <w:rsid w:val="00520CF4"/>
    <w:rsid w:val="005234F0"/>
    <w:rsid w:val="00524B1A"/>
    <w:rsid w:val="005251D9"/>
    <w:rsid w:val="00526DC2"/>
    <w:rsid w:val="00527ED8"/>
    <w:rsid w:val="005329B6"/>
    <w:rsid w:val="005335C5"/>
    <w:rsid w:val="005338A1"/>
    <w:rsid w:val="00535A63"/>
    <w:rsid w:val="00536C14"/>
    <w:rsid w:val="005375D8"/>
    <w:rsid w:val="00540438"/>
    <w:rsid w:val="00540BE1"/>
    <w:rsid w:val="00541023"/>
    <w:rsid w:val="005423E7"/>
    <w:rsid w:val="005461AA"/>
    <w:rsid w:val="0054770C"/>
    <w:rsid w:val="00551328"/>
    <w:rsid w:val="00554B2D"/>
    <w:rsid w:val="00554DEF"/>
    <w:rsid w:val="005551E6"/>
    <w:rsid w:val="00555512"/>
    <w:rsid w:val="00557F32"/>
    <w:rsid w:val="00560AC2"/>
    <w:rsid w:val="00560D98"/>
    <w:rsid w:val="00562DD5"/>
    <w:rsid w:val="005646BB"/>
    <w:rsid w:val="00564740"/>
    <w:rsid w:val="0056574B"/>
    <w:rsid w:val="00565805"/>
    <w:rsid w:val="00565EE6"/>
    <w:rsid w:val="0057154E"/>
    <w:rsid w:val="0057221C"/>
    <w:rsid w:val="005727AE"/>
    <w:rsid w:val="00572991"/>
    <w:rsid w:val="00573139"/>
    <w:rsid w:val="00573EB4"/>
    <w:rsid w:val="00574ED8"/>
    <w:rsid w:val="00577120"/>
    <w:rsid w:val="0058111F"/>
    <w:rsid w:val="0058267C"/>
    <w:rsid w:val="00583AEF"/>
    <w:rsid w:val="00586CF7"/>
    <w:rsid w:val="005870BF"/>
    <w:rsid w:val="0058714E"/>
    <w:rsid w:val="005911B0"/>
    <w:rsid w:val="0059208B"/>
    <w:rsid w:val="00592271"/>
    <w:rsid w:val="00593F4A"/>
    <w:rsid w:val="00594FF3"/>
    <w:rsid w:val="00596197"/>
    <w:rsid w:val="005962F7"/>
    <w:rsid w:val="00597A5A"/>
    <w:rsid w:val="005A0043"/>
    <w:rsid w:val="005A0606"/>
    <w:rsid w:val="005A08B5"/>
    <w:rsid w:val="005A155B"/>
    <w:rsid w:val="005A18AE"/>
    <w:rsid w:val="005A1BB3"/>
    <w:rsid w:val="005A21CE"/>
    <w:rsid w:val="005A2CDC"/>
    <w:rsid w:val="005A59B5"/>
    <w:rsid w:val="005A65E5"/>
    <w:rsid w:val="005A73A2"/>
    <w:rsid w:val="005A7CB4"/>
    <w:rsid w:val="005B1493"/>
    <w:rsid w:val="005B4154"/>
    <w:rsid w:val="005B42D6"/>
    <w:rsid w:val="005B4680"/>
    <w:rsid w:val="005B5121"/>
    <w:rsid w:val="005B5F2B"/>
    <w:rsid w:val="005B5FDF"/>
    <w:rsid w:val="005C2F6D"/>
    <w:rsid w:val="005C30F0"/>
    <w:rsid w:val="005C3828"/>
    <w:rsid w:val="005C4958"/>
    <w:rsid w:val="005C7E31"/>
    <w:rsid w:val="005D042A"/>
    <w:rsid w:val="005D0E96"/>
    <w:rsid w:val="005D1151"/>
    <w:rsid w:val="005D1E12"/>
    <w:rsid w:val="005D258A"/>
    <w:rsid w:val="005D2597"/>
    <w:rsid w:val="005D4EEC"/>
    <w:rsid w:val="005D53EC"/>
    <w:rsid w:val="005D5F00"/>
    <w:rsid w:val="005E127A"/>
    <w:rsid w:val="005E1486"/>
    <w:rsid w:val="005E167B"/>
    <w:rsid w:val="005E256A"/>
    <w:rsid w:val="005E3F3E"/>
    <w:rsid w:val="005E4520"/>
    <w:rsid w:val="005E4916"/>
    <w:rsid w:val="005E4DF6"/>
    <w:rsid w:val="005F1298"/>
    <w:rsid w:val="005F1393"/>
    <w:rsid w:val="005F62AB"/>
    <w:rsid w:val="005F692F"/>
    <w:rsid w:val="005F77E7"/>
    <w:rsid w:val="00600212"/>
    <w:rsid w:val="006004C0"/>
    <w:rsid w:val="00601644"/>
    <w:rsid w:val="006021A0"/>
    <w:rsid w:val="006025F8"/>
    <w:rsid w:val="00603A75"/>
    <w:rsid w:val="006045EC"/>
    <w:rsid w:val="0060509A"/>
    <w:rsid w:val="00606359"/>
    <w:rsid w:val="00606574"/>
    <w:rsid w:val="00610FB9"/>
    <w:rsid w:val="00611366"/>
    <w:rsid w:val="006113AA"/>
    <w:rsid w:val="00613599"/>
    <w:rsid w:val="00614003"/>
    <w:rsid w:val="006154B7"/>
    <w:rsid w:val="00615C43"/>
    <w:rsid w:val="00615C5A"/>
    <w:rsid w:val="006246BE"/>
    <w:rsid w:val="006260AF"/>
    <w:rsid w:val="00626F0F"/>
    <w:rsid w:val="00627145"/>
    <w:rsid w:val="00627686"/>
    <w:rsid w:val="00630997"/>
    <w:rsid w:val="0063143C"/>
    <w:rsid w:val="00632172"/>
    <w:rsid w:val="0063365B"/>
    <w:rsid w:val="0063476F"/>
    <w:rsid w:val="00636B8D"/>
    <w:rsid w:val="00637B32"/>
    <w:rsid w:val="0064117E"/>
    <w:rsid w:val="00642BEF"/>
    <w:rsid w:val="00643DA6"/>
    <w:rsid w:val="006449DE"/>
    <w:rsid w:val="00647098"/>
    <w:rsid w:val="006514F4"/>
    <w:rsid w:val="00653ADA"/>
    <w:rsid w:val="00655359"/>
    <w:rsid w:val="00657301"/>
    <w:rsid w:val="00657A48"/>
    <w:rsid w:val="0066219C"/>
    <w:rsid w:val="00662D13"/>
    <w:rsid w:val="006633F3"/>
    <w:rsid w:val="0066388B"/>
    <w:rsid w:val="0066579C"/>
    <w:rsid w:val="00665FBC"/>
    <w:rsid w:val="00666E30"/>
    <w:rsid w:val="00672286"/>
    <w:rsid w:val="00675D85"/>
    <w:rsid w:val="00676954"/>
    <w:rsid w:val="00676FB8"/>
    <w:rsid w:val="00681233"/>
    <w:rsid w:val="0068124D"/>
    <w:rsid w:val="00681A84"/>
    <w:rsid w:val="00681F93"/>
    <w:rsid w:val="006838C9"/>
    <w:rsid w:val="00683962"/>
    <w:rsid w:val="00685DB0"/>
    <w:rsid w:val="00686784"/>
    <w:rsid w:val="0068775C"/>
    <w:rsid w:val="00687A8D"/>
    <w:rsid w:val="00691F1C"/>
    <w:rsid w:val="00693A26"/>
    <w:rsid w:val="00694F3E"/>
    <w:rsid w:val="00697636"/>
    <w:rsid w:val="006A123E"/>
    <w:rsid w:val="006A16C4"/>
    <w:rsid w:val="006A5491"/>
    <w:rsid w:val="006A6B2E"/>
    <w:rsid w:val="006B115F"/>
    <w:rsid w:val="006B31FD"/>
    <w:rsid w:val="006B3977"/>
    <w:rsid w:val="006B65AD"/>
    <w:rsid w:val="006B673E"/>
    <w:rsid w:val="006B6848"/>
    <w:rsid w:val="006B684F"/>
    <w:rsid w:val="006B7919"/>
    <w:rsid w:val="006C4923"/>
    <w:rsid w:val="006C5B86"/>
    <w:rsid w:val="006C5DAA"/>
    <w:rsid w:val="006C73B0"/>
    <w:rsid w:val="006C75FD"/>
    <w:rsid w:val="006C7894"/>
    <w:rsid w:val="006C7D9B"/>
    <w:rsid w:val="006D0D57"/>
    <w:rsid w:val="006D2B6B"/>
    <w:rsid w:val="006D3A27"/>
    <w:rsid w:val="006D5724"/>
    <w:rsid w:val="006D64DC"/>
    <w:rsid w:val="006D6D88"/>
    <w:rsid w:val="006E0DE1"/>
    <w:rsid w:val="006E187C"/>
    <w:rsid w:val="006E288D"/>
    <w:rsid w:val="006E2BF2"/>
    <w:rsid w:val="006E2DA5"/>
    <w:rsid w:val="006E4907"/>
    <w:rsid w:val="006E4E50"/>
    <w:rsid w:val="006E6E40"/>
    <w:rsid w:val="006F0141"/>
    <w:rsid w:val="006F1044"/>
    <w:rsid w:val="006F1CAD"/>
    <w:rsid w:val="006F2840"/>
    <w:rsid w:val="006F3E3F"/>
    <w:rsid w:val="006F3FC5"/>
    <w:rsid w:val="006F43EE"/>
    <w:rsid w:val="006F513B"/>
    <w:rsid w:val="006F58B4"/>
    <w:rsid w:val="006F6574"/>
    <w:rsid w:val="006F7554"/>
    <w:rsid w:val="006F7FBF"/>
    <w:rsid w:val="00700193"/>
    <w:rsid w:val="00700681"/>
    <w:rsid w:val="007019FD"/>
    <w:rsid w:val="0070233F"/>
    <w:rsid w:val="00703670"/>
    <w:rsid w:val="007051CB"/>
    <w:rsid w:val="0070578A"/>
    <w:rsid w:val="00706656"/>
    <w:rsid w:val="00706C0F"/>
    <w:rsid w:val="00707D70"/>
    <w:rsid w:val="007124FD"/>
    <w:rsid w:val="00712B93"/>
    <w:rsid w:val="007141DF"/>
    <w:rsid w:val="00714849"/>
    <w:rsid w:val="0071522F"/>
    <w:rsid w:val="0071600F"/>
    <w:rsid w:val="00720A92"/>
    <w:rsid w:val="00721132"/>
    <w:rsid w:val="00722030"/>
    <w:rsid w:val="007229CF"/>
    <w:rsid w:val="00722E89"/>
    <w:rsid w:val="00722FA9"/>
    <w:rsid w:val="00724B96"/>
    <w:rsid w:val="00727096"/>
    <w:rsid w:val="0072750D"/>
    <w:rsid w:val="00727EE1"/>
    <w:rsid w:val="00730CFD"/>
    <w:rsid w:val="007312CF"/>
    <w:rsid w:val="00733C30"/>
    <w:rsid w:val="00734C71"/>
    <w:rsid w:val="007354B7"/>
    <w:rsid w:val="00736790"/>
    <w:rsid w:val="00736CDB"/>
    <w:rsid w:val="00736E1F"/>
    <w:rsid w:val="007372A8"/>
    <w:rsid w:val="0074099B"/>
    <w:rsid w:val="00740A88"/>
    <w:rsid w:val="007413FC"/>
    <w:rsid w:val="0074319E"/>
    <w:rsid w:val="00743D22"/>
    <w:rsid w:val="007440D3"/>
    <w:rsid w:val="00745CBA"/>
    <w:rsid w:val="0075079E"/>
    <w:rsid w:val="007539AB"/>
    <w:rsid w:val="00754B7C"/>
    <w:rsid w:val="00754D1A"/>
    <w:rsid w:val="007570A3"/>
    <w:rsid w:val="007571D0"/>
    <w:rsid w:val="00757CE7"/>
    <w:rsid w:val="00761442"/>
    <w:rsid w:val="00761449"/>
    <w:rsid w:val="00762C63"/>
    <w:rsid w:val="0076551C"/>
    <w:rsid w:val="00766537"/>
    <w:rsid w:val="00766586"/>
    <w:rsid w:val="00767FAE"/>
    <w:rsid w:val="00770649"/>
    <w:rsid w:val="00770BC1"/>
    <w:rsid w:val="00771AFE"/>
    <w:rsid w:val="00771DFB"/>
    <w:rsid w:val="0077281A"/>
    <w:rsid w:val="00773024"/>
    <w:rsid w:val="00776E2B"/>
    <w:rsid w:val="00780491"/>
    <w:rsid w:val="00780E63"/>
    <w:rsid w:val="00781543"/>
    <w:rsid w:val="00784EB7"/>
    <w:rsid w:val="00786D41"/>
    <w:rsid w:val="0079020A"/>
    <w:rsid w:val="00790A95"/>
    <w:rsid w:val="00790FB7"/>
    <w:rsid w:val="00791139"/>
    <w:rsid w:val="007941F1"/>
    <w:rsid w:val="007943F7"/>
    <w:rsid w:val="0079504C"/>
    <w:rsid w:val="00795A23"/>
    <w:rsid w:val="00795AE7"/>
    <w:rsid w:val="007961B0"/>
    <w:rsid w:val="0079641D"/>
    <w:rsid w:val="00796D9E"/>
    <w:rsid w:val="00797D53"/>
    <w:rsid w:val="007A0ED4"/>
    <w:rsid w:val="007A25B6"/>
    <w:rsid w:val="007A2F72"/>
    <w:rsid w:val="007A4707"/>
    <w:rsid w:val="007A49D8"/>
    <w:rsid w:val="007A5A8F"/>
    <w:rsid w:val="007A7556"/>
    <w:rsid w:val="007B089A"/>
    <w:rsid w:val="007B342C"/>
    <w:rsid w:val="007B3559"/>
    <w:rsid w:val="007B73C1"/>
    <w:rsid w:val="007C0DF0"/>
    <w:rsid w:val="007C124A"/>
    <w:rsid w:val="007C2892"/>
    <w:rsid w:val="007C28F4"/>
    <w:rsid w:val="007C2FF8"/>
    <w:rsid w:val="007C3CE9"/>
    <w:rsid w:val="007C5E96"/>
    <w:rsid w:val="007C6635"/>
    <w:rsid w:val="007D0331"/>
    <w:rsid w:val="007D11CF"/>
    <w:rsid w:val="007D124C"/>
    <w:rsid w:val="007D136D"/>
    <w:rsid w:val="007D2EC4"/>
    <w:rsid w:val="007D3273"/>
    <w:rsid w:val="007D36AF"/>
    <w:rsid w:val="007D3A85"/>
    <w:rsid w:val="007D41C4"/>
    <w:rsid w:val="007D4FC5"/>
    <w:rsid w:val="007D61E5"/>
    <w:rsid w:val="007E05C4"/>
    <w:rsid w:val="007E1676"/>
    <w:rsid w:val="007E2319"/>
    <w:rsid w:val="007E2A57"/>
    <w:rsid w:val="007E3173"/>
    <w:rsid w:val="007E3CFF"/>
    <w:rsid w:val="007E530E"/>
    <w:rsid w:val="007E5889"/>
    <w:rsid w:val="007E79B9"/>
    <w:rsid w:val="007F0138"/>
    <w:rsid w:val="007F07DC"/>
    <w:rsid w:val="007F22BF"/>
    <w:rsid w:val="007F4396"/>
    <w:rsid w:val="007F5F71"/>
    <w:rsid w:val="007F686B"/>
    <w:rsid w:val="0080078E"/>
    <w:rsid w:val="008020B8"/>
    <w:rsid w:val="00803323"/>
    <w:rsid w:val="008034AB"/>
    <w:rsid w:val="008044CA"/>
    <w:rsid w:val="00805CA7"/>
    <w:rsid w:val="00805E51"/>
    <w:rsid w:val="008104D1"/>
    <w:rsid w:val="008126C1"/>
    <w:rsid w:val="0081599B"/>
    <w:rsid w:val="008161C9"/>
    <w:rsid w:val="00816E01"/>
    <w:rsid w:val="0082280A"/>
    <w:rsid w:val="00822A7B"/>
    <w:rsid w:val="00822E95"/>
    <w:rsid w:val="00824497"/>
    <w:rsid w:val="00826084"/>
    <w:rsid w:val="00826399"/>
    <w:rsid w:val="0082701D"/>
    <w:rsid w:val="00827174"/>
    <w:rsid w:val="00827A3B"/>
    <w:rsid w:val="00830851"/>
    <w:rsid w:val="00830A71"/>
    <w:rsid w:val="00830FDC"/>
    <w:rsid w:val="00834218"/>
    <w:rsid w:val="00834643"/>
    <w:rsid w:val="008352B2"/>
    <w:rsid w:val="0083673F"/>
    <w:rsid w:val="00840B9B"/>
    <w:rsid w:val="0084449B"/>
    <w:rsid w:val="0084534F"/>
    <w:rsid w:val="00845AD5"/>
    <w:rsid w:val="00845D18"/>
    <w:rsid w:val="008466F5"/>
    <w:rsid w:val="008468E2"/>
    <w:rsid w:val="0084727D"/>
    <w:rsid w:val="008506A3"/>
    <w:rsid w:val="00850822"/>
    <w:rsid w:val="0085098C"/>
    <w:rsid w:val="0085105C"/>
    <w:rsid w:val="00853964"/>
    <w:rsid w:val="00853B09"/>
    <w:rsid w:val="00853DF3"/>
    <w:rsid w:val="008543C7"/>
    <w:rsid w:val="00855D12"/>
    <w:rsid w:val="00856994"/>
    <w:rsid w:val="008602D6"/>
    <w:rsid w:val="00861A5A"/>
    <w:rsid w:val="00862C3F"/>
    <w:rsid w:val="008637BF"/>
    <w:rsid w:val="008648F7"/>
    <w:rsid w:val="00865EB5"/>
    <w:rsid w:val="0086659B"/>
    <w:rsid w:val="00866604"/>
    <w:rsid w:val="00866D54"/>
    <w:rsid w:val="00866D7F"/>
    <w:rsid w:val="00871229"/>
    <w:rsid w:val="00872986"/>
    <w:rsid w:val="00875504"/>
    <w:rsid w:val="0087569B"/>
    <w:rsid w:val="0087598F"/>
    <w:rsid w:val="00877055"/>
    <w:rsid w:val="00877298"/>
    <w:rsid w:val="00881A62"/>
    <w:rsid w:val="008820EF"/>
    <w:rsid w:val="00883532"/>
    <w:rsid w:val="008854FD"/>
    <w:rsid w:val="00885DD6"/>
    <w:rsid w:val="00886CD2"/>
    <w:rsid w:val="00887795"/>
    <w:rsid w:val="008878CF"/>
    <w:rsid w:val="00887965"/>
    <w:rsid w:val="00890304"/>
    <w:rsid w:val="0089195B"/>
    <w:rsid w:val="008928FF"/>
    <w:rsid w:val="00892A04"/>
    <w:rsid w:val="0089503D"/>
    <w:rsid w:val="00896108"/>
    <w:rsid w:val="00897419"/>
    <w:rsid w:val="00897A60"/>
    <w:rsid w:val="008A1C5A"/>
    <w:rsid w:val="008A3908"/>
    <w:rsid w:val="008A41BB"/>
    <w:rsid w:val="008A4918"/>
    <w:rsid w:val="008A4964"/>
    <w:rsid w:val="008B0AFF"/>
    <w:rsid w:val="008B0D08"/>
    <w:rsid w:val="008B2341"/>
    <w:rsid w:val="008B25C5"/>
    <w:rsid w:val="008B4FC9"/>
    <w:rsid w:val="008B7B85"/>
    <w:rsid w:val="008C1DD3"/>
    <w:rsid w:val="008C2F83"/>
    <w:rsid w:val="008C62F3"/>
    <w:rsid w:val="008C6B69"/>
    <w:rsid w:val="008C7868"/>
    <w:rsid w:val="008C7FC5"/>
    <w:rsid w:val="008D323C"/>
    <w:rsid w:val="008D351E"/>
    <w:rsid w:val="008D3B41"/>
    <w:rsid w:val="008D45E1"/>
    <w:rsid w:val="008D5E03"/>
    <w:rsid w:val="008D6967"/>
    <w:rsid w:val="008E0407"/>
    <w:rsid w:val="008E1929"/>
    <w:rsid w:val="008E26CC"/>
    <w:rsid w:val="008E50F2"/>
    <w:rsid w:val="008E62E9"/>
    <w:rsid w:val="008E630A"/>
    <w:rsid w:val="008E7976"/>
    <w:rsid w:val="008F1656"/>
    <w:rsid w:val="008F343D"/>
    <w:rsid w:val="008F3461"/>
    <w:rsid w:val="008F36AE"/>
    <w:rsid w:val="008F5556"/>
    <w:rsid w:val="008F5A2C"/>
    <w:rsid w:val="008F62EA"/>
    <w:rsid w:val="008F6F2A"/>
    <w:rsid w:val="008F711E"/>
    <w:rsid w:val="008F7394"/>
    <w:rsid w:val="008F7A85"/>
    <w:rsid w:val="008F7ADF"/>
    <w:rsid w:val="00900A0B"/>
    <w:rsid w:val="009018B1"/>
    <w:rsid w:val="00904596"/>
    <w:rsid w:val="00905645"/>
    <w:rsid w:val="00905E1A"/>
    <w:rsid w:val="009074A6"/>
    <w:rsid w:val="00907B98"/>
    <w:rsid w:val="00907FC4"/>
    <w:rsid w:val="00911740"/>
    <w:rsid w:val="009118E6"/>
    <w:rsid w:val="00911EFE"/>
    <w:rsid w:val="00912459"/>
    <w:rsid w:val="00912594"/>
    <w:rsid w:val="009127EC"/>
    <w:rsid w:val="009134CD"/>
    <w:rsid w:val="0091372B"/>
    <w:rsid w:val="00914375"/>
    <w:rsid w:val="00914630"/>
    <w:rsid w:val="00914F34"/>
    <w:rsid w:val="00917238"/>
    <w:rsid w:val="00921FB8"/>
    <w:rsid w:val="009243C9"/>
    <w:rsid w:val="0092529C"/>
    <w:rsid w:val="0092603F"/>
    <w:rsid w:val="00931741"/>
    <w:rsid w:val="00934442"/>
    <w:rsid w:val="00934571"/>
    <w:rsid w:val="00934A26"/>
    <w:rsid w:val="00936B53"/>
    <w:rsid w:val="0093728F"/>
    <w:rsid w:val="0093734B"/>
    <w:rsid w:val="00940DC3"/>
    <w:rsid w:val="00941CD1"/>
    <w:rsid w:val="00943464"/>
    <w:rsid w:val="00944093"/>
    <w:rsid w:val="00945628"/>
    <w:rsid w:val="009456A6"/>
    <w:rsid w:val="00946552"/>
    <w:rsid w:val="00946C9F"/>
    <w:rsid w:val="0095007B"/>
    <w:rsid w:val="009517CA"/>
    <w:rsid w:val="0095262D"/>
    <w:rsid w:val="009529CD"/>
    <w:rsid w:val="009545B4"/>
    <w:rsid w:val="00956BA5"/>
    <w:rsid w:val="00956D6F"/>
    <w:rsid w:val="00957F67"/>
    <w:rsid w:val="009615EB"/>
    <w:rsid w:val="009626EA"/>
    <w:rsid w:val="009629C0"/>
    <w:rsid w:val="00963C24"/>
    <w:rsid w:val="00965335"/>
    <w:rsid w:val="009655C9"/>
    <w:rsid w:val="00966D88"/>
    <w:rsid w:val="009673DE"/>
    <w:rsid w:val="00967D0D"/>
    <w:rsid w:val="009705B6"/>
    <w:rsid w:val="009713C2"/>
    <w:rsid w:val="009722A6"/>
    <w:rsid w:val="009723D7"/>
    <w:rsid w:val="00972574"/>
    <w:rsid w:val="00972CDA"/>
    <w:rsid w:val="00973A95"/>
    <w:rsid w:val="00973EBC"/>
    <w:rsid w:val="00975181"/>
    <w:rsid w:val="00975461"/>
    <w:rsid w:val="00980BC4"/>
    <w:rsid w:val="0098217B"/>
    <w:rsid w:val="0098437F"/>
    <w:rsid w:val="009847C3"/>
    <w:rsid w:val="009849F3"/>
    <w:rsid w:val="009872BE"/>
    <w:rsid w:val="00991209"/>
    <w:rsid w:val="00991C16"/>
    <w:rsid w:val="009924A0"/>
    <w:rsid w:val="00992F16"/>
    <w:rsid w:val="00993D23"/>
    <w:rsid w:val="009952BF"/>
    <w:rsid w:val="009953DF"/>
    <w:rsid w:val="00996A3E"/>
    <w:rsid w:val="00997119"/>
    <w:rsid w:val="009A0D5F"/>
    <w:rsid w:val="009A19AE"/>
    <w:rsid w:val="009A2FB5"/>
    <w:rsid w:val="009A3982"/>
    <w:rsid w:val="009A5208"/>
    <w:rsid w:val="009A7D0F"/>
    <w:rsid w:val="009B068F"/>
    <w:rsid w:val="009B0AEE"/>
    <w:rsid w:val="009B1E42"/>
    <w:rsid w:val="009B2392"/>
    <w:rsid w:val="009B25E1"/>
    <w:rsid w:val="009B46E8"/>
    <w:rsid w:val="009C1131"/>
    <w:rsid w:val="009C185A"/>
    <w:rsid w:val="009C1C9E"/>
    <w:rsid w:val="009C2A7B"/>
    <w:rsid w:val="009C4E6C"/>
    <w:rsid w:val="009C68AD"/>
    <w:rsid w:val="009C6C78"/>
    <w:rsid w:val="009C6E2F"/>
    <w:rsid w:val="009C782F"/>
    <w:rsid w:val="009C792B"/>
    <w:rsid w:val="009D0CF4"/>
    <w:rsid w:val="009D1E25"/>
    <w:rsid w:val="009D6041"/>
    <w:rsid w:val="009D76D3"/>
    <w:rsid w:val="009D7A74"/>
    <w:rsid w:val="009E0469"/>
    <w:rsid w:val="009E10BE"/>
    <w:rsid w:val="009E123D"/>
    <w:rsid w:val="009E2C16"/>
    <w:rsid w:val="009E3CB2"/>
    <w:rsid w:val="009E4150"/>
    <w:rsid w:val="009E5863"/>
    <w:rsid w:val="009E5CFD"/>
    <w:rsid w:val="009E5F78"/>
    <w:rsid w:val="009E64F4"/>
    <w:rsid w:val="009E68DC"/>
    <w:rsid w:val="009E69DE"/>
    <w:rsid w:val="009E7340"/>
    <w:rsid w:val="009E7A13"/>
    <w:rsid w:val="009F0164"/>
    <w:rsid w:val="009F0D65"/>
    <w:rsid w:val="009F126F"/>
    <w:rsid w:val="009F181B"/>
    <w:rsid w:val="009F1E5E"/>
    <w:rsid w:val="009F3838"/>
    <w:rsid w:val="009F42A4"/>
    <w:rsid w:val="009F4548"/>
    <w:rsid w:val="009F53A5"/>
    <w:rsid w:val="009F637F"/>
    <w:rsid w:val="009F6AFB"/>
    <w:rsid w:val="009F7018"/>
    <w:rsid w:val="00A000EC"/>
    <w:rsid w:val="00A006B7"/>
    <w:rsid w:val="00A00DCF"/>
    <w:rsid w:val="00A02D61"/>
    <w:rsid w:val="00A06179"/>
    <w:rsid w:val="00A07DE0"/>
    <w:rsid w:val="00A11538"/>
    <w:rsid w:val="00A12A53"/>
    <w:rsid w:val="00A13090"/>
    <w:rsid w:val="00A13267"/>
    <w:rsid w:val="00A13B30"/>
    <w:rsid w:val="00A14BFC"/>
    <w:rsid w:val="00A15286"/>
    <w:rsid w:val="00A1635B"/>
    <w:rsid w:val="00A164D5"/>
    <w:rsid w:val="00A16F1C"/>
    <w:rsid w:val="00A2202D"/>
    <w:rsid w:val="00A23A8A"/>
    <w:rsid w:val="00A27A1B"/>
    <w:rsid w:val="00A3120F"/>
    <w:rsid w:val="00A31BCF"/>
    <w:rsid w:val="00A33DF9"/>
    <w:rsid w:val="00A34B42"/>
    <w:rsid w:val="00A35BDD"/>
    <w:rsid w:val="00A4112B"/>
    <w:rsid w:val="00A419E2"/>
    <w:rsid w:val="00A41A0E"/>
    <w:rsid w:val="00A465C7"/>
    <w:rsid w:val="00A4764F"/>
    <w:rsid w:val="00A5058E"/>
    <w:rsid w:val="00A51615"/>
    <w:rsid w:val="00A5447F"/>
    <w:rsid w:val="00A54FCE"/>
    <w:rsid w:val="00A563D4"/>
    <w:rsid w:val="00A57BC6"/>
    <w:rsid w:val="00A61038"/>
    <w:rsid w:val="00A63CC3"/>
    <w:rsid w:val="00A6416A"/>
    <w:rsid w:val="00A645A1"/>
    <w:rsid w:val="00A64BDA"/>
    <w:rsid w:val="00A668A7"/>
    <w:rsid w:val="00A668C0"/>
    <w:rsid w:val="00A66B79"/>
    <w:rsid w:val="00A66C94"/>
    <w:rsid w:val="00A66F21"/>
    <w:rsid w:val="00A70B0E"/>
    <w:rsid w:val="00A7112C"/>
    <w:rsid w:val="00A71E59"/>
    <w:rsid w:val="00A71F0D"/>
    <w:rsid w:val="00A72087"/>
    <w:rsid w:val="00A72C0F"/>
    <w:rsid w:val="00A73293"/>
    <w:rsid w:val="00A73556"/>
    <w:rsid w:val="00A73FDC"/>
    <w:rsid w:val="00A740AB"/>
    <w:rsid w:val="00A749C4"/>
    <w:rsid w:val="00A75C05"/>
    <w:rsid w:val="00A77803"/>
    <w:rsid w:val="00A80836"/>
    <w:rsid w:val="00A8283E"/>
    <w:rsid w:val="00A830EA"/>
    <w:rsid w:val="00A83965"/>
    <w:rsid w:val="00A86662"/>
    <w:rsid w:val="00A867AE"/>
    <w:rsid w:val="00A901CC"/>
    <w:rsid w:val="00A90BF2"/>
    <w:rsid w:val="00A9257F"/>
    <w:rsid w:val="00A928F7"/>
    <w:rsid w:val="00A93183"/>
    <w:rsid w:val="00A94A51"/>
    <w:rsid w:val="00A94E47"/>
    <w:rsid w:val="00A957DA"/>
    <w:rsid w:val="00A95934"/>
    <w:rsid w:val="00A959AB"/>
    <w:rsid w:val="00A95AA3"/>
    <w:rsid w:val="00A97A87"/>
    <w:rsid w:val="00AA0B31"/>
    <w:rsid w:val="00AA2C89"/>
    <w:rsid w:val="00AA41F2"/>
    <w:rsid w:val="00AA4A88"/>
    <w:rsid w:val="00AB1123"/>
    <w:rsid w:val="00AB1219"/>
    <w:rsid w:val="00AB13DD"/>
    <w:rsid w:val="00AB1DB6"/>
    <w:rsid w:val="00AB2E3E"/>
    <w:rsid w:val="00AB375B"/>
    <w:rsid w:val="00AB3989"/>
    <w:rsid w:val="00AB49FB"/>
    <w:rsid w:val="00AB6137"/>
    <w:rsid w:val="00AB6914"/>
    <w:rsid w:val="00AC1055"/>
    <w:rsid w:val="00AC187B"/>
    <w:rsid w:val="00AC3009"/>
    <w:rsid w:val="00AC40B4"/>
    <w:rsid w:val="00AC4AE3"/>
    <w:rsid w:val="00AC4FCE"/>
    <w:rsid w:val="00AC533E"/>
    <w:rsid w:val="00AC59B2"/>
    <w:rsid w:val="00AC658D"/>
    <w:rsid w:val="00AC7AEE"/>
    <w:rsid w:val="00AD020D"/>
    <w:rsid w:val="00AD04F1"/>
    <w:rsid w:val="00AD203E"/>
    <w:rsid w:val="00AD2B96"/>
    <w:rsid w:val="00AD5CD0"/>
    <w:rsid w:val="00AD697D"/>
    <w:rsid w:val="00AE0944"/>
    <w:rsid w:val="00AE0F6E"/>
    <w:rsid w:val="00AE1681"/>
    <w:rsid w:val="00AE1FC8"/>
    <w:rsid w:val="00AE392E"/>
    <w:rsid w:val="00AE3C62"/>
    <w:rsid w:val="00AE465A"/>
    <w:rsid w:val="00AE472D"/>
    <w:rsid w:val="00AE64B2"/>
    <w:rsid w:val="00AE6D1E"/>
    <w:rsid w:val="00AE73F7"/>
    <w:rsid w:val="00AF03FB"/>
    <w:rsid w:val="00AF0BF8"/>
    <w:rsid w:val="00AF26AC"/>
    <w:rsid w:val="00AF28BA"/>
    <w:rsid w:val="00AF2BCB"/>
    <w:rsid w:val="00AF2EA3"/>
    <w:rsid w:val="00AF3E3F"/>
    <w:rsid w:val="00AF4647"/>
    <w:rsid w:val="00AF5087"/>
    <w:rsid w:val="00AF6EDA"/>
    <w:rsid w:val="00AF7169"/>
    <w:rsid w:val="00B00764"/>
    <w:rsid w:val="00B05166"/>
    <w:rsid w:val="00B05257"/>
    <w:rsid w:val="00B06B56"/>
    <w:rsid w:val="00B07037"/>
    <w:rsid w:val="00B0786F"/>
    <w:rsid w:val="00B07BE2"/>
    <w:rsid w:val="00B12DB5"/>
    <w:rsid w:val="00B12EFA"/>
    <w:rsid w:val="00B1376B"/>
    <w:rsid w:val="00B13A66"/>
    <w:rsid w:val="00B14678"/>
    <w:rsid w:val="00B1536E"/>
    <w:rsid w:val="00B1790E"/>
    <w:rsid w:val="00B17B57"/>
    <w:rsid w:val="00B21912"/>
    <w:rsid w:val="00B21E5D"/>
    <w:rsid w:val="00B2230D"/>
    <w:rsid w:val="00B22927"/>
    <w:rsid w:val="00B23605"/>
    <w:rsid w:val="00B2377C"/>
    <w:rsid w:val="00B24060"/>
    <w:rsid w:val="00B240A4"/>
    <w:rsid w:val="00B25133"/>
    <w:rsid w:val="00B267EC"/>
    <w:rsid w:val="00B26E7C"/>
    <w:rsid w:val="00B27CE7"/>
    <w:rsid w:val="00B313CC"/>
    <w:rsid w:val="00B32EAF"/>
    <w:rsid w:val="00B334D9"/>
    <w:rsid w:val="00B34CC5"/>
    <w:rsid w:val="00B36C5A"/>
    <w:rsid w:val="00B3731F"/>
    <w:rsid w:val="00B37C18"/>
    <w:rsid w:val="00B400EC"/>
    <w:rsid w:val="00B40BB1"/>
    <w:rsid w:val="00B42201"/>
    <w:rsid w:val="00B46CE5"/>
    <w:rsid w:val="00B478B9"/>
    <w:rsid w:val="00B50F6F"/>
    <w:rsid w:val="00B5281B"/>
    <w:rsid w:val="00B52FFA"/>
    <w:rsid w:val="00B542B1"/>
    <w:rsid w:val="00B54508"/>
    <w:rsid w:val="00B559CE"/>
    <w:rsid w:val="00B55E69"/>
    <w:rsid w:val="00B564A7"/>
    <w:rsid w:val="00B5733A"/>
    <w:rsid w:val="00B57880"/>
    <w:rsid w:val="00B60210"/>
    <w:rsid w:val="00B6074D"/>
    <w:rsid w:val="00B6364A"/>
    <w:rsid w:val="00B63F6C"/>
    <w:rsid w:val="00B6600F"/>
    <w:rsid w:val="00B664BB"/>
    <w:rsid w:val="00B6669D"/>
    <w:rsid w:val="00B66917"/>
    <w:rsid w:val="00B6763D"/>
    <w:rsid w:val="00B72109"/>
    <w:rsid w:val="00B72685"/>
    <w:rsid w:val="00B74F4A"/>
    <w:rsid w:val="00B75B1B"/>
    <w:rsid w:val="00B762E3"/>
    <w:rsid w:val="00B769D8"/>
    <w:rsid w:val="00B77758"/>
    <w:rsid w:val="00B8074D"/>
    <w:rsid w:val="00B836F4"/>
    <w:rsid w:val="00B8418B"/>
    <w:rsid w:val="00B8426B"/>
    <w:rsid w:val="00B848B1"/>
    <w:rsid w:val="00B85E34"/>
    <w:rsid w:val="00B87B58"/>
    <w:rsid w:val="00B92729"/>
    <w:rsid w:val="00B92C3A"/>
    <w:rsid w:val="00B939A3"/>
    <w:rsid w:val="00B94E87"/>
    <w:rsid w:val="00BA3335"/>
    <w:rsid w:val="00BA3B4B"/>
    <w:rsid w:val="00BA4ABD"/>
    <w:rsid w:val="00BA60BF"/>
    <w:rsid w:val="00BB0F28"/>
    <w:rsid w:val="00BB2369"/>
    <w:rsid w:val="00BB2CD6"/>
    <w:rsid w:val="00BB3338"/>
    <w:rsid w:val="00BB3409"/>
    <w:rsid w:val="00BB4D78"/>
    <w:rsid w:val="00BB58EF"/>
    <w:rsid w:val="00BB6164"/>
    <w:rsid w:val="00BC1643"/>
    <w:rsid w:val="00BC1C53"/>
    <w:rsid w:val="00BC32A1"/>
    <w:rsid w:val="00BC3F45"/>
    <w:rsid w:val="00BC58C9"/>
    <w:rsid w:val="00BC5E32"/>
    <w:rsid w:val="00BC61F7"/>
    <w:rsid w:val="00BC66EA"/>
    <w:rsid w:val="00BC7340"/>
    <w:rsid w:val="00BC7BEE"/>
    <w:rsid w:val="00BC7F10"/>
    <w:rsid w:val="00BD1093"/>
    <w:rsid w:val="00BD1AE8"/>
    <w:rsid w:val="00BD1BE0"/>
    <w:rsid w:val="00BD1BE6"/>
    <w:rsid w:val="00BD1C42"/>
    <w:rsid w:val="00BD3034"/>
    <w:rsid w:val="00BD30A8"/>
    <w:rsid w:val="00BD50F5"/>
    <w:rsid w:val="00BD53B1"/>
    <w:rsid w:val="00BD53D9"/>
    <w:rsid w:val="00BD6EAC"/>
    <w:rsid w:val="00BD70D5"/>
    <w:rsid w:val="00BD7E34"/>
    <w:rsid w:val="00BE006F"/>
    <w:rsid w:val="00BE0B6B"/>
    <w:rsid w:val="00BE0CD4"/>
    <w:rsid w:val="00BE24C4"/>
    <w:rsid w:val="00BE2A63"/>
    <w:rsid w:val="00BE3A6D"/>
    <w:rsid w:val="00BE5863"/>
    <w:rsid w:val="00BE6428"/>
    <w:rsid w:val="00BE7DB4"/>
    <w:rsid w:val="00BF02D0"/>
    <w:rsid w:val="00BF56F8"/>
    <w:rsid w:val="00BF5957"/>
    <w:rsid w:val="00BF7C97"/>
    <w:rsid w:val="00C00057"/>
    <w:rsid w:val="00C00A84"/>
    <w:rsid w:val="00C00F5F"/>
    <w:rsid w:val="00C033C9"/>
    <w:rsid w:val="00C04219"/>
    <w:rsid w:val="00C078E6"/>
    <w:rsid w:val="00C10958"/>
    <w:rsid w:val="00C10D5F"/>
    <w:rsid w:val="00C11020"/>
    <w:rsid w:val="00C119D0"/>
    <w:rsid w:val="00C12060"/>
    <w:rsid w:val="00C1346A"/>
    <w:rsid w:val="00C13EDF"/>
    <w:rsid w:val="00C150C7"/>
    <w:rsid w:val="00C1527D"/>
    <w:rsid w:val="00C15FF3"/>
    <w:rsid w:val="00C16259"/>
    <w:rsid w:val="00C165E4"/>
    <w:rsid w:val="00C16F83"/>
    <w:rsid w:val="00C21867"/>
    <w:rsid w:val="00C21E61"/>
    <w:rsid w:val="00C23015"/>
    <w:rsid w:val="00C2644B"/>
    <w:rsid w:val="00C26AA3"/>
    <w:rsid w:val="00C277FA"/>
    <w:rsid w:val="00C27BDD"/>
    <w:rsid w:val="00C33B2F"/>
    <w:rsid w:val="00C3432D"/>
    <w:rsid w:val="00C352FD"/>
    <w:rsid w:val="00C35F9F"/>
    <w:rsid w:val="00C3673B"/>
    <w:rsid w:val="00C36DCD"/>
    <w:rsid w:val="00C370C1"/>
    <w:rsid w:val="00C40B5F"/>
    <w:rsid w:val="00C420D0"/>
    <w:rsid w:val="00C42DFE"/>
    <w:rsid w:val="00C434DD"/>
    <w:rsid w:val="00C43D85"/>
    <w:rsid w:val="00C450C9"/>
    <w:rsid w:val="00C4625F"/>
    <w:rsid w:val="00C46E89"/>
    <w:rsid w:val="00C47566"/>
    <w:rsid w:val="00C51977"/>
    <w:rsid w:val="00C53DA1"/>
    <w:rsid w:val="00C54C28"/>
    <w:rsid w:val="00C56B93"/>
    <w:rsid w:val="00C57CBD"/>
    <w:rsid w:val="00C57D08"/>
    <w:rsid w:val="00C60E4F"/>
    <w:rsid w:val="00C61941"/>
    <w:rsid w:val="00C632CA"/>
    <w:rsid w:val="00C64E60"/>
    <w:rsid w:val="00C65855"/>
    <w:rsid w:val="00C659FF"/>
    <w:rsid w:val="00C6618B"/>
    <w:rsid w:val="00C6739E"/>
    <w:rsid w:val="00C72BD9"/>
    <w:rsid w:val="00C72E5A"/>
    <w:rsid w:val="00C743EB"/>
    <w:rsid w:val="00C7702E"/>
    <w:rsid w:val="00C77ED8"/>
    <w:rsid w:val="00C8038E"/>
    <w:rsid w:val="00C819B8"/>
    <w:rsid w:val="00C826BD"/>
    <w:rsid w:val="00C83A84"/>
    <w:rsid w:val="00C84B36"/>
    <w:rsid w:val="00C84B7F"/>
    <w:rsid w:val="00C86829"/>
    <w:rsid w:val="00C87AB1"/>
    <w:rsid w:val="00C90C0A"/>
    <w:rsid w:val="00C92D85"/>
    <w:rsid w:val="00C93C6A"/>
    <w:rsid w:val="00C95E0E"/>
    <w:rsid w:val="00CA2058"/>
    <w:rsid w:val="00CA32D1"/>
    <w:rsid w:val="00CA36E9"/>
    <w:rsid w:val="00CA44F4"/>
    <w:rsid w:val="00CA5D27"/>
    <w:rsid w:val="00CA6A32"/>
    <w:rsid w:val="00CA6A6A"/>
    <w:rsid w:val="00CB0580"/>
    <w:rsid w:val="00CB05B3"/>
    <w:rsid w:val="00CB0F89"/>
    <w:rsid w:val="00CB19BA"/>
    <w:rsid w:val="00CB1EE7"/>
    <w:rsid w:val="00CB37F5"/>
    <w:rsid w:val="00CB46D8"/>
    <w:rsid w:val="00CB66DB"/>
    <w:rsid w:val="00CC105F"/>
    <w:rsid w:val="00CC2A20"/>
    <w:rsid w:val="00CC2A36"/>
    <w:rsid w:val="00CC3977"/>
    <w:rsid w:val="00CC5D26"/>
    <w:rsid w:val="00CC6286"/>
    <w:rsid w:val="00CC7746"/>
    <w:rsid w:val="00CD0D9B"/>
    <w:rsid w:val="00CD26A5"/>
    <w:rsid w:val="00CD26AC"/>
    <w:rsid w:val="00CD3821"/>
    <w:rsid w:val="00CE0226"/>
    <w:rsid w:val="00CE100C"/>
    <w:rsid w:val="00CE1BD1"/>
    <w:rsid w:val="00CE5F98"/>
    <w:rsid w:val="00CE707B"/>
    <w:rsid w:val="00CF06C5"/>
    <w:rsid w:val="00CF2C2C"/>
    <w:rsid w:val="00CF3EAA"/>
    <w:rsid w:val="00CF4575"/>
    <w:rsid w:val="00CF4DF2"/>
    <w:rsid w:val="00CF557C"/>
    <w:rsid w:val="00CF55F5"/>
    <w:rsid w:val="00CF5B65"/>
    <w:rsid w:val="00CF5CFF"/>
    <w:rsid w:val="00CF6485"/>
    <w:rsid w:val="00CF66EA"/>
    <w:rsid w:val="00CF7B9C"/>
    <w:rsid w:val="00D00181"/>
    <w:rsid w:val="00D00258"/>
    <w:rsid w:val="00D00702"/>
    <w:rsid w:val="00D01A24"/>
    <w:rsid w:val="00D03F76"/>
    <w:rsid w:val="00D058C5"/>
    <w:rsid w:val="00D07264"/>
    <w:rsid w:val="00D109AF"/>
    <w:rsid w:val="00D10B4F"/>
    <w:rsid w:val="00D11551"/>
    <w:rsid w:val="00D125B9"/>
    <w:rsid w:val="00D15234"/>
    <w:rsid w:val="00D1766E"/>
    <w:rsid w:val="00D22BB3"/>
    <w:rsid w:val="00D2314B"/>
    <w:rsid w:val="00D25A73"/>
    <w:rsid w:val="00D27B1D"/>
    <w:rsid w:val="00D31219"/>
    <w:rsid w:val="00D313E4"/>
    <w:rsid w:val="00D3248A"/>
    <w:rsid w:val="00D32D8C"/>
    <w:rsid w:val="00D33F61"/>
    <w:rsid w:val="00D345E6"/>
    <w:rsid w:val="00D3565D"/>
    <w:rsid w:val="00D35B96"/>
    <w:rsid w:val="00D373F7"/>
    <w:rsid w:val="00D37AEC"/>
    <w:rsid w:val="00D37BEC"/>
    <w:rsid w:val="00D40ACE"/>
    <w:rsid w:val="00D40CE8"/>
    <w:rsid w:val="00D41074"/>
    <w:rsid w:val="00D43FDC"/>
    <w:rsid w:val="00D46C41"/>
    <w:rsid w:val="00D50A02"/>
    <w:rsid w:val="00D516DA"/>
    <w:rsid w:val="00D52905"/>
    <w:rsid w:val="00D5516C"/>
    <w:rsid w:val="00D569BA"/>
    <w:rsid w:val="00D56E43"/>
    <w:rsid w:val="00D612A1"/>
    <w:rsid w:val="00D61D85"/>
    <w:rsid w:val="00D65D23"/>
    <w:rsid w:val="00D67FAA"/>
    <w:rsid w:val="00D703C2"/>
    <w:rsid w:val="00D72535"/>
    <w:rsid w:val="00D72B28"/>
    <w:rsid w:val="00D7381A"/>
    <w:rsid w:val="00D73BC8"/>
    <w:rsid w:val="00D767C0"/>
    <w:rsid w:val="00D7761B"/>
    <w:rsid w:val="00D77959"/>
    <w:rsid w:val="00D80834"/>
    <w:rsid w:val="00D820A9"/>
    <w:rsid w:val="00D8484B"/>
    <w:rsid w:val="00D860A4"/>
    <w:rsid w:val="00D86217"/>
    <w:rsid w:val="00D862D7"/>
    <w:rsid w:val="00D87C42"/>
    <w:rsid w:val="00D903DE"/>
    <w:rsid w:val="00D90BD9"/>
    <w:rsid w:val="00D91250"/>
    <w:rsid w:val="00D912BA"/>
    <w:rsid w:val="00D91648"/>
    <w:rsid w:val="00D92305"/>
    <w:rsid w:val="00D92911"/>
    <w:rsid w:val="00D92F51"/>
    <w:rsid w:val="00D941CB"/>
    <w:rsid w:val="00D945F8"/>
    <w:rsid w:val="00D95E51"/>
    <w:rsid w:val="00D96CF7"/>
    <w:rsid w:val="00D96F84"/>
    <w:rsid w:val="00D97B23"/>
    <w:rsid w:val="00DA0F77"/>
    <w:rsid w:val="00DA325B"/>
    <w:rsid w:val="00DB1C06"/>
    <w:rsid w:val="00DB292A"/>
    <w:rsid w:val="00DB3C2A"/>
    <w:rsid w:val="00DB3E01"/>
    <w:rsid w:val="00DB4675"/>
    <w:rsid w:val="00DB5882"/>
    <w:rsid w:val="00DB5EC6"/>
    <w:rsid w:val="00DB5FD2"/>
    <w:rsid w:val="00DB6C37"/>
    <w:rsid w:val="00DB70CE"/>
    <w:rsid w:val="00DB74A6"/>
    <w:rsid w:val="00DB75A6"/>
    <w:rsid w:val="00DC069E"/>
    <w:rsid w:val="00DC24A2"/>
    <w:rsid w:val="00DC374B"/>
    <w:rsid w:val="00DC38AD"/>
    <w:rsid w:val="00DC3F7C"/>
    <w:rsid w:val="00DC419A"/>
    <w:rsid w:val="00DC451E"/>
    <w:rsid w:val="00DC54E5"/>
    <w:rsid w:val="00DC5561"/>
    <w:rsid w:val="00DC5E78"/>
    <w:rsid w:val="00DC635C"/>
    <w:rsid w:val="00DC6D9C"/>
    <w:rsid w:val="00DD0376"/>
    <w:rsid w:val="00DD1809"/>
    <w:rsid w:val="00DD1A3D"/>
    <w:rsid w:val="00DD1B6D"/>
    <w:rsid w:val="00DD3051"/>
    <w:rsid w:val="00DD444A"/>
    <w:rsid w:val="00DE00F1"/>
    <w:rsid w:val="00DE1C08"/>
    <w:rsid w:val="00DE5A5E"/>
    <w:rsid w:val="00DF0693"/>
    <w:rsid w:val="00DF0DC3"/>
    <w:rsid w:val="00DF18D7"/>
    <w:rsid w:val="00DF1C7A"/>
    <w:rsid w:val="00DF1E0A"/>
    <w:rsid w:val="00DF3C5D"/>
    <w:rsid w:val="00DF3D92"/>
    <w:rsid w:val="00DF4430"/>
    <w:rsid w:val="00DF4910"/>
    <w:rsid w:val="00DF679D"/>
    <w:rsid w:val="00DF6843"/>
    <w:rsid w:val="00DF6C1C"/>
    <w:rsid w:val="00DF77E1"/>
    <w:rsid w:val="00E02E8A"/>
    <w:rsid w:val="00E05011"/>
    <w:rsid w:val="00E06772"/>
    <w:rsid w:val="00E06EAF"/>
    <w:rsid w:val="00E11467"/>
    <w:rsid w:val="00E13ACB"/>
    <w:rsid w:val="00E1453A"/>
    <w:rsid w:val="00E167E8"/>
    <w:rsid w:val="00E20139"/>
    <w:rsid w:val="00E2168C"/>
    <w:rsid w:val="00E2703A"/>
    <w:rsid w:val="00E3137A"/>
    <w:rsid w:val="00E31568"/>
    <w:rsid w:val="00E3217C"/>
    <w:rsid w:val="00E3318D"/>
    <w:rsid w:val="00E3366B"/>
    <w:rsid w:val="00E3435A"/>
    <w:rsid w:val="00E35C57"/>
    <w:rsid w:val="00E375AC"/>
    <w:rsid w:val="00E40E80"/>
    <w:rsid w:val="00E40FAF"/>
    <w:rsid w:val="00E42E0F"/>
    <w:rsid w:val="00E43F4F"/>
    <w:rsid w:val="00E46B7A"/>
    <w:rsid w:val="00E46F70"/>
    <w:rsid w:val="00E50476"/>
    <w:rsid w:val="00E5169B"/>
    <w:rsid w:val="00E5455C"/>
    <w:rsid w:val="00E54772"/>
    <w:rsid w:val="00E54D4B"/>
    <w:rsid w:val="00E556B4"/>
    <w:rsid w:val="00E5608E"/>
    <w:rsid w:val="00E562EE"/>
    <w:rsid w:val="00E56D66"/>
    <w:rsid w:val="00E6007A"/>
    <w:rsid w:val="00E6034E"/>
    <w:rsid w:val="00E60F28"/>
    <w:rsid w:val="00E6153E"/>
    <w:rsid w:val="00E61F0B"/>
    <w:rsid w:val="00E63655"/>
    <w:rsid w:val="00E65D54"/>
    <w:rsid w:val="00E6652D"/>
    <w:rsid w:val="00E6701E"/>
    <w:rsid w:val="00E6728A"/>
    <w:rsid w:val="00E67743"/>
    <w:rsid w:val="00E705F2"/>
    <w:rsid w:val="00E71A38"/>
    <w:rsid w:val="00E72A68"/>
    <w:rsid w:val="00E7578B"/>
    <w:rsid w:val="00E767B4"/>
    <w:rsid w:val="00E816E1"/>
    <w:rsid w:val="00E82410"/>
    <w:rsid w:val="00E82B89"/>
    <w:rsid w:val="00E84A7D"/>
    <w:rsid w:val="00E8560D"/>
    <w:rsid w:val="00E85685"/>
    <w:rsid w:val="00E85911"/>
    <w:rsid w:val="00E87F41"/>
    <w:rsid w:val="00E91F49"/>
    <w:rsid w:val="00E9384D"/>
    <w:rsid w:val="00E93D73"/>
    <w:rsid w:val="00E96142"/>
    <w:rsid w:val="00E97496"/>
    <w:rsid w:val="00EA009C"/>
    <w:rsid w:val="00EA173F"/>
    <w:rsid w:val="00EA1F94"/>
    <w:rsid w:val="00EA2A83"/>
    <w:rsid w:val="00EA3379"/>
    <w:rsid w:val="00EA35D8"/>
    <w:rsid w:val="00EA3727"/>
    <w:rsid w:val="00EA4CAC"/>
    <w:rsid w:val="00EA53CE"/>
    <w:rsid w:val="00EA59A5"/>
    <w:rsid w:val="00EA6AA2"/>
    <w:rsid w:val="00EA6B1D"/>
    <w:rsid w:val="00EA6F66"/>
    <w:rsid w:val="00EA72EE"/>
    <w:rsid w:val="00EA7484"/>
    <w:rsid w:val="00EB08ED"/>
    <w:rsid w:val="00EB113D"/>
    <w:rsid w:val="00EB3851"/>
    <w:rsid w:val="00EB42D5"/>
    <w:rsid w:val="00EB486D"/>
    <w:rsid w:val="00EB4920"/>
    <w:rsid w:val="00EB5F1E"/>
    <w:rsid w:val="00EB66DA"/>
    <w:rsid w:val="00EB7F56"/>
    <w:rsid w:val="00EC043E"/>
    <w:rsid w:val="00EC165A"/>
    <w:rsid w:val="00EC2A01"/>
    <w:rsid w:val="00EC30A4"/>
    <w:rsid w:val="00EC32B4"/>
    <w:rsid w:val="00EC4350"/>
    <w:rsid w:val="00EC5849"/>
    <w:rsid w:val="00EC612D"/>
    <w:rsid w:val="00EC6F56"/>
    <w:rsid w:val="00EC7F50"/>
    <w:rsid w:val="00ED0F53"/>
    <w:rsid w:val="00ED1214"/>
    <w:rsid w:val="00ED12CD"/>
    <w:rsid w:val="00ED146D"/>
    <w:rsid w:val="00ED15E2"/>
    <w:rsid w:val="00ED26C8"/>
    <w:rsid w:val="00ED530A"/>
    <w:rsid w:val="00ED5A30"/>
    <w:rsid w:val="00ED7499"/>
    <w:rsid w:val="00ED77D2"/>
    <w:rsid w:val="00ED7B34"/>
    <w:rsid w:val="00ED7C0C"/>
    <w:rsid w:val="00EE10C4"/>
    <w:rsid w:val="00EE1C5C"/>
    <w:rsid w:val="00EE229E"/>
    <w:rsid w:val="00EE2A2D"/>
    <w:rsid w:val="00EE2B1C"/>
    <w:rsid w:val="00EE33C4"/>
    <w:rsid w:val="00EE3B78"/>
    <w:rsid w:val="00EE48EC"/>
    <w:rsid w:val="00EE51B5"/>
    <w:rsid w:val="00EE5F1E"/>
    <w:rsid w:val="00EF591E"/>
    <w:rsid w:val="00EF5D8A"/>
    <w:rsid w:val="00EF6408"/>
    <w:rsid w:val="00EF6E40"/>
    <w:rsid w:val="00EF7633"/>
    <w:rsid w:val="00F00BB7"/>
    <w:rsid w:val="00F00CE9"/>
    <w:rsid w:val="00F04370"/>
    <w:rsid w:val="00F0496F"/>
    <w:rsid w:val="00F04AA9"/>
    <w:rsid w:val="00F05FB9"/>
    <w:rsid w:val="00F06B4C"/>
    <w:rsid w:val="00F06B9A"/>
    <w:rsid w:val="00F13E6E"/>
    <w:rsid w:val="00F13E87"/>
    <w:rsid w:val="00F15BE0"/>
    <w:rsid w:val="00F15C6B"/>
    <w:rsid w:val="00F170F3"/>
    <w:rsid w:val="00F171D3"/>
    <w:rsid w:val="00F17E44"/>
    <w:rsid w:val="00F20799"/>
    <w:rsid w:val="00F264FD"/>
    <w:rsid w:val="00F278D2"/>
    <w:rsid w:val="00F279D4"/>
    <w:rsid w:val="00F27BE6"/>
    <w:rsid w:val="00F329C0"/>
    <w:rsid w:val="00F32A07"/>
    <w:rsid w:val="00F32E63"/>
    <w:rsid w:val="00F34BFB"/>
    <w:rsid w:val="00F352B5"/>
    <w:rsid w:val="00F35BA4"/>
    <w:rsid w:val="00F360F1"/>
    <w:rsid w:val="00F369E0"/>
    <w:rsid w:val="00F36EAC"/>
    <w:rsid w:val="00F40A9D"/>
    <w:rsid w:val="00F41221"/>
    <w:rsid w:val="00F42488"/>
    <w:rsid w:val="00F432A6"/>
    <w:rsid w:val="00F45727"/>
    <w:rsid w:val="00F46572"/>
    <w:rsid w:val="00F47B74"/>
    <w:rsid w:val="00F47D17"/>
    <w:rsid w:val="00F47FD7"/>
    <w:rsid w:val="00F51468"/>
    <w:rsid w:val="00F517A5"/>
    <w:rsid w:val="00F51F76"/>
    <w:rsid w:val="00F52221"/>
    <w:rsid w:val="00F529D7"/>
    <w:rsid w:val="00F52A5C"/>
    <w:rsid w:val="00F52B7A"/>
    <w:rsid w:val="00F53015"/>
    <w:rsid w:val="00F54C6F"/>
    <w:rsid w:val="00F56C00"/>
    <w:rsid w:val="00F56CFC"/>
    <w:rsid w:val="00F60A44"/>
    <w:rsid w:val="00F61558"/>
    <w:rsid w:val="00F626A6"/>
    <w:rsid w:val="00F64A1F"/>
    <w:rsid w:val="00F652D4"/>
    <w:rsid w:val="00F66319"/>
    <w:rsid w:val="00F665D0"/>
    <w:rsid w:val="00F7370B"/>
    <w:rsid w:val="00F7418A"/>
    <w:rsid w:val="00F75A7D"/>
    <w:rsid w:val="00F75DF0"/>
    <w:rsid w:val="00F80DCE"/>
    <w:rsid w:val="00F81A52"/>
    <w:rsid w:val="00F8291F"/>
    <w:rsid w:val="00F82EA0"/>
    <w:rsid w:val="00F876C5"/>
    <w:rsid w:val="00F87F71"/>
    <w:rsid w:val="00F904EB"/>
    <w:rsid w:val="00F90CB9"/>
    <w:rsid w:val="00F9292D"/>
    <w:rsid w:val="00F92B25"/>
    <w:rsid w:val="00F9332C"/>
    <w:rsid w:val="00F94179"/>
    <w:rsid w:val="00F951BD"/>
    <w:rsid w:val="00F952D9"/>
    <w:rsid w:val="00F965E2"/>
    <w:rsid w:val="00F96CC9"/>
    <w:rsid w:val="00F97A7C"/>
    <w:rsid w:val="00FA26DE"/>
    <w:rsid w:val="00FA3959"/>
    <w:rsid w:val="00FA4D1A"/>
    <w:rsid w:val="00FA4F36"/>
    <w:rsid w:val="00FA7A95"/>
    <w:rsid w:val="00FA7DA3"/>
    <w:rsid w:val="00FB16CE"/>
    <w:rsid w:val="00FB257A"/>
    <w:rsid w:val="00FB2CAD"/>
    <w:rsid w:val="00FB3837"/>
    <w:rsid w:val="00FB588B"/>
    <w:rsid w:val="00FB5AB5"/>
    <w:rsid w:val="00FB5FE4"/>
    <w:rsid w:val="00FB6A21"/>
    <w:rsid w:val="00FB6CA2"/>
    <w:rsid w:val="00FB7676"/>
    <w:rsid w:val="00FB7D8A"/>
    <w:rsid w:val="00FC1522"/>
    <w:rsid w:val="00FC18AC"/>
    <w:rsid w:val="00FC211F"/>
    <w:rsid w:val="00FC28BE"/>
    <w:rsid w:val="00FC2C96"/>
    <w:rsid w:val="00FC3380"/>
    <w:rsid w:val="00FC3DBE"/>
    <w:rsid w:val="00FC5E3C"/>
    <w:rsid w:val="00FC7A63"/>
    <w:rsid w:val="00FD083B"/>
    <w:rsid w:val="00FD1269"/>
    <w:rsid w:val="00FD1487"/>
    <w:rsid w:val="00FD154B"/>
    <w:rsid w:val="00FD44D9"/>
    <w:rsid w:val="00FD5275"/>
    <w:rsid w:val="00FD555F"/>
    <w:rsid w:val="00FD55FE"/>
    <w:rsid w:val="00FD5933"/>
    <w:rsid w:val="00FD5AC6"/>
    <w:rsid w:val="00FD5C4F"/>
    <w:rsid w:val="00FD6BC1"/>
    <w:rsid w:val="00FD7B87"/>
    <w:rsid w:val="00FE0177"/>
    <w:rsid w:val="00FE0ED2"/>
    <w:rsid w:val="00FE102C"/>
    <w:rsid w:val="00FE11C7"/>
    <w:rsid w:val="00FE24C1"/>
    <w:rsid w:val="00FE31C9"/>
    <w:rsid w:val="00FE4714"/>
    <w:rsid w:val="00FE5487"/>
    <w:rsid w:val="00FE6B51"/>
    <w:rsid w:val="00FE77AB"/>
    <w:rsid w:val="00FE7C68"/>
    <w:rsid w:val="00FF1FBA"/>
    <w:rsid w:val="00FF3342"/>
    <w:rsid w:val="00FF3F3E"/>
    <w:rsid w:val="00FF3F4B"/>
    <w:rsid w:val="00FF4C0D"/>
    <w:rsid w:val="00FF5394"/>
    <w:rsid w:val="00FF71DC"/>
    <w:rsid w:val="00FF7228"/>
    <w:rsid w:val="00FF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84A62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annotation reference" w:uiPriority="0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rFonts w:ascii="Arial" w:hAnsi="Arial"/>
      <w:szCs w:val="24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qFormat/>
    <w:pPr>
      <w:keepNext/>
      <w:numPr>
        <w:numId w:val="1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aliases w:val="Nadpis2,Numbered -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aliases w:val="Podpodkapitola,adpis 3,Numbered -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240"/>
      <w:jc w:val="left"/>
      <w:outlineLvl w:val="3"/>
    </w:pPr>
    <w:rPr>
      <w:rFonts w:ascii="NimbusSanNovTEE" w:hAnsi="NimbusSanNovTEE" w:cs="Arial"/>
      <w:b/>
      <w:bCs/>
      <w:sz w:val="22"/>
      <w:szCs w:val="22"/>
      <w:lang w:val="en-GB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jc w:val="left"/>
      <w:outlineLvl w:val="5"/>
    </w:pPr>
    <w:rPr>
      <w:rFonts w:cs="Arial"/>
      <w:i/>
      <w:iCs/>
      <w:sz w:val="22"/>
      <w:szCs w:val="22"/>
    </w:rPr>
  </w:style>
  <w:style w:type="paragraph" w:styleId="Nadpis7">
    <w:name w:val="heading 7"/>
    <w:basedOn w:val="Normln"/>
    <w:next w:val="Normln"/>
    <w:qFormat/>
    <w:pPr>
      <w:spacing w:before="240" w:after="60"/>
      <w:jc w:val="left"/>
      <w:outlineLvl w:val="6"/>
    </w:pPr>
    <w:rPr>
      <w:rFonts w:cs="Arial"/>
      <w:szCs w:val="20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jc w:val="left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locked/>
    <w:rPr>
      <w:rFonts w:ascii="Arial" w:hAnsi="Arial" w:cs="Arial"/>
      <w:b/>
      <w:bCs/>
      <w:kern w:val="32"/>
      <w:sz w:val="24"/>
      <w:szCs w:val="32"/>
      <w:shd w:val="clear" w:color="auto" w:fill="99CCFF"/>
    </w:rPr>
  </w:style>
  <w:style w:type="character" w:customStyle="1" w:styleId="Nadpis2Char">
    <w:name w:val="Nadpis 2 Char"/>
    <w:aliases w:val="Nadpis2 Char,Numbered - 2 Char"/>
    <w:locked/>
    <w:rPr>
      <w:rFonts w:ascii="Arial" w:hAnsi="Arial" w:cs="Arial"/>
      <w:b/>
      <w:bCs/>
      <w:iCs/>
      <w:sz w:val="24"/>
      <w:szCs w:val="28"/>
    </w:rPr>
  </w:style>
  <w:style w:type="character" w:customStyle="1" w:styleId="Nadpis3Char">
    <w:name w:val="Nadpis 3 Char"/>
    <w:aliases w:val="Podpodkapitola Char,adpis 3 Char,Numbered - 3 Char"/>
    <w:locked/>
    <w:rPr>
      <w:rFonts w:ascii="Arial" w:hAnsi="Arial" w:cs="Arial"/>
      <w:b/>
      <w:bCs/>
      <w:sz w:val="24"/>
      <w:szCs w:val="26"/>
    </w:rPr>
  </w:style>
  <w:style w:type="character" w:customStyle="1" w:styleId="Nadpis4Char">
    <w:name w:val="Nadpis 4 Char"/>
    <w:locked/>
    <w:rPr>
      <w:rFonts w:ascii="NimbusSanNovTEE" w:hAnsi="NimbusSanNovTEE" w:cs="Arial"/>
      <w:b/>
      <w:bCs/>
      <w:sz w:val="22"/>
      <w:szCs w:val="22"/>
      <w:lang w:val="en-GB" w:eastAsia="cs-CZ" w:bidi="ar-SA"/>
    </w:rPr>
  </w:style>
  <w:style w:type="character" w:customStyle="1" w:styleId="Nadpis5Char">
    <w:name w:val="Nadpis 5 Char"/>
    <w:locked/>
    <w:rPr>
      <w:rFonts w:ascii="Arial" w:hAnsi="Arial"/>
      <w:b/>
      <w:bCs/>
      <w:i/>
      <w:iCs/>
      <w:sz w:val="26"/>
      <w:szCs w:val="26"/>
      <w:lang w:val="cs-CZ" w:eastAsia="cs-CZ" w:bidi="ar-SA"/>
    </w:rPr>
  </w:style>
  <w:style w:type="character" w:customStyle="1" w:styleId="Nadpis6Char">
    <w:name w:val="Nadpis 6 Char"/>
    <w:locked/>
    <w:rPr>
      <w:rFonts w:ascii="Arial" w:hAnsi="Arial" w:cs="Arial"/>
      <w:i/>
      <w:iCs/>
      <w:sz w:val="22"/>
      <w:szCs w:val="22"/>
      <w:lang w:val="cs-CZ" w:eastAsia="cs-CZ" w:bidi="ar-SA"/>
    </w:rPr>
  </w:style>
  <w:style w:type="character" w:customStyle="1" w:styleId="Nadpis7Char">
    <w:name w:val="Nadpis 7 Char"/>
    <w:locked/>
    <w:rPr>
      <w:rFonts w:ascii="Arial" w:hAnsi="Arial" w:cs="Arial"/>
      <w:lang w:val="cs-CZ" w:eastAsia="cs-CZ" w:bidi="ar-SA"/>
    </w:rPr>
  </w:style>
  <w:style w:type="character" w:customStyle="1" w:styleId="Nadpis8Char">
    <w:name w:val="Nadpis 8 Char"/>
    <w:locked/>
    <w:rPr>
      <w:i/>
      <w:iCs/>
      <w:sz w:val="24"/>
      <w:szCs w:val="24"/>
      <w:lang w:val="cs-CZ" w:eastAsia="cs-CZ" w:bidi="ar-SA"/>
    </w:rPr>
  </w:style>
  <w:style w:type="character" w:customStyle="1" w:styleId="Nadpis9Char">
    <w:name w:val="Nadpis 9 Char"/>
    <w:locked/>
    <w:rPr>
      <w:rFonts w:ascii="Arial" w:hAnsi="Arial" w:cs="Arial"/>
      <w:b/>
      <w:bCs/>
      <w:i/>
      <w:iCs/>
      <w:sz w:val="18"/>
      <w:szCs w:val="18"/>
      <w:lang w:val="cs-CZ" w:eastAsia="cs-CZ" w:bidi="ar-SA"/>
    </w:rPr>
  </w:style>
  <w:style w:type="character" w:styleId="Hypertextovodkaz">
    <w:name w:val="Hyperlink"/>
    <w:uiPriority w:val="99"/>
    <w:rPr>
      <w:rFonts w:ascii="Times New Roman" w:hAnsi="Times New Roman" w:cs="Times New Roman" w:hint="default"/>
      <w:color w:val="0000FF"/>
      <w:u w:val="single"/>
    </w:rPr>
  </w:style>
  <w:style w:type="character" w:styleId="Zvraznn">
    <w:name w:val="Emphasis"/>
    <w:qFormat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Obsah1">
    <w:name w:val="toc 1"/>
    <w:basedOn w:val="Normln"/>
    <w:next w:val="Normln"/>
    <w:autoRedefine/>
    <w:uiPriority w:val="39"/>
    <w:rsid w:val="0089195B"/>
    <w:pPr>
      <w:tabs>
        <w:tab w:val="left" w:pos="540"/>
        <w:tab w:val="right" w:leader="dot" w:pos="9060"/>
      </w:tabs>
      <w:spacing w:before="120" w:after="120"/>
      <w:ind w:left="540" w:hanging="540"/>
      <w:jc w:val="left"/>
    </w:pPr>
    <w:rPr>
      <w:rFonts w:cs="Arial"/>
      <w:b/>
      <w:bCs/>
      <w:caps/>
      <w:szCs w:val="20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rFonts w:ascii="Times New Roman" w:hAnsi="Times New Roman"/>
      <w:smallCaps/>
      <w:szCs w:val="20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rFonts w:ascii="Times New Roman" w:hAnsi="Times New Roman"/>
      <w:i/>
      <w:iCs/>
      <w:szCs w:val="20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rFonts w:ascii="Times New Roman" w:hAnsi="Times New Roman"/>
      <w:sz w:val="18"/>
      <w:szCs w:val="18"/>
    </w:rPr>
  </w:style>
  <w:style w:type="character" w:customStyle="1" w:styleId="TextpoznpodarouChar">
    <w:name w:val="Text pozn. pod čarou Char"/>
    <w:uiPriority w:val="99"/>
    <w:locked/>
    <w:rPr>
      <w:lang w:val="cs-CZ" w:eastAsia="cs-CZ" w:bidi="ar-SA"/>
    </w:rPr>
  </w:style>
  <w:style w:type="paragraph" w:styleId="Textpoznpodarou">
    <w:name w:val="footnote text"/>
    <w:basedOn w:val="Normln"/>
    <w:uiPriority w:val="99"/>
    <w:pPr>
      <w:jc w:val="left"/>
    </w:pPr>
    <w:rPr>
      <w:rFonts w:ascii="Times New Roman" w:hAnsi="Times New Roman"/>
      <w:szCs w:val="20"/>
    </w:rPr>
  </w:style>
  <w:style w:type="character" w:customStyle="1" w:styleId="TextkomenteChar">
    <w:name w:val="Text komentáře Char"/>
    <w:uiPriority w:val="99"/>
    <w:locked/>
    <w:rPr>
      <w:rFonts w:ascii="Arial" w:hAnsi="Arial" w:cs="Arial"/>
      <w:lang w:val="cs-CZ" w:eastAsia="cs-CZ" w:bidi="ar-SA"/>
    </w:rPr>
  </w:style>
  <w:style w:type="paragraph" w:styleId="Textkomente">
    <w:name w:val="annotation text"/>
    <w:basedOn w:val="Normln"/>
    <w:link w:val="TextkomenteChar1"/>
    <w:uiPriority w:val="99"/>
    <w:rPr>
      <w:rFonts w:cs="Arial"/>
      <w:szCs w:val="20"/>
    </w:rPr>
  </w:style>
  <w:style w:type="character" w:customStyle="1" w:styleId="ZhlavChar">
    <w:name w:val="Záhlaví Char"/>
    <w:uiPriority w:val="99"/>
    <w:locked/>
    <w:rPr>
      <w:rFonts w:ascii="Arial" w:hAnsi="Arial" w:cs="Arial"/>
      <w:b/>
      <w:color w:val="0000FF"/>
      <w:sz w:val="24"/>
      <w:szCs w:val="24"/>
      <w:lang w:val="cs-CZ" w:eastAsia="cs-CZ" w:bidi="ar-SA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  <w:jc w:val="center"/>
    </w:pPr>
    <w:rPr>
      <w:rFonts w:cs="Arial"/>
      <w:b/>
      <w:color w:val="0000FF"/>
      <w:sz w:val="24"/>
    </w:rPr>
  </w:style>
  <w:style w:type="character" w:customStyle="1" w:styleId="ZpatChar">
    <w:name w:val="Zápatí Char"/>
    <w:uiPriority w:val="99"/>
    <w:locked/>
    <w:rPr>
      <w:rFonts w:ascii="Arial" w:hAnsi="Arial" w:cs="Arial"/>
      <w:color w:val="0000FF"/>
      <w:szCs w:val="24"/>
      <w:lang w:val="cs-CZ" w:eastAsia="cs-CZ" w:bidi="ar-SA"/>
    </w:r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  <w:rPr>
      <w:rFonts w:cs="Arial"/>
      <w:color w:val="0000FF"/>
    </w:rPr>
  </w:style>
  <w:style w:type="paragraph" w:styleId="Seznam">
    <w:name w:val="List"/>
    <w:basedOn w:val="Normln"/>
    <w:semiHidden/>
    <w:pPr>
      <w:ind w:left="283" w:hanging="283"/>
    </w:pPr>
  </w:style>
  <w:style w:type="paragraph" w:styleId="Seznamsodrkami">
    <w:name w:val="List Bullet"/>
    <w:basedOn w:val="Normln"/>
    <w:autoRedefine/>
    <w:pPr>
      <w:shd w:val="clear" w:color="auto" w:fill="D9D9D9"/>
      <w:spacing w:before="240" w:after="120"/>
    </w:pPr>
    <w:rPr>
      <w:rFonts w:cs="Arial"/>
      <w:b/>
      <w:bCs/>
      <w:color w:val="000000"/>
      <w:sz w:val="18"/>
      <w:szCs w:val="18"/>
    </w:rPr>
  </w:style>
  <w:style w:type="paragraph" w:styleId="Seznam2">
    <w:name w:val="List 2"/>
    <w:basedOn w:val="Normln"/>
    <w:semiHidden/>
    <w:pPr>
      <w:ind w:left="566" w:hanging="283"/>
    </w:pPr>
  </w:style>
  <w:style w:type="paragraph" w:styleId="Seznamsodrkami2">
    <w:name w:val="List Bullet 2"/>
    <w:basedOn w:val="Normln"/>
    <w:autoRedefine/>
    <w:semiHidden/>
    <w:pPr>
      <w:numPr>
        <w:ilvl w:val="1"/>
        <w:numId w:val="2"/>
      </w:numPr>
      <w:tabs>
        <w:tab w:val="left" w:pos="1800"/>
      </w:tabs>
      <w:spacing w:before="120"/>
    </w:pPr>
    <w:rPr>
      <w:sz w:val="18"/>
      <w:szCs w:val="18"/>
    </w:rPr>
  </w:style>
  <w:style w:type="character" w:customStyle="1" w:styleId="ZkladntextChar">
    <w:name w:val="Základní text Char"/>
    <w:aliases w:val="Standard paragraph Char"/>
    <w:locked/>
    <w:rPr>
      <w:rFonts w:ascii="Arial" w:hAnsi="Arial" w:cs="Arial"/>
      <w:szCs w:val="24"/>
      <w:lang w:val="cs-CZ" w:eastAsia="cs-CZ" w:bidi="ar-SA"/>
    </w:rPr>
  </w:style>
  <w:style w:type="paragraph" w:styleId="Zkladntext">
    <w:name w:val="Body Text"/>
    <w:aliases w:val="Standard paragraph"/>
    <w:basedOn w:val="Normln"/>
    <w:link w:val="ZkladntextChar1"/>
    <w:semiHidden/>
    <w:pPr>
      <w:spacing w:after="120"/>
    </w:pPr>
    <w:rPr>
      <w:rFonts w:cs="Arial"/>
    </w:rPr>
  </w:style>
  <w:style w:type="character" w:customStyle="1" w:styleId="ZkladntextodsazenChar">
    <w:name w:val="Základní text odsazený Char"/>
    <w:locked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semiHidden/>
    <w:pPr>
      <w:spacing w:after="120"/>
      <w:ind w:left="283"/>
    </w:pPr>
    <w:rPr>
      <w:rFonts w:cs="Arial"/>
    </w:rPr>
  </w:style>
  <w:style w:type="character" w:customStyle="1" w:styleId="Zkladntext2Char">
    <w:name w:val="Základní text 2 Char"/>
    <w:locked/>
    <w:rPr>
      <w:rFonts w:ascii="Arial" w:hAnsi="Arial" w:cs="Arial"/>
      <w:sz w:val="18"/>
      <w:szCs w:val="18"/>
      <w:lang w:val="cs-CZ" w:eastAsia="cs-CZ" w:bidi="ar-SA"/>
    </w:rPr>
  </w:style>
  <w:style w:type="paragraph" w:styleId="Zkladntext2">
    <w:name w:val="Body Text 2"/>
    <w:basedOn w:val="Normln"/>
    <w:semiHidden/>
    <w:pPr>
      <w:spacing w:line="360" w:lineRule="auto"/>
    </w:pPr>
    <w:rPr>
      <w:rFonts w:cs="Arial"/>
      <w:sz w:val="18"/>
      <w:szCs w:val="18"/>
    </w:rPr>
  </w:style>
  <w:style w:type="character" w:customStyle="1" w:styleId="Zkladntext3Char">
    <w:name w:val="Základní text 3 Char"/>
    <w:locked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semiHidden/>
    <w:rPr>
      <w:rFonts w:cs="Arial"/>
      <w:color w:val="FF0000"/>
    </w:rPr>
  </w:style>
  <w:style w:type="character" w:customStyle="1" w:styleId="Zkladntextodsazen2Char">
    <w:name w:val="Základní text odsazený 2 Char"/>
    <w:locked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semiHidden/>
    <w:pPr>
      <w:ind w:firstLine="360"/>
    </w:pPr>
    <w:rPr>
      <w:rFonts w:ascii="Times New Roman" w:hAnsi="Times New Roman"/>
      <w:sz w:val="24"/>
      <w:lang w:eastAsia="en-US"/>
    </w:rPr>
  </w:style>
  <w:style w:type="character" w:customStyle="1" w:styleId="Zkladntextodsazen3Char">
    <w:name w:val="Základní text odsazený 3 Char"/>
    <w:locked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semiHidden/>
    <w:pPr>
      <w:widowControl w:val="0"/>
      <w:autoSpaceDE w:val="0"/>
      <w:autoSpaceDN w:val="0"/>
      <w:adjustRightInd w:val="0"/>
      <w:ind w:firstLine="360"/>
    </w:pPr>
    <w:rPr>
      <w:rFonts w:cs="Arial"/>
      <w:color w:val="0000FF"/>
      <w:sz w:val="24"/>
      <w:lang w:eastAsia="en-US"/>
    </w:rPr>
  </w:style>
  <w:style w:type="paragraph" w:styleId="Textvbloku">
    <w:name w:val="Block Text"/>
    <w:basedOn w:val="Normln"/>
    <w:semiHidden/>
    <w:pPr>
      <w:ind w:left="360" w:right="-468"/>
    </w:pPr>
    <w:rPr>
      <w:rFonts w:cs="Arial"/>
      <w:iCs/>
      <w:sz w:val="22"/>
    </w:rPr>
  </w:style>
  <w:style w:type="character" w:customStyle="1" w:styleId="RozloendokumentuChar">
    <w:name w:val="Rozložení dokumentu Char"/>
    <w:semiHidden/>
    <w:locked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Cs w:val="20"/>
    </w:rPr>
  </w:style>
  <w:style w:type="character" w:customStyle="1" w:styleId="ProsttextChar">
    <w:name w:val="Prostý text Char"/>
    <w:locked/>
    <w:rPr>
      <w:rFonts w:ascii="Courier New" w:hAnsi="Courier New" w:cs="Courier New"/>
      <w:lang w:val="cs-CZ" w:eastAsia="cs-CZ" w:bidi="ar-SA"/>
    </w:rPr>
  </w:style>
  <w:style w:type="paragraph" w:styleId="Prosttext">
    <w:name w:val="Plain Text"/>
    <w:basedOn w:val="Normln"/>
    <w:pPr>
      <w:jc w:val="left"/>
    </w:pPr>
    <w:rPr>
      <w:rFonts w:ascii="Courier New" w:hAnsi="Courier New" w:cs="Courier New"/>
      <w:szCs w:val="20"/>
    </w:rPr>
  </w:style>
  <w:style w:type="character" w:customStyle="1" w:styleId="PedmtkomenteChar">
    <w:name w:val="Předmět komentáře Char"/>
    <w:semiHidden/>
    <w:locked/>
    <w:rPr>
      <w:rFonts w:ascii="Arial" w:hAnsi="Arial" w:cs="Arial"/>
      <w:b/>
      <w:bCs/>
      <w:lang w:val="cs-CZ" w:eastAsia="cs-CZ" w:bidi="ar-SA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TextbublinyChar">
    <w:name w:val="Text bubliny Char"/>
    <w:semiHidden/>
    <w:locked/>
    <w:rPr>
      <w:rFonts w:ascii="Tahoma" w:hAnsi="Tahoma" w:cs="Tahoma"/>
      <w:sz w:val="16"/>
      <w:szCs w:val="16"/>
      <w:lang w:val="cs-CZ" w:eastAsia="cs-CZ" w:bidi="ar-SA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ZEV">
    <w:name w:val="NÁZEV"/>
    <w:basedOn w:val="Obsah1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ormln11">
    <w:name w:val="Normální 11"/>
    <w:basedOn w:val="Normln"/>
    <w:pPr>
      <w:jc w:val="left"/>
    </w:pPr>
    <w:rPr>
      <w:sz w:val="22"/>
    </w:rPr>
  </w:style>
  <w:style w:type="paragraph" w:customStyle="1" w:styleId="Nzevprojektu">
    <w:name w:val="Název projektu"/>
    <w:basedOn w:val="Normln"/>
    <w:pPr>
      <w:jc w:val="center"/>
    </w:pPr>
    <w:rPr>
      <w:b/>
      <w:color w:val="000080"/>
      <w:sz w:val="36"/>
    </w:rPr>
  </w:style>
  <w:style w:type="paragraph" w:customStyle="1" w:styleId="Normln12">
    <w:name w:val="Normální 12"/>
    <w:basedOn w:val="Normln"/>
    <w:rPr>
      <w:b/>
      <w:sz w:val="24"/>
    </w:rPr>
  </w:style>
  <w:style w:type="paragraph" w:customStyle="1" w:styleId="bntext">
    <w:name w:val="běžný text"/>
    <w:basedOn w:val="Nadpis1"/>
    <w:pPr>
      <w:keepNext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/>
    </w:pPr>
    <w:rPr>
      <w:rFonts w:cs="Times New Roman"/>
      <w:b w:val="0"/>
      <w:bCs w:val="0"/>
      <w:kern w:val="0"/>
      <w:szCs w:val="20"/>
    </w:rPr>
  </w:style>
  <w:style w:type="paragraph" w:customStyle="1" w:styleId="NormlnOdsazen">
    <w:name w:val="Normální  + Odsazení"/>
    <w:basedOn w:val="Normln"/>
    <w:pPr>
      <w:numPr>
        <w:numId w:val="3"/>
      </w:numPr>
      <w:spacing w:after="120"/>
    </w:pPr>
  </w:style>
  <w:style w:type="paragraph" w:customStyle="1" w:styleId="1Nadpisbod">
    <w:name w:val="1. Nadpis bodů"/>
    <w:basedOn w:val="Nadpis1"/>
    <w:pPr>
      <w:pageBreakBefore/>
      <w:numPr>
        <w:numId w:val="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num" w:pos="643"/>
      </w:tabs>
      <w:spacing w:after="0"/>
      <w:jc w:val="left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pPr>
      <w:numPr>
        <w:ilvl w:val="2"/>
        <w:numId w:val="4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pPr>
      <w:numPr>
        <w:ilvl w:val="1"/>
        <w:numId w:val="4"/>
      </w:numPr>
      <w:jc w:val="left"/>
    </w:pPr>
    <w:rPr>
      <w:b/>
      <w:sz w:val="36"/>
      <w:szCs w:val="20"/>
    </w:rPr>
  </w:style>
  <w:style w:type="paragraph" w:customStyle="1" w:styleId="font5">
    <w:name w:val="font5"/>
    <w:basedOn w:val="Normln"/>
    <w:pPr>
      <w:tabs>
        <w:tab w:val="left" w:pos="370"/>
      </w:tabs>
      <w:spacing w:before="40"/>
      <w:ind w:left="369" w:hanging="369"/>
      <w:jc w:val="left"/>
    </w:pPr>
    <w:rPr>
      <w:rFonts w:cs="Arial"/>
      <w:color w:val="FF0000"/>
      <w:szCs w:val="20"/>
      <w:lang w:eastAsia="en-US"/>
    </w:rPr>
  </w:style>
  <w:style w:type="paragraph" w:customStyle="1" w:styleId="normln0">
    <w:name w:val="normální"/>
    <w:basedOn w:val="Normln"/>
    <w:pPr>
      <w:tabs>
        <w:tab w:val="num" w:pos="360"/>
      </w:tabs>
      <w:spacing w:after="120"/>
    </w:pPr>
    <w:rPr>
      <w:rFonts w:ascii="Dynamo RE CE" w:hAnsi="Dynamo RE CE"/>
      <w:sz w:val="24"/>
      <w:szCs w:val="20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outlineLvl w:val="6"/>
    </w:pPr>
    <w:rPr>
      <w:rFonts w:ascii="Times New Roman" w:hAnsi="Times New Roman"/>
      <w:sz w:val="24"/>
    </w:rPr>
  </w:style>
  <w:style w:type="paragraph" w:customStyle="1" w:styleId="NormalJustified">
    <w:name w:val="Normal (Justified)"/>
    <w:basedOn w:val="Normln"/>
    <w:uiPriority w:val="99"/>
    <w:pPr>
      <w:widowControl w:val="0"/>
    </w:pPr>
    <w:rPr>
      <w:rFonts w:ascii="Times New Roman" w:hAnsi="Times New Roman"/>
      <w:kern w:val="28"/>
      <w:sz w:val="24"/>
      <w:szCs w:val="20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cs="Arial"/>
      <w:b/>
      <w:bCs/>
      <w:sz w:val="32"/>
      <w:szCs w:val="32"/>
      <w:lang w:eastAsia="en-US"/>
    </w:rPr>
  </w:style>
  <w:style w:type="paragraph" w:customStyle="1" w:styleId="dkanormln">
    <w:name w:val="Øádka normální"/>
    <w:basedOn w:val="Normln"/>
    <w:rPr>
      <w:rFonts w:ascii="Times New Roman" w:hAnsi="Times New Roman"/>
      <w:kern w:val="16"/>
      <w:sz w:val="24"/>
    </w:rPr>
  </w:style>
  <w:style w:type="paragraph" w:customStyle="1" w:styleId="Bodsmlouvyvramciclanku">
    <w:name w:val="Bod smlouvy v ramci clanku"/>
    <w:basedOn w:val="Normln"/>
    <w:pPr>
      <w:autoSpaceDE w:val="0"/>
      <w:autoSpaceDN w:val="0"/>
      <w:spacing w:before="120" w:after="120" w:line="240" w:lineRule="atLeast"/>
      <w:outlineLvl w:val="1"/>
    </w:pPr>
    <w:rPr>
      <w:rFonts w:ascii="Times New Roman" w:hAnsi="Times New Roman"/>
      <w:sz w:val="24"/>
    </w:rPr>
  </w:style>
  <w:style w:type="paragraph" w:customStyle="1" w:styleId="StylNadpis5nenTunVpravo-083cm">
    <w:name w:val="Styl Nadpis 5 + není Tučné Vpravo:  -083 cm"/>
    <w:basedOn w:val="Nadpis5"/>
    <w:pPr>
      <w:keepNext/>
      <w:spacing w:before="0" w:after="0"/>
      <w:ind w:right="-470"/>
    </w:pPr>
    <w:rPr>
      <w:b w:val="0"/>
      <w:bCs w:val="0"/>
      <w:sz w:val="22"/>
      <w:szCs w:val="20"/>
    </w:rPr>
  </w:style>
  <w:style w:type="paragraph" w:customStyle="1" w:styleId="StylVUPSV">
    <w:name w:val="Styl VUPSV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pPr>
      <w:spacing w:after="60"/>
    </w:pPr>
    <w:rPr>
      <w:rFonts w:cs="Arial"/>
      <w:sz w:val="24"/>
    </w:rPr>
  </w:style>
  <w:style w:type="paragraph" w:customStyle="1" w:styleId="lnek">
    <w:name w:val="článek"/>
    <w:basedOn w:val="Normln"/>
    <w:pPr>
      <w:suppressAutoHyphens/>
      <w:spacing w:line="360" w:lineRule="auto"/>
    </w:pPr>
    <w:rPr>
      <w:rFonts w:ascii="Courier New" w:hAnsi="Courier New"/>
      <w:sz w:val="24"/>
      <w:szCs w:val="20"/>
      <w:lang w:eastAsia="ar-SA"/>
    </w:rPr>
  </w:style>
  <w:style w:type="paragraph" w:customStyle="1" w:styleId="StylZkladntextPed6b">
    <w:name w:val="Styl Základní text + Před:  6 b."/>
    <w:basedOn w:val="Zkladntext"/>
    <w:pPr>
      <w:widowControl w:val="0"/>
      <w:spacing w:before="120" w:after="0"/>
    </w:pPr>
    <w:rPr>
      <w:rFonts w:ascii="Garamond" w:hAnsi="Garamond"/>
      <w:sz w:val="24"/>
    </w:rPr>
  </w:style>
  <w:style w:type="paragraph" w:customStyle="1" w:styleId="Textbodu">
    <w:name w:val="Text bodu"/>
    <w:basedOn w:val="Normln"/>
    <w:pPr>
      <w:tabs>
        <w:tab w:val="num" w:pos="851"/>
      </w:tabs>
      <w:ind w:left="851" w:hanging="426"/>
      <w:outlineLvl w:val="8"/>
    </w:pPr>
    <w:rPr>
      <w:rFonts w:ascii="Verdana" w:hAnsi="Verdana"/>
      <w:szCs w:val="20"/>
    </w:rPr>
  </w:style>
  <w:style w:type="paragraph" w:customStyle="1" w:styleId="vty">
    <w:name w:val="věty"/>
    <w:basedOn w:val="Normln"/>
    <w:pPr>
      <w:numPr>
        <w:ilvl w:val="1"/>
        <w:numId w:val="6"/>
      </w:numPr>
      <w:jc w:val="left"/>
    </w:pPr>
    <w:rPr>
      <w:rFonts w:ascii="Times New Roman" w:hAnsi="Times New Roman"/>
      <w:sz w:val="24"/>
    </w:rPr>
  </w:style>
  <w:style w:type="paragraph" w:customStyle="1" w:styleId="Odstavecseseznamem1">
    <w:name w:val="Odstavec se seznamem1"/>
    <w:basedOn w:val="Normln"/>
    <w:link w:val="ListParagraphChar"/>
    <w:qFormat/>
    <w:pPr>
      <w:ind w:left="708"/>
    </w:pPr>
    <w:rPr>
      <w:lang w:val="x-none" w:eastAsia="x-none"/>
    </w:rPr>
  </w:style>
  <w:style w:type="paragraph" w:styleId="Revize">
    <w:name w:val="Revision"/>
    <w:semiHidden/>
    <w:rPr>
      <w:rFonts w:ascii="Arial" w:hAnsi="Arial"/>
      <w:szCs w:val="24"/>
    </w:rPr>
  </w:style>
  <w:style w:type="character" w:styleId="Znakapoznpodarou">
    <w:name w:val="footnote reference"/>
    <w:uiPriority w:val="99"/>
    <w:semiHidden/>
    <w:rPr>
      <w:rFonts w:ascii="Times New Roman" w:hAnsi="Times New Roman" w:cs="Times New Roman" w:hint="default"/>
      <w:vertAlign w:val="superscript"/>
    </w:rPr>
  </w:style>
  <w:style w:type="character" w:customStyle="1" w:styleId="ListParagraphChar">
    <w:name w:val="List Paragraph Char"/>
    <w:link w:val="Odstavecseseznamem1"/>
    <w:uiPriority w:val="99"/>
    <w:locked/>
    <w:rsid w:val="00797D53"/>
    <w:rPr>
      <w:rFonts w:ascii="Arial" w:hAnsi="Arial"/>
      <w:szCs w:val="24"/>
    </w:rPr>
  </w:style>
  <w:style w:type="character" w:styleId="Odkaznakoment">
    <w:name w:val="annotation reference"/>
    <w:rPr>
      <w:sz w:val="16"/>
      <w:szCs w:val="16"/>
    </w:rPr>
  </w:style>
  <w:style w:type="table" w:styleId="Mkatabulky">
    <w:name w:val="Table Grid"/>
    <w:basedOn w:val="Normlntabulka"/>
    <w:rsid w:val="00797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97D53"/>
    <w:pPr>
      <w:ind w:left="708"/>
    </w:pPr>
  </w:style>
  <w:style w:type="character" w:styleId="Sledovanodkaz">
    <w:name w:val="FollowedHyperlink"/>
    <w:uiPriority w:val="99"/>
    <w:semiHidden/>
    <w:unhideWhenUsed/>
    <w:rsid w:val="00090482"/>
    <w:rPr>
      <w:color w:val="800080"/>
      <w:u w:val="single"/>
    </w:rPr>
  </w:style>
  <w:style w:type="paragraph" w:customStyle="1" w:styleId="vty0">
    <w:name w:val="vty"/>
    <w:basedOn w:val="Normln"/>
    <w:rsid w:val="00A6416A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B6848"/>
    <w:pPr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Default">
    <w:name w:val="Default"/>
    <w:rsid w:val="0029608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xtkomenteChar1">
    <w:name w:val="Text komentáře Char1"/>
    <w:basedOn w:val="Standardnpsmoodstavce"/>
    <w:link w:val="Textkomente"/>
    <w:uiPriority w:val="99"/>
    <w:locked/>
    <w:rsid w:val="00E02E8A"/>
    <w:rPr>
      <w:rFonts w:ascii="Arial" w:hAnsi="Arial" w:cs="Arial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1E52B7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1E52B7"/>
    <w:pPr>
      <w:widowControl w:val="0"/>
      <w:spacing w:before="120" w:line="320" w:lineRule="atLeast"/>
    </w:pPr>
    <w:rPr>
      <w:rFonts w:ascii="Times New Roman" w:hAnsi="Times New Roman" w:cs="Calibri"/>
      <w:color w:val="1E1E1E"/>
      <w:sz w:val="22"/>
      <w:szCs w:val="22"/>
    </w:rPr>
  </w:style>
  <w:style w:type="paragraph" w:customStyle="1" w:styleId="RLTextlnkuslovan">
    <w:name w:val="RL Text článku číslovaný"/>
    <w:basedOn w:val="Normln"/>
    <w:link w:val="RLTextlnkuslovanChar"/>
    <w:qFormat/>
    <w:rsid w:val="002E3E5F"/>
    <w:pPr>
      <w:numPr>
        <w:ilvl w:val="1"/>
        <w:numId w:val="12"/>
      </w:numPr>
      <w:spacing w:after="120" w:line="280" w:lineRule="exact"/>
    </w:pPr>
  </w:style>
  <w:style w:type="character" w:customStyle="1" w:styleId="RLTextlnkuslovanChar">
    <w:name w:val="RL Text článku číslovaný Char"/>
    <w:basedOn w:val="Standardnpsmoodstavce"/>
    <w:link w:val="RLTextlnkuslovan"/>
    <w:rsid w:val="002E3E5F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2E3E5F"/>
    <w:pPr>
      <w:keepNext/>
      <w:numPr>
        <w:numId w:val="12"/>
      </w:numPr>
      <w:suppressAutoHyphens/>
      <w:spacing w:before="360" w:after="120" w:line="280" w:lineRule="exact"/>
      <w:outlineLvl w:val="0"/>
    </w:pPr>
    <w:rPr>
      <w:b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2E3E5F"/>
    <w:pPr>
      <w:spacing w:after="120" w:line="280" w:lineRule="exact"/>
      <w:jc w:val="center"/>
    </w:pPr>
    <w:rPr>
      <w:b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2E3E5F"/>
    <w:rPr>
      <w:rFonts w:ascii="Arial" w:hAnsi="Arial"/>
      <w:b/>
      <w:szCs w:val="24"/>
    </w:rPr>
  </w:style>
  <w:style w:type="paragraph" w:customStyle="1" w:styleId="RLlnekzadvacdokumentace">
    <w:name w:val="RL Článek zadávací dokumentace"/>
    <w:basedOn w:val="Normln"/>
    <w:next w:val="RLTextlnkuslovan"/>
    <w:rsid w:val="00AE6D1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outlineLvl w:val="0"/>
    </w:pPr>
    <w:rPr>
      <w:b/>
      <w:sz w:val="22"/>
      <w:lang w:eastAsia="en-US"/>
    </w:rPr>
  </w:style>
  <w:style w:type="paragraph" w:customStyle="1" w:styleId="Zadvacdokumentacenadpis">
    <w:name w:val="Zadávací dokumentace nadpis"/>
    <w:basedOn w:val="Normln"/>
    <w:rsid w:val="00AE6D1E"/>
    <w:pPr>
      <w:tabs>
        <w:tab w:val="num" w:pos="709"/>
      </w:tabs>
      <w:spacing w:after="120" w:line="280" w:lineRule="exact"/>
    </w:pPr>
    <w:rPr>
      <w:b/>
      <w:u w:val="single"/>
    </w:rPr>
  </w:style>
  <w:style w:type="character" w:customStyle="1" w:styleId="ZkladntextChar1">
    <w:name w:val="Základní text Char1"/>
    <w:aliases w:val="Standard paragraph Char1"/>
    <w:basedOn w:val="Standardnpsmoodstavce"/>
    <w:link w:val="Zkladntext"/>
    <w:semiHidden/>
    <w:rsid w:val="004D04A0"/>
    <w:rPr>
      <w:rFonts w:ascii="Arial" w:hAnsi="Arial"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annotation reference" w:uiPriority="0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rFonts w:ascii="Arial" w:hAnsi="Arial"/>
      <w:szCs w:val="24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qFormat/>
    <w:pPr>
      <w:keepNext/>
      <w:numPr>
        <w:numId w:val="1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aliases w:val="Nadpis2,Numbered -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aliases w:val="Podpodkapitola,adpis 3,Numbered -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240"/>
      <w:jc w:val="left"/>
      <w:outlineLvl w:val="3"/>
    </w:pPr>
    <w:rPr>
      <w:rFonts w:ascii="NimbusSanNovTEE" w:hAnsi="NimbusSanNovTEE" w:cs="Arial"/>
      <w:b/>
      <w:bCs/>
      <w:sz w:val="22"/>
      <w:szCs w:val="22"/>
      <w:lang w:val="en-GB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jc w:val="left"/>
      <w:outlineLvl w:val="5"/>
    </w:pPr>
    <w:rPr>
      <w:rFonts w:cs="Arial"/>
      <w:i/>
      <w:iCs/>
      <w:sz w:val="22"/>
      <w:szCs w:val="22"/>
    </w:rPr>
  </w:style>
  <w:style w:type="paragraph" w:styleId="Nadpis7">
    <w:name w:val="heading 7"/>
    <w:basedOn w:val="Normln"/>
    <w:next w:val="Normln"/>
    <w:qFormat/>
    <w:pPr>
      <w:spacing w:before="240" w:after="60"/>
      <w:jc w:val="left"/>
      <w:outlineLvl w:val="6"/>
    </w:pPr>
    <w:rPr>
      <w:rFonts w:cs="Arial"/>
      <w:szCs w:val="20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jc w:val="left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locked/>
    <w:rPr>
      <w:rFonts w:ascii="Arial" w:hAnsi="Arial" w:cs="Arial"/>
      <w:b/>
      <w:bCs/>
      <w:kern w:val="32"/>
      <w:sz w:val="24"/>
      <w:szCs w:val="32"/>
      <w:shd w:val="clear" w:color="auto" w:fill="99CCFF"/>
    </w:rPr>
  </w:style>
  <w:style w:type="character" w:customStyle="1" w:styleId="Nadpis2Char">
    <w:name w:val="Nadpis 2 Char"/>
    <w:aliases w:val="Nadpis2 Char,Numbered - 2 Char"/>
    <w:locked/>
    <w:rPr>
      <w:rFonts w:ascii="Arial" w:hAnsi="Arial" w:cs="Arial"/>
      <w:b/>
      <w:bCs/>
      <w:iCs/>
      <w:sz w:val="24"/>
      <w:szCs w:val="28"/>
    </w:rPr>
  </w:style>
  <w:style w:type="character" w:customStyle="1" w:styleId="Nadpis3Char">
    <w:name w:val="Nadpis 3 Char"/>
    <w:aliases w:val="Podpodkapitola Char,adpis 3 Char,Numbered - 3 Char"/>
    <w:locked/>
    <w:rPr>
      <w:rFonts w:ascii="Arial" w:hAnsi="Arial" w:cs="Arial"/>
      <w:b/>
      <w:bCs/>
      <w:sz w:val="24"/>
      <w:szCs w:val="26"/>
    </w:rPr>
  </w:style>
  <w:style w:type="character" w:customStyle="1" w:styleId="Nadpis4Char">
    <w:name w:val="Nadpis 4 Char"/>
    <w:locked/>
    <w:rPr>
      <w:rFonts w:ascii="NimbusSanNovTEE" w:hAnsi="NimbusSanNovTEE" w:cs="Arial"/>
      <w:b/>
      <w:bCs/>
      <w:sz w:val="22"/>
      <w:szCs w:val="22"/>
      <w:lang w:val="en-GB" w:eastAsia="cs-CZ" w:bidi="ar-SA"/>
    </w:rPr>
  </w:style>
  <w:style w:type="character" w:customStyle="1" w:styleId="Nadpis5Char">
    <w:name w:val="Nadpis 5 Char"/>
    <w:locked/>
    <w:rPr>
      <w:rFonts w:ascii="Arial" w:hAnsi="Arial"/>
      <w:b/>
      <w:bCs/>
      <w:i/>
      <w:iCs/>
      <w:sz w:val="26"/>
      <w:szCs w:val="26"/>
      <w:lang w:val="cs-CZ" w:eastAsia="cs-CZ" w:bidi="ar-SA"/>
    </w:rPr>
  </w:style>
  <w:style w:type="character" w:customStyle="1" w:styleId="Nadpis6Char">
    <w:name w:val="Nadpis 6 Char"/>
    <w:locked/>
    <w:rPr>
      <w:rFonts w:ascii="Arial" w:hAnsi="Arial" w:cs="Arial"/>
      <w:i/>
      <w:iCs/>
      <w:sz w:val="22"/>
      <w:szCs w:val="22"/>
      <w:lang w:val="cs-CZ" w:eastAsia="cs-CZ" w:bidi="ar-SA"/>
    </w:rPr>
  </w:style>
  <w:style w:type="character" w:customStyle="1" w:styleId="Nadpis7Char">
    <w:name w:val="Nadpis 7 Char"/>
    <w:locked/>
    <w:rPr>
      <w:rFonts w:ascii="Arial" w:hAnsi="Arial" w:cs="Arial"/>
      <w:lang w:val="cs-CZ" w:eastAsia="cs-CZ" w:bidi="ar-SA"/>
    </w:rPr>
  </w:style>
  <w:style w:type="character" w:customStyle="1" w:styleId="Nadpis8Char">
    <w:name w:val="Nadpis 8 Char"/>
    <w:locked/>
    <w:rPr>
      <w:i/>
      <w:iCs/>
      <w:sz w:val="24"/>
      <w:szCs w:val="24"/>
      <w:lang w:val="cs-CZ" w:eastAsia="cs-CZ" w:bidi="ar-SA"/>
    </w:rPr>
  </w:style>
  <w:style w:type="character" w:customStyle="1" w:styleId="Nadpis9Char">
    <w:name w:val="Nadpis 9 Char"/>
    <w:locked/>
    <w:rPr>
      <w:rFonts w:ascii="Arial" w:hAnsi="Arial" w:cs="Arial"/>
      <w:b/>
      <w:bCs/>
      <w:i/>
      <w:iCs/>
      <w:sz w:val="18"/>
      <w:szCs w:val="18"/>
      <w:lang w:val="cs-CZ" w:eastAsia="cs-CZ" w:bidi="ar-SA"/>
    </w:rPr>
  </w:style>
  <w:style w:type="character" w:styleId="Hypertextovodkaz">
    <w:name w:val="Hyperlink"/>
    <w:uiPriority w:val="99"/>
    <w:rPr>
      <w:rFonts w:ascii="Times New Roman" w:hAnsi="Times New Roman" w:cs="Times New Roman" w:hint="default"/>
      <w:color w:val="0000FF"/>
      <w:u w:val="single"/>
    </w:rPr>
  </w:style>
  <w:style w:type="character" w:styleId="Zvraznn">
    <w:name w:val="Emphasis"/>
    <w:qFormat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Obsah1">
    <w:name w:val="toc 1"/>
    <w:basedOn w:val="Normln"/>
    <w:next w:val="Normln"/>
    <w:autoRedefine/>
    <w:uiPriority w:val="39"/>
    <w:rsid w:val="0089195B"/>
    <w:pPr>
      <w:tabs>
        <w:tab w:val="left" w:pos="540"/>
        <w:tab w:val="right" w:leader="dot" w:pos="9060"/>
      </w:tabs>
      <w:spacing w:before="120" w:after="120"/>
      <w:ind w:left="540" w:hanging="540"/>
      <w:jc w:val="left"/>
    </w:pPr>
    <w:rPr>
      <w:rFonts w:cs="Arial"/>
      <w:b/>
      <w:bCs/>
      <w:caps/>
      <w:szCs w:val="20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rFonts w:ascii="Times New Roman" w:hAnsi="Times New Roman"/>
      <w:smallCaps/>
      <w:szCs w:val="20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rFonts w:ascii="Times New Roman" w:hAnsi="Times New Roman"/>
      <w:i/>
      <w:iCs/>
      <w:szCs w:val="20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rFonts w:ascii="Times New Roman" w:hAnsi="Times New Roman"/>
      <w:sz w:val="18"/>
      <w:szCs w:val="18"/>
    </w:rPr>
  </w:style>
  <w:style w:type="character" w:customStyle="1" w:styleId="TextpoznpodarouChar">
    <w:name w:val="Text pozn. pod čarou Char"/>
    <w:uiPriority w:val="99"/>
    <w:locked/>
    <w:rPr>
      <w:lang w:val="cs-CZ" w:eastAsia="cs-CZ" w:bidi="ar-SA"/>
    </w:rPr>
  </w:style>
  <w:style w:type="paragraph" w:styleId="Textpoznpodarou">
    <w:name w:val="footnote text"/>
    <w:basedOn w:val="Normln"/>
    <w:uiPriority w:val="99"/>
    <w:pPr>
      <w:jc w:val="left"/>
    </w:pPr>
    <w:rPr>
      <w:rFonts w:ascii="Times New Roman" w:hAnsi="Times New Roman"/>
      <w:szCs w:val="20"/>
    </w:rPr>
  </w:style>
  <w:style w:type="character" w:customStyle="1" w:styleId="TextkomenteChar">
    <w:name w:val="Text komentáře Char"/>
    <w:uiPriority w:val="99"/>
    <w:locked/>
    <w:rPr>
      <w:rFonts w:ascii="Arial" w:hAnsi="Arial" w:cs="Arial"/>
      <w:lang w:val="cs-CZ" w:eastAsia="cs-CZ" w:bidi="ar-SA"/>
    </w:rPr>
  </w:style>
  <w:style w:type="paragraph" w:styleId="Textkomente">
    <w:name w:val="annotation text"/>
    <w:basedOn w:val="Normln"/>
    <w:link w:val="TextkomenteChar1"/>
    <w:uiPriority w:val="99"/>
    <w:rPr>
      <w:rFonts w:cs="Arial"/>
      <w:szCs w:val="20"/>
    </w:rPr>
  </w:style>
  <w:style w:type="character" w:customStyle="1" w:styleId="ZhlavChar">
    <w:name w:val="Záhlaví Char"/>
    <w:uiPriority w:val="99"/>
    <w:locked/>
    <w:rPr>
      <w:rFonts w:ascii="Arial" w:hAnsi="Arial" w:cs="Arial"/>
      <w:b/>
      <w:color w:val="0000FF"/>
      <w:sz w:val="24"/>
      <w:szCs w:val="24"/>
      <w:lang w:val="cs-CZ" w:eastAsia="cs-CZ" w:bidi="ar-SA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  <w:jc w:val="center"/>
    </w:pPr>
    <w:rPr>
      <w:rFonts w:cs="Arial"/>
      <w:b/>
      <w:color w:val="0000FF"/>
      <w:sz w:val="24"/>
    </w:rPr>
  </w:style>
  <w:style w:type="character" w:customStyle="1" w:styleId="ZpatChar">
    <w:name w:val="Zápatí Char"/>
    <w:uiPriority w:val="99"/>
    <w:locked/>
    <w:rPr>
      <w:rFonts w:ascii="Arial" w:hAnsi="Arial" w:cs="Arial"/>
      <w:color w:val="0000FF"/>
      <w:szCs w:val="24"/>
      <w:lang w:val="cs-CZ" w:eastAsia="cs-CZ" w:bidi="ar-SA"/>
    </w:r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  <w:rPr>
      <w:rFonts w:cs="Arial"/>
      <w:color w:val="0000FF"/>
    </w:rPr>
  </w:style>
  <w:style w:type="paragraph" w:styleId="Seznam">
    <w:name w:val="List"/>
    <w:basedOn w:val="Normln"/>
    <w:semiHidden/>
    <w:pPr>
      <w:ind w:left="283" w:hanging="283"/>
    </w:pPr>
  </w:style>
  <w:style w:type="paragraph" w:styleId="Seznamsodrkami">
    <w:name w:val="List Bullet"/>
    <w:basedOn w:val="Normln"/>
    <w:autoRedefine/>
    <w:pPr>
      <w:shd w:val="clear" w:color="auto" w:fill="D9D9D9"/>
      <w:spacing w:before="240" w:after="120"/>
    </w:pPr>
    <w:rPr>
      <w:rFonts w:cs="Arial"/>
      <w:b/>
      <w:bCs/>
      <w:color w:val="000000"/>
      <w:sz w:val="18"/>
      <w:szCs w:val="18"/>
    </w:rPr>
  </w:style>
  <w:style w:type="paragraph" w:styleId="Seznam2">
    <w:name w:val="List 2"/>
    <w:basedOn w:val="Normln"/>
    <w:semiHidden/>
    <w:pPr>
      <w:ind w:left="566" w:hanging="283"/>
    </w:pPr>
  </w:style>
  <w:style w:type="paragraph" w:styleId="Seznamsodrkami2">
    <w:name w:val="List Bullet 2"/>
    <w:basedOn w:val="Normln"/>
    <w:autoRedefine/>
    <w:semiHidden/>
    <w:pPr>
      <w:numPr>
        <w:ilvl w:val="1"/>
        <w:numId w:val="2"/>
      </w:numPr>
      <w:tabs>
        <w:tab w:val="left" w:pos="1800"/>
      </w:tabs>
      <w:spacing w:before="120"/>
    </w:pPr>
    <w:rPr>
      <w:sz w:val="18"/>
      <w:szCs w:val="18"/>
    </w:rPr>
  </w:style>
  <w:style w:type="character" w:customStyle="1" w:styleId="ZkladntextChar">
    <w:name w:val="Základní text Char"/>
    <w:aliases w:val="Standard paragraph Char"/>
    <w:locked/>
    <w:rPr>
      <w:rFonts w:ascii="Arial" w:hAnsi="Arial" w:cs="Arial"/>
      <w:szCs w:val="24"/>
      <w:lang w:val="cs-CZ" w:eastAsia="cs-CZ" w:bidi="ar-SA"/>
    </w:rPr>
  </w:style>
  <w:style w:type="paragraph" w:styleId="Zkladntext">
    <w:name w:val="Body Text"/>
    <w:aliases w:val="Standard paragraph"/>
    <w:basedOn w:val="Normln"/>
    <w:link w:val="ZkladntextChar1"/>
    <w:semiHidden/>
    <w:pPr>
      <w:spacing w:after="120"/>
    </w:pPr>
    <w:rPr>
      <w:rFonts w:cs="Arial"/>
    </w:rPr>
  </w:style>
  <w:style w:type="character" w:customStyle="1" w:styleId="ZkladntextodsazenChar">
    <w:name w:val="Základní text odsazený Char"/>
    <w:locked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semiHidden/>
    <w:pPr>
      <w:spacing w:after="120"/>
      <w:ind w:left="283"/>
    </w:pPr>
    <w:rPr>
      <w:rFonts w:cs="Arial"/>
    </w:rPr>
  </w:style>
  <w:style w:type="character" w:customStyle="1" w:styleId="Zkladntext2Char">
    <w:name w:val="Základní text 2 Char"/>
    <w:locked/>
    <w:rPr>
      <w:rFonts w:ascii="Arial" w:hAnsi="Arial" w:cs="Arial"/>
      <w:sz w:val="18"/>
      <w:szCs w:val="18"/>
      <w:lang w:val="cs-CZ" w:eastAsia="cs-CZ" w:bidi="ar-SA"/>
    </w:rPr>
  </w:style>
  <w:style w:type="paragraph" w:styleId="Zkladntext2">
    <w:name w:val="Body Text 2"/>
    <w:basedOn w:val="Normln"/>
    <w:semiHidden/>
    <w:pPr>
      <w:spacing w:line="360" w:lineRule="auto"/>
    </w:pPr>
    <w:rPr>
      <w:rFonts w:cs="Arial"/>
      <w:sz w:val="18"/>
      <w:szCs w:val="18"/>
    </w:rPr>
  </w:style>
  <w:style w:type="character" w:customStyle="1" w:styleId="Zkladntext3Char">
    <w:name w:val="Základní text 3 Char"/>
    <w:locked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semiHidden/>
    <w:rPr>
      <w:rFonts w:cs="Arial"/>
      <w:color w:val="FF0000"/>
    </w:rPr>
  </w:style>
  <w:style w:type="character" w:customStyle="1" w:styleId="Zkladntextodsazen2Char">
    <w:name w:val="Základní text odsazený 2 Char"/>
    <w:locked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semiHidden/>
    <w:pPr>
      <w:ind w:firstLine="360"/>
    </w:pPr>
    <w:rPr>
      <w:rFonts w:ascii="Times New Roman" w:hAnsi="Times New Roman"/>
      <w:sz w:val="24"/>
      <w:lang w:eastAsia="en-US"/>
    </w:rPr>
  </w:style>
  <w:style w:type="character" w:customStyle="1" w:styleId="Zkladntextodsazen3Char">
    <w:name w:val="Základní text odsazený 3 Char"/>
    <w:locked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semiHidden/>
    <w:pPr>
      <w:widowControl w:val="0"/>
      <w:autoSpaceDE w:val="0"/>
      <w:autoSpaceDN w:val="0"/>
      <w:adjustRightInd w:val="0"/>
      <w:ind w:firstLine="360"/>
    </w:pPr>
    <w:rPr>
      <w:rFonts w:cs="Arial"/>
      <w:color w:val="0000FF"/>
      <w:sz w:val="24"/>
      <w:lang w:eastAsia="en-US"/>
    </w:rPr>
  </w:style>
  <w:style w:type="paragraph" w:styleId="Textvbloku">
    <w:name w:val="Block Text"/>
    <w:basedOn w:val="Normln"/>
    <w:semiHidden/>
    <w:pPr>
      <w:ind w:left="360" w:right="-468"/>
    </w:pPr>
    <w:rPr>
      <w:rFonts w:cs="Arial"/>
      <w:iCs/>
      <w:sz w:val="22"/>
    </w:rPr>
  </w:style>
  <w:style w:type="character" w:customStyle="1" w:styleId="RozloendokumentuChar">
    <w:name w:val="Rozložení dokumentu Char"/>
    <w:semiHidden/>
    <w:locked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Cs w:val="20"/>
    </w:rPr>
  </w:style>
  <w:style w:type="character" w:customStyle="1" w:styleId="ProsttextChar">
    <w:name w:val="Prostý text Char"/>
    <w:locked/>
    <w:rPr>
      <w:rFonts w:ascii="Courier New" w:hAnsi="Courier New" w:cs="Courier New"/>
      <w:lang w:val="cs-CZ" w:eastAsia="cs-CZ" w:bidi="ar-SA"/>
    </w:rPr>
  </w:style>
  <w:style w:type="paragraph" w:styleId="Prosttext">
    <w:name w:val="Plain Text"/>
    <w:basedOn w:val="Normln"/>
    <w:pPr>
      <w:jc w:val="left"/>
    </w:pPr>
    <w:rPr>
      <w:rFonts w:ascii="Courier New" w:hAnsi="Courier New" w:cs="Courier New"/>
      <w:szCs w:val="20"/>
    </w:rPr>
  </w:style>
  <w:style w:type="character" w:customStyle="1" w:styleId="PedmtkomenteChar">
    <w:name w:val="Předmět komentáře Char"/>
    <w:semiHidden/>
    <w:locked/>
    <w:rPr>
      <w:rFonts w:ascii="Arial" w:hAnsi="Arial" w:cs="Arial"/>
      <w:b/>
      <w:bCs/>
      <w:lang w:val="cs-CZ" w:eastAsia="cs-CZ" w:bidi="ar-SA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TextbublinyChar">
    <w:name w:val="Text bubliny Char"/>
    <w:semiHidden/>
    <w:locked/>
    <w:rPr>
      <w:rFonts w:ascii="Tahoma" w:hAnsi="Tahoma" w:cs="Tahoma"/>
      <w:sz w:val="16"/>
      <w:szCs w:val="16"/>
      <w:lang w:val="cs-CZ" w:eastAsia="cs-CZ" w:bidi="ar-SA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ZEV">
    <w:name w:val="NÁZEV"/>
    <w:basedOn w:val="Obsah1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ormln11">
    <w:name w:val="Normální 11"/>
    <w:basedOn w:val="Normln"/>
    <w:pPr>
      <w:jc w:val="left"/>
    </w:pPr>
    <w:rPr>
      <w:sz w:val="22"/>
    </w:rPr>
  </w:style>
  <w:style w:type="paragraph" w:customStyle="1" w:styleId="Nzevprojektu">
    <w:name w:val="Název projektu"/>
    <w:basedOn w:val="Normln"/>
    <w:pPr>
      <w:jc w:val="center"/>
    </w:pPr>
    <w:rPr>
      <w:b/>
      <w:color w:val="000080"/>
      <w:sz w:val="36"/>
    </w:rPr>
  </w:style>
  <w:style w:type="paragraph" w:customStyle="1" w:styleId="Normln12">
    <w:name w:val="Normální 12"/>
    <w:basedOn w:val="Normln"/>
    <w:rPr>
      <w:b/>
      <w:sz w:val="24"/>
    </w:rPr>
  </w:style>
  <w:style w:type="paragraph" w:customStyle="1" w:styleId="bntext">
    <w:name w:val="běžný text"/>
    <w:basedOn w:val="Nadpis1"/>
    <w:pPr>
      <w:keepNext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/>
    </w:pPr>
    <w:rPr>
      <w:rFonts w:cs="Times New Roman"/>
      <w:b w:val="0"/>
      <w:bCs w:val="0"/>
      <w:kern w:val="0"/>
      <w:szCs w:val="20"/>
    </w:rPr>
  </w:style>
  <w:style w:type="paragraph" w:customStyle="1" w:styleId="NormlnOdsazen">
    <w:name w:val="Normální  + Odsazení"/>
    <w:basedOn w:val="Normln"/>
    <w:pPr>
      <w:numPr>
        <w:numId w:val="3"/>
      </w:numPr>
      <w:spacing w:after="120"/>
    </w:pPr>
  </w:style>
  <w:style w:type="paragraph" w:customStyle="1" w:styleId="1Nadpisbod">
    <w:name w:val="1. Nadpis bodů"/>
    <w:basedOn w:val="Nadpis1"/>
    <w:pPr>
      <w:pageBreakBefore/>
      <w:numPr>
        <w:numId w:val="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num" w:pos="643"/>
      </w:tabs>
      <w:spacing w:after="0"/>
      <w:jc w:val="left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pPr>
      <w:numPr>
        <w:ilvl w:val="2"/>
        <w:numId w:val="4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pPr>
      <w:numPr>
        <w:ilvl w:val="1"/>
        <w:numId w:val="4"/>
      </w:numPr>
      <w:jc w:val="left"/>
    </w:pPr>
    <w:rPr>
      <w:b/>
      <w:sz w:val="36"/>
      <w:szCs w:val="20"/>
    </w:rPr>
  </w:style>
  <w:style w:type="paragraph" w:customStyle="1" w:styleId="font5">
    <w:name w:val="font5"/>
    <w:basedOn w:val="Normln"/>
    <w:pPr>
      <w:tabs>
        <w:tab w:val="left" w:pos="370"/>
      </w:tabs>
      <w:spacing w:before="40"/>
      <w:ind w:left="369" w:hanging="369"/>
      <w:jc w:val="left"/>
    </w:pPr>
    <w:rPr>
      <w:rFonts w:cs="Arial"/>
      <w:color w:val="FF0000"/>
      <w:szCs w:val="20"/>
      <w:lang w:eastAsia="en-US"/>
    </w:rPr>
  </w:style>
  <w:style w:type="paragraph" w:customStyle="1" w:styleId="normln0">
    <w:name w:val="normální"/>
    <w:basedOn w:val="Normln"/>
    <w:pPr>
      <w:tabs>
        <w:tab w:val="num" w:pos="360"/>
      </w:tabs>
      <w:spacing w:after="120"/>
    </w:pPr>
    <w:rPr>
      <w:rFonts w:ascii="Dynamo RE CE" w:hAnsi="Dynamo RE CE"/>
      <w:sz w:val="24"/>
      <w:szCs w:val="20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outlineLvl w:val="6"/>
    </w:pPr>
    <w:rPr>
      <w:rFonts w:ascii="Times New Roman" w:hAnsi="Times New Roman"/>
      <w:sz w:val="24"/>
    </w:rPr>
  </w:style>
  <w:style w:type="paragraph" w:customStyle="1" w:styleId="NormalJustified">
    <w:name w:val="Normal (Justified)"/>
    <w:basedOn w:val="Normln"/>
    <w:uiPriority w:val="99"/>
    <w:pPr>
      <w:widowControl w:val="0"/>
    </w:pPr>
    <w:rPr>
      <w:rFonts w:ascii="Times New Roman" w:hAnsi="Times New Roman"/>
      <w:kern w:val="28"/>
      <w:sz w:val="24"/>
      <w:szCs w:val="20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cs="Arial"/>
      <w:b/>
      <w:bCs/>
      <w:sz w:val="32"/>
      <w:szCs w:val="32"/>
      <w:lang w:eastAsia="en-US"/>
    </w:rPr>
  </w:style>
  <w:style w:type="paragraph" w:customStyle="1" w:styleId="dkanormln">
    <w:name w:val="Øádka normální"/>
    <w:basedOn w:val="Normln"/>
    <w:rPr>
      <w:rFonts w:ascii="Times New Roman" w:hAnsi="Times New Roman"/>
      <w:kern w:val="16"/>
      <w:sz w:val="24"/>
    </w:rPr>
  </w:style>
  <w:style w:type="paragraph" w:customStyle="1" w:styleId="Bodsmlouvyvramciclanku">
    <w:name w:val="Bod smlouvy v ramci clanku"/>
    <w:basedOn w:val="Normln"/>
    <w:pPr>
      <w:autoSpaceDE w:val="0"/>
      <w:autoSpaceDN w:val="0"/>
      <w:spacing w:before="120" w:after="120" w:line="240" w:lineRule="atLeast"/>
      <w:outlineLvl w:val="1"/>
    </w:pPr>
    <w:rPr>
      <w:rFonts w:ascii="Times New Roman" w:hAnsi="Times New Roman"/>
      <w:sz w:val="24"/>
    </w:rPr>
  </w:style>
  <w:style w:type="paragraph" w:customStyle="1" w:styleId="StylNadpis5nenTunVpravo-083cm">
    <w:name w:val="Styl Nadpis 5 + není Tučné Vpravo:  -083 cm"/>
    <w:basedOn w:val="Nadpis5"/>
    <w:pPr>
      <w:keepNext/>
      <w:spacing w:before="0" w:after="0"/>
      <w:ind w:right="-470"/>
    </w:pPr>
    <w:rPr>
      <w:b w:val="0"/>
      <w:bCs w:val="0"/>
      <w:sz w:val="22"/>
      <w:szCs w:val="20"/>
    </w:rPr>
  </w:style>
  <w:style w:type="paragraph" w:customStyle="1" w:styleId="StylVUPSV">
    <w:name w:val="Styl VUPSV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pPr>
      <w:spacing w:after="60"/>
    </w:pPr>
    <w:rPr>
      <w:rFonts w:cs="Arial"/>
      <w:sz w:val="24"/>
    </w:rPr>
  </w:style>
  <w:style w:type="paragraph" w:customStyle="1" w:styleId="lnek">
    <w:name w:val="článek"/>
    <w:basedOn w:val="Normln"/>
    <w:pPr>
      <w:suppressAutoHyphens/>
      <w:spacing w:line="360" w:lineRule="auto"/>
    </w:pPr>
    <w:rPr>
      <w:rFonts w:ascii="Courier New" w:hAnsi="Courier New"/>
      <w:sz w:val="24"/>
      <w:szCs w:val="20"/>
      <w:lang w:eastAsia="ar-SA"/>
    </w:rPr>
  </w:style>
  <w:style w:type="paragraph" w:customStyle="1" w:styleId="StylZkladntextPed6b">
    <w:name w:val="Styl Základní text + Před:  6 b."/>
    <w:basedOn w:val="Zkladntext"/>
    <w:pPr>
      <w:widowControl w:val="0"/>
      <w:spacing w:before="120" w:after="0"/>
    </w:pPr>
    <w:rPr>
      <w:rFonts w:ascii="Garamond" w:hAnsi="Garamond"/>
      <w:sz w:val="24"/>
    </w:rPr>
  </w:style>
  <w:style w:type="paragraph" w:customStyle="1" w:styleId="Textbodu">
    <w:name w:val="Text bodu"/>
    <w:basedOn w:val="Normln"/>
    <w:pPr>
      <w:tabs>
        <w:tab w:val="num" w:pos="851"/>
      </w:tabs>
      <w:ind w:left="851" w:hanging="426"/>
      <w:outlineLvl w:val="8"/>
    </w:pPr>
    <w:rPr>
      <w:rFonts w:ascii="Verdana" w:hAnsi="Verdana"/>
      <w:szCs w:val="20"/>
    </w:rPr>
  </w:style>
  <w:style w:type="paragraph" w:customStyle="1" w:styleId="vty">
    <w:name w:val="věty"/>
    <w:basedOn w:val="Normln"/>
    <w:pPr>
      <w:numPr>
        <w:ilvl w:val="1"/>
        <w:numId w:val="6"/>
      </w:numPr>
      <w:jc w:val="left"/>
    </w:pPr>
    <w:rPr>
      <w:rFonts w:ascii="Times New Roman" w:hAnsi="Times New Roman"/>
      <w:sz w:val="24"/>
    </w:rPr>
  </w:style>
  <w:style w:type="paragraph" w:customStyle="1" w:styleId="Odstavecseseznamem1">
    <w:name w:val="Odstavec se seznamem1"/>
    <w:basedOn w:val="Normln"/>
    <w:link w:val="ListParagraphChar"/>
    <w:qFormat/>
    <w:pPr>
      <w:ind w:left="708"/>
    </w:pPr>
    <w:rPr>
      <w:lang w:val="x-none" w:eastAsia="x-none"/>
    </w:rPr>
  </w:style>
  <w:style w:type="paragraph" w:styleId="Revize">
    <w:name w:val="Revision"/>
    <w:semiHidden/>
    <w:rPr>
      <w:rFonts w:ascii="Arial" w:hAnsi="Arial"/>
      <w:szCs w:val="24"/>
    </w:rPr>
  </w:style>
  <w:style w:type="character" w:styleId="Znakapoznpodarou">
    <w:name w:val="footnote reference"/>
    <w:uiPriority w:val="99"/>
    <w:semiHidden/>
    <w:rPr>
      <w:rFonts w:ascii="Times New Roman" w:hAnsi="Times New Roman" w:cs="Times New Roman" w:hint="default"/>
      <w:vertAlign w:val="superscript"/>
    </w:rPr>
  </w:style>
  <w:style w:type="character" w:customStyle="1" w:styleId="ListParagraphChar">
    <w:name w:val="List Paragraph Char"/>
    <w:link w:val="Odstavecseseznamem1"/>
    <w:uiPriority w:val="99"/>
    <w:locked/>
    <w:rsid w:val="00797D53"/>
    <w:rPr>
      <w:rFonts w:ascii="Arial" w:hAnsi="Arial"/>
      <w:szCs w:val="24"/>
    </w:rPr>
  </w:style>
  <w:style w:type="character" w:styleId="Odkaznakoment">
    <w:name w:val="annotation reference"/>
    <w:rPr>
      <w:sz w:val="16"/>
      <w:szCs w:val="16"/>
    </w:rPr>
  </w:style>
  <w:style w:type="table" w:styleId="Mkatabulky">
    <w:name w:val="Table Grid"/>
    <w:basedOn w:val="Normlntabulka"/>
    <w:rsid w:val="00797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97D53"/>
    <w:pPr>
      <w:ind w:left="708"/>
    </w:pPr>
  </w:style>
  <w:style w:type="character" w:styleId="Sledovanodkaz">
    <w:name w:val="FollowedHyperlink"/>
    <w:uiPriority w:val="99"/>
    <w:semiHidden/>
    <w:unhideWhenUsed/>
    <w:rsid w:val="00090482"/>
    <w:rPr>
      <w:color w:val="800080"/>
      <w:u w:val="single"/>
    </w:rPr>
  </w:style>
  <w:style w:type="paragraph" w:customStyle="1" w:styleId="vty0">
    <w:name w:val="vty"/>
    <w:basedOn w:val="Normln"/>
    <w:rsid w:val="00A6416A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B6848"/>
    <w:pPr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Default">
    <w:name w:val="Default"/>
    <w:rsid w:val="0029608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xtkomenteChar1">
    <w:name w:val="Text komentáře Char1"/>
    <w:basedOn w:val="Standardnpsmoodstavce"/>
    <w:link w:val="Textkomente"/>
    <w:uiPriority w:val="99"/>
    <w:locked/>
    <w:rsid w:val="00E02E8A"/>
    <w:rPr>
      <w:rFonts w:ascii="Arial" w:hAnsi="Arial" w:cs="Arial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1E52B7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1E52B7"/>
    <w:pPr>
      <w:widowControl w:val="0"/>
      <w:spacing w:before="120" w:line="320" w:lineRule="atLeast"/>
    </w:pPr>
    <w:rPr>
      <w:rFonts w:ascii="Times New Roman" w:hAnsi="Times New Roman" w:cs="Calibri"/>
      <w:color w:val="1E1E1E"/>
      <w:sz w:val="22"/>
      <w:szCs w:val="22"/>
    </w:rPr>
  </w:style>
  <w:style w:type="paragraph" w:customStyle="1" w:styleId="RLTextlnkuslovan">
    <w:name w:val="RL Text článku číslovaný"/>
    <w:basedOn w:val="Normln"/>
    <w:link w:val="RLTextlnkuslovanChar"/>
    <w:qFormat/>
    <w:rsid w:val="002E3E5F"/>
    <w:pPr>
      <w:numPr>
        <w:ilvl w:val="1"/>
        <w:numId w:val="12"/>
      </w:numPr>
      <w:spacing w:after="120" w:line="280" w:lineRule="exact"/>
    </w:pPr>
  </w:style>
  <w:style w:type="character" w:customStyle="1" w:styleId="RLTextlnkuslovanChar">
    <w:name w:val="RL Text článku číslovaný Char"/>
    <w:basedOn w:val="Standardnpsmoodstavce"/>
    <w:link w:val="RLTextlnkuslovan"/>
    <w:rsid w:val="002E3E5F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2E3E5F"/>
    <w:pPr>
      <w:keepNext/>
      <w:numPr>
        <w:numId w:val="12"/>
      </w:numPr>
      <w:suppressAutoHyphens/>
      <w:spacing w:before="360" w:after="120" w:line="280" w:lineRule="exact"/>
      <w:outlineLvl w:val="0"/>
    </w:pPr>
    <w:rPr>
      <w:b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2E3E5F"/>
    <w:pPr>
      <w:spacing w:after="120" w:line="280" w:lineRule="exact"/>
      <w:jc w:val="center"/>
    </w:pPr>
    <w:rPr>
      <w:b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2E3E5F"/>
    <w:rPr>
      <w:rFonts w:ascii="Arial" w:hAnsi="Arial"/>
      <w:b/>
      <w:szCs w:val="24"/>
    </w:rPr>
  </w:style>
  <w:style w:type="paragraph" w:customStyle="1" w:styleId="RLlnekzadvacdokumentace">
    <w:name w:val="RL Článek zadávací dokumentace"/>
    <w:basedOn w:val="Normln"/>
    <w:next w:val="RLTextlnkuslovan"/>
    <w:rsid w:val="00AE6D1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outlineLvl w:val="0"/>
    </w:pPr>
    <w:rPr>
      <w:b/>
      <w:sz w:val="22"/>
      <w:lang w:eastAsia="en-US"/>
    </w:rPr>
  </w:style>
  <w:style w:type="paragraph" w:customStyle="1" w:styleId="Zadvacdokumentacenadpis">
    <w:name w:val="Zadávací dokumentace nadpis"/>
    <w:basedOn w:val="Normln"/>
    <w:rsid w:val="00AE6D1E"/>
    <w:pPr>
      <w:tabs>
        <w:tab w:val="num" w:pos="709"/>
      </w:tabs>
      <w:spacing w:after="120" w:line="280" w:lineRule="exact"/>
    </w:pPr>
    <w:rPr>
      <w:b/>
      <w:u w:val="single"/>
    </w:rPr>
  </w:style>
  <w:style w:type="character" w:customStyle="1" w:styleId="ZkladntextChar1">
    <w:name w:val="Základní text Char1"/>
    <w:aliases w:val="Standard paragraph Char1"/>
    <w:basedOn w:val="Standardnpsmoodstavce"/>
    <w:link w:val="Zkladntext"/>
    <w:semiHidden/>
    <w:rsid w:val="004D04A0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mpsv.ezak.cz/profile_display_2.html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alena.najmanova@mpsv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l1Jal/PkBiWguoUErC4peQE/TO8=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7y3C1a28py+jQ9bQzNw5YxsOmo4=</DigestValue>
    </Reference>
  </SignedInfo>
  <SignatureValue>AnNtoqnkksfo532VetXyAnQfGCIxhsV4ldmcVAMFFKux7pKsCiUdQj7JSQ4qbEYQQwCvudgVl3YZ
y5Glqj+NuiVCdbVUdE1KbTr0tLAIRv4vN34e3icn3saVXTCzeb8ladYOOHXlxnjqlaX/fkCtC5Zj
AUktViSozxVykhDVPRtH9oLDTGaSPqFZ9Bi4lLPVobU7/WgXAv0EpsJ7pcPkIj92R4tbhGrOGbl9
3QDrhujvXTtaE3sBV9WJd2Ej9PXZBpOY1ranyHM3I7kBcQZ0UWXqEf54G6136cmWDVQEno+lf5PC
kdTONLPOZBg+EFgh6SpVtpowbtkAAFtxryedZw==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hgCfgClZcADJnUfnrKLi2N4BSc8=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2numJFdcOxy6HyudPqmsandXBZg=</DigestValue>
      </Reference>
      <Reference URI="/word/webSettings.xml?ContentType=application/vnd.openxmlformats-officedocument.wordprocessingml.webSettings+xml">
        <DigestMethod Algorithm="http://www.w3.org/2000/09/xmldsig#sha1"/>
        <DigestValue>v+LDVfofiKyPkJIIQEC/6nLfTvw=</DigestValue>
      </Reference>
      <Reference URI="/word/numbering.xml?ContentType=application/vnd.openxmlformats-officedocument.wordprocessingml.numbering+xml">
        <DigestMethod Algorithm="http://www.w3.org/2000/09/xmldsig#sha1"/>
        <DigestValue>ikxQQa3TdIyVJu+5qBCsBPaj7/o=</DigestValue>
      </Reference>
      <Reference URI="/word/styles.xml?ContentType=application/vnd.openxmlformats-officedocument.wordprocessingml.styles+xml">
        <DigestMethod Algorithm="http://www.w3.org/2000/09/xmldsig#sha1"/>
        <DigestValue>ztL0BakbnoMZP8lq8qn/seFy1ZI=</DigestValue>
      </Reference>
      <Reference URI="/word/fontTable.xml?ContentType=application/vnd.openxmlformats-officedocument.wordprocessingml.fontTable+xml">
        <DigestMethod Algorithm="http://www.w3.org/2000/09/xmldsig#sha1"/>
        <DigestValue>oJcjdBJ6L0DAPYuW4M2KZ2h5NVI=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footnotes.xml?ContentType=application/vnd.openxmlformats-officedocument.wordprocessingml.footnotes+xml">
        <DigestMethod Algorithm="http://www.w3.org/2000/09/xmldsig#sha1"/>
        <DigestValue>cHli9Bfuwsyyr06awN6//pSZyvQ=</DigestValue>
      </Reference>
      <Reference URI="/word/document.xml?ContentType=application/vnd.openxmlformats-officedocument.wordprocessingml.document.main+xml">
        <DigestMethod Algorithm="http://www.w3.org/2000/09/xmldsig#sha1"/>
        <DigestValue>yz98FEQl3Gij4AgS7tBJBT7kHQo=</DigestValue>
      </Reference>
      <Reference URI="/word/endnotes.xml?ContentType=application/vnd.openxmlformats-officedocument.wordprocessingml.endnotes+xml">
        <DigestMethod Algorithm="http://www.w3.org/2000/09/xmldsig#sha1"/>
        <DigestValue>qBBOs5QpWpJ6uWL8P+vqdAMW+k8=</DigestValue>
      </Reference>
      <Reference URI="/word/header1.xml?ContentType=application/vnd.openxmlformats-officedocument.wordprocessingml.header+xml">
        <DigestMethod Algorithm="http://www.w3.org/2000/09/xmldsig#sha1"/>
        <DigestValue>GTjpWcVdwxcPmwQYbL8WDLPN65M=</DigestValue>
      </Reference>
      <Reference URI="/word/footer1.xml?ContentType=application/vnd.openxmlformats-officedocument.wordprocessingml.footer+xml">
        <DigestMethod Algorithm="http://www.w3.org/2000/09/xmldsig#sha1"/>
        <DigestValue>TJQbH8CCEvPIaw4oK5lsbNdQ7ec=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r8+QxtcqUIeKslKZFeOzEi/Fjf0=</DigestValue>
      </Reference>
    </Manifest>
    <SignatureProperties>
      <SignatureProperty Id="idSignatureTime" Target="#idPackageSignature">
        <mdssi:SignatureTime>
          <mdssi:Format>YYYY-MM-DDThh:mm:ssTZD</mdssi:Format>
          <mdssi:Value>2017-01-09T16:09:00Z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2017-01-09T16:09:00Z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001CDECE498E8A4CB8EB105261639215" ma:contentTypeVersion="" ma:contentTypeDescription="" ma:contentTypeScope="" ma:versionID="80f0b0554ac03cdca8b6affa7bc254eb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D0BE2-1608-4E4C-9253-96CF963D2E5C}">
  <ds:schemaRefs>
    <ds:schemaRef ds:uri="http://schemas.microsoft.com/office/2006/metadata/properties"/>
    <ds:schemaRef ds:uri="a9359a40-f311-4999-9c73-bd7ebaba2dd8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DDE7AA4-B232-4001-BB0C-DA9B1ED45A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0E00CA-F212-4AED-9E14-455C1338DD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A0E980-60F5-49C8-B337-42D826BA4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6049</Words>
  <Characters>37722</Characters>
  <Application>Microsoft Office Word</Application>
  <DocSecurity>0</DocSecurity>
  <Lines>314</Lines>
  <Paragraphs>87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43684</CharactersWithSpaces>
  <SharedDoc>false</SharedDoc>
  <HLinks>
    <vt:vector size="132" baseType="variant">
      <vt:variant>
        <vt:i4>2490455</vt:i4>
      </vt:variant>
      <vt:variant>
        <vt:i4>117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983135</vt:i4>
      </vt:variant>
      <vt:variant>
        <vt:i4>114</vt:i4>
      </vt:variant>
      <vt:variant>
        <vt:i4>0</vt:i4>
      </vt:variant>
      <vt:variant>
        <vt:i4>5</vt:i4>
      </vt:variant>
      <vt:variant>
        <vt:lpwstr>https://www.egordion.cz/nabidkaGORDION/profilMPSV</vt:lpwstr>
      </vt:variant>
      <vt:variant>
        <vt:lpwstr/>
      </vt:variant>
      <vt:variant>
        <vt:i4>1376318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_Toc336336849</vt:lpwstr>
      </vt:variant>
      <vt:variant>
        <vt:i4>1376318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_Toc336336848</vt:lpwstr>
      </vt:variant>
      <vt:variant>
        <vt:i4>1376318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_Toc336336847</vt:lpwstr>
      </vt:variant>
      <vt:variant>
        <vt:i4>1376318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_Toc336336846</vt:lpwstr>
      </vt:variant>
      <vt:variant>
        <vt:i4>1376318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_Toc336336845</vt:lpwstr>
      </vt:variant>
      <vt:variant>
        <vt:i4>1376318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_Toc336336844</vt:lpwstr>
      </vt:variant>
      <vt:variant>
        <vt:i4>1376318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_Toc336336843</vt:lpwstr>
      </vt:variant>
      <vt:variant>
        <vt:i4>1376318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_Toc336336842</vt:lpwstr>
      </vt:variant>
      <vt:variant>
        <vt:i4>1376318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_Toc336336841</vt:lpwstr>
      </vt:variant>
      <vt:variant>
        <vt:i4>1376318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_Toc336336840</vt:lpwstr>
      </vt:variant>
      <vt:variant>
        <vt:i4>1179710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_Toc336336839</vt:lpwstr>
      </vt:variant>
      <vt:variant>
        <vt:i4>1179710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_Toc336336838</vt:lpwstr>
      </vt:variant>
      <vt:variant>
        <vt:i4>1179710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_Toc336336837</vt:lpwstr>
      </vt:variant>
      <vt:variant>
        <vt:i4>1179710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_Toc336336836</vt:lpwstr>
      </vt:variant>
      <vt:variant>
        <vt:i4>1179710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_Toc336336835</vt:lpwstr>
      </vt:variant>
      <vt:variant>
        <vt:i4>1179710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_Toc336336834</vt:lpwstr>
      </vt:variant>
      <vt:variant>
        <vt:i4>1179710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_Toc336336833</vt:lpwstr>
      </vt:variant>
      <vt:variant>
        <vt:i4>1179710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_Toc336336832</vt:lpwstr>
      </vt:variant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1027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2017-01-05T08:12:00Z</dcterms:created>
  <dcterms:modified xsi:type="dcterms:W3CDTF">2017-01-09T15:58:00Z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0x010100ED1503153C2C3544ABECD9F4CE08C94300001CDECE498E8A4CB8EB105261639215</vt:lpwstr>
  </property>
</Properties>
</file>